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854D1" w14:textId="7F75688D" w:rsidR="000033A4" w:rsidRPr="00B06BD2" w:rsidRDefault="000033A4" w:rsidP="008E5173">
      <w:pPr>
        <w:pStyle w:val="Title"/>
        <w:spacing w:line="240" w:lineRule="auto"/>
        <w:jc w:val="left"/>
        <w:rPr>
          <w:szCs w:val="22"/>
        </w:rPr>
        <w:sectPr w:rsidR="000033A4" w:rsidRPr="00B06BD2" w:rsidSect="000033A4">
          <w:headerReference w:type="default" r:id="rId11"/>
          <w:footerReference w:type="even" r:id="rId12"/>
          <w:footerReference w:type="default" r:id="rId13"/>
          <w:type w:val="continuous"/>
          <w:pgSz w:w="11907" w:h="16840" w:code="9"/>
          <w:pgMar w:top="851" w:right="737" w:bottom="851" w:left="1701" w:header="709" w:footer="709" w:gutter="0"/>
          <w:cols w:space="708"/>
          <w:titlePg/>
          <w:docGrid w:linePitch="360"/>
        </w:sectPr>
      </w:pPr>
    </w:p>
    <w:p w14:paraId="66BAB528" w14:textId="77777777" w:rsidR="000033A4" w:rsidRPr="00B06BD2" w:rsidRDefault="000033A4" w:rsidP="008E5173">
      <w:pPr>
        <w:pStyle w:val="Title"/>
        <w:spacing w:line="240" w:lineRule="auto"/>
        <w:rPr>
          <w:noProof/>
          <w:szCs w:val="22"/>
        </w:rPr>
      </w:pPr>
    </w:p>
    <w:p w14:paraId="23C4BA91" w14:textId="2D958A85" w:rsidR="000033A4" w:rsidRPr="00334114" w:rsidRDefault="000033A4" w:rsidP="008E5173">
      <w:pPr>
        <w:jc w:val="center"/>
        <w:rPr>
          <w:rFonts w:ascii="Arial" w:hAnsi="Arial" w:cs="Arial"/>
          <w:b/>
          <w:bCs/>
          <w:noProof/>
          <w:sz w:val="22"/>
          <w:szCs w:val="22"/>
        </w:rPr>
      </w:pPr>
      <w:r w:rsidRPr="00334114">
        <w:rPr>
          <w:rFonts w:ascii="Arial" w:hAnsi="Arial" w:cs="Arial"/>
          <w:b/>
          <w:bCs/>
          <w:noProof/>
          <w:sz w:val="22"/>
          <w:szCs w:val="22"/>
        </w:rPr>
        <w:t>Sotsiaalministri määruse „</w:t>
      </w:r>
      <w:bookmarkStart w:id="0" w:name="_Hlk208934722"/>
      <w:r w:rsidRPr="00334114">
        <w:rPr>
          <w:rFonts w:ascii="Arial" w:hAnsi="Arial" w:cs="Arial"/>
          <w:b/>
          <w:bCs/>
          <w:noProof/>
          <w:sz w:val="22"/>
          <w:szCs w:val="22"/>
        </w:rPr>
        <w:t>Nõuded müra</w:t>
      </w:r>
      <w:r w:rsidR="00B407B9">
        <w:rPr>
          <w:rFonts w:ascii="Arial" w:hAnsi="Arial" w:cs="Arial"/>
          <w:b/>
          <w:bCs/>
          <w:noProof/>
          <w:sz w:val="22"/>
          <w:szCs w:val="22"/>
        </w:rPr>
        <w:t xml:space="preserve">, sealhulgas </w:t>
      </w:r>
      <w:r w:rsidR="00173D7E" w:rsidRPr="00173D7E">
        <w:rPr>
          <w:rFonts w:ascii="Arial" w:hAnsi="Arial" w:cs="Arial"/>
          <w:b/>
          <w:bCs/>
          <w:noProof/>
          <w:sz w:val="22"/>
          <w:szCs w:val="22"/>
        </w:rPr>
        <w:t>ultra- ja infraheli</w:t>
      </w:r>
      <w:r w:rsidRPr="00334114">
        <w:rPr>
          <w:rFonts w:ascii="Arial" w:hAnsi="Arial" w:cs="Arial"/>
          <w:b/>
          <w:bCs/>
          <w:noProof/>
          <w:sz w:val="22"/>
          <w:szCs w:val="22"/>
        </w:rPr>
        <w:t xml:space="preserve"> ohutusele elamutes ja ühiskasutusega hoonetes ning mürataseme mõõtmise meetodid</w:t>
      </w:r>
      <w:bookmarkEnd w:id="0"/>
      <w:r w:rsidRPr="00334114">
        <w:rPr>
          <w:rFonts w:ascii="Arial" w:hAnsi="Arial" w:cs="Arial"/>
          <w:b/>
          <w:bCs/>
          <w:noProof/>
          <w:sz w:val="22"/>
          <w:szCs w:val="22"/>
        </w:rPr>
        <w:t>“ seletuskiri</w:t>
      </w:r>
    </w:p>
    <w:p w14:paraId="4D3609E4" w14:textId="77777777" w:rsidR="000033A4" w:rsidRPr="00334114" w:rsidRDefault="000033A4" w:rsidP="008E5173">
      <w:pPr>
        <w:tabs>
          <w:tab w:val="left" w:pos="3240"/>
        </w:tabs>
        <w:jc w:val="both"/>
        <w:rPr>
          <w:rFonts w:ascii="Arial" w:hAnsi="Arial" w:cs="Arial"/>
          <w:b/>
          <w:sz w:val="22"/>
          <w:szCs w:val="22"/>
          <w:lang w:eastAsia="et-EE"/>
        </w:rPr>
      </w:pPr>
      <w:r w:rsidRPr="00334114">
        <w:rPr>
          <w:rFonts w:ascii="Arial" w:hAnsi="Arial" w:cs="Arial"/>
          <w:b/>
          <w:sz w:val="22"/>
          <w:szCs w:val="22"/>
        </w:rPr>
        <w:tab/>
        <w:t xml:space="preserve"> </w:t>
      </w:r>
    </w:p>
    <w:p w14:paraId="2D265907" w14:textId="77777777" w:rsidR="000033A4" w:rsidRPr="00334114" w:rsidRDefault="000033A4" w:rsidP="008E5173">
      <w:pPr>
        <w:tabs>
          <w:tab w:val="left" w:pos="3240"/>
        </w:tabs>
        <w:jc w:val="both"/>
        <w:rPr>
          <w:rFonts w:ascii="Arial" w:hAnsi="Arial" w:cs="Arial"/>
          <w:sz w:val="22"/>
          <w:szCs w:val="22"/>
          <w:lang w:eastAsia="et-EE"/>
        </w:rPr>
        <w:sectPr w:rsidR="000033A4" w:rsidRPr="00334114" w:rsidSect="000033A4">
          <w:type w:val="continuous"/>
          <w:pgSz w:w="11907" w:h="16840" w:code="9"/>
          <w:pgMar w:top="851" w:right="737" w:bottom="851" w:left="1701" w:header="709" w:footer="709" w:gutter="0"/>
          <w:cols w:space="708"/>
          <w:formProt w:val="0"/>
          <w:titlePg/>
          <w:docGrid w:linePitch="360"/>
        </w:sectPr>
      </w:pPr>
    </w:p>
    <w:p w14:paraId="33323C48" w14:textId="77777777" w:rsidR="000033A4" w:rsidRPr="00334114" w:rsidRDefault="000033A4" w:rsidP="008E5173">
      <w:pPr>
        <w:tabs>
          <w:tab w:val="left" w:pos="3240"/>
        </w:tabs>
        <w:jc w:val="both"/>
        <w:rPr>
          <w:rFonts w:ascii="Arial" w:hAnsi="Arial" w:cs="Arial"/>
          <w:sz w:val="22"/>
          <w:szCs w:val="22"/>
          <w:lang w:eastAsia="et-EE"/>
        </w:rPr>
      </w:pPr>
    </w:p>
    <w:p w14:paraId="293F6EB9" w14:textId="77777777" w:rsidR="000033A4" w:rsidRPr="00334114" w:rsidRDefault="000033A4" w:rsidP="008E5173">
      <w:pPr>
        <w:jc w:val="both"/>
        <w:rPr>
          <w:rFonts w:ascii="Arial" w:hAnsi="Arial" w:cs="Arial"/>
          <w:b/>
          <w:bCs/>
          <w:sz w:val="22"/>
          <w:szCs w:val="22"/>
          <w:lang w:eastAsia="et-EE"/>
        </w:rPr>
      </w:pPr>
      <w:r w:rsidRPr="00334114">
        <w:rPr>
          <w:rFonts w:ascii="Arial" w:hAnsi="Arial" w:cs="Arial"/>
          <w:b/>
          <w:bCs/>
          <w:sz w:val="22"/>
          <w:szCs w:val="22"/>
          <w:lang w:eastAsia="et-EE"/>
        </w:rPr>
        <w:t>1. Sissejuhatus</w:t>
      </w:r>
    </w:p>
    <w:p w14:paraId="01877D83" w14:textId="77777777" w:rsidR="000033A4" w:rsidRPr="00334114" w:rsidRDefault="000033A4" w:rsidP="008E5173">
      <w:pPr>
        <w:jc w:val="both"/>
        <w:rPr>
          <w:rFonts w:ascii="Arial" w:hAnsi="Arial" w:cs="Arial"/>
          <w:bCs/>
          <w:sz w:val="22"/>
          <w:szCs w:val="22"/>
          <w:lang w:eastAsia="et-EE"/>
        </w:rPr>
      </w:pPr>
    </w:p>
    <w:p w14:paraId="45E6B6F3" w14:textId="7A1D27A4" w:rsidR="000033A4" w:rsidRPr="00334114" w:rsidRDefault="000033A4" w:rsidP="008E5173">
      <w:pPr>
        <w:jc w:val="both"/>
        <w:rPr>
          <w:rFonts w:ascii="Arial" w:hAnsi="Arial" w:cs="Arial"/>
          <w:b/>
          <w:bCs/>
          <w:sz w:val="22"/>
          <w:szCs w:val="22"/>
        </w:rPr>
      </w:pPr>
      <w:r w:rsidRPr="00334114">
        <w:rPr>
          <w:rFonts w:ascii="Arial" w:hAnsi="Arial" w:cs="Arial"/>
          <w:b/>
          <w:bCs/>
          <w:sz w:val="22"/>
          <w:szCs w:val="22"/>
        </w:rPr>
        <w:t>1.1. Sisukokkuvõte</w:t>
      </w:r>
    </w:p>
    <w:p w14:paraId="4B86B557" w14:textId="75B1C5B5" w:rsidR="000033A4" w:rsidRPr="00334114" w:rsidRDefault="000033A4" w:rsidP="008E5173">
      <w:pPr>
        <w:jc w:val="both"/>
        <w:rPr>
          <w:rFonts w:ascii="Arial" w:hAnsi="Arial" w:cs="Arial"/>
          <w:b/>
          <w:bCs/>
          <w:noProof/>
          <w:sz w:val="22"/>
          <w:szCs w:val="22"/>
        </w:rPr>
      </w:pPr>
    </w:p>
    <w:p w14:paraId="5B3127F4" w14:textId="4324DEC1" w:rsidR="001E2F2B" w:rsidRDefault="0044767D" w:rsidP="008E5173">
      <w:pPr>
        <w:jc w:val="both"/>
        <w:rPr>
          <w:rFonts w:ascii="Arial" w:hAnsi="Arial" w:cs="Arial"/>
          <w:noProof/>
          <w:color w:val="000000" w:themeColor="text1"/>
          <w:sz w:val="22"/>
          <w:szCs w:val="22"/>
          <w:lang w:eastAsia="et-EE"/>
        </w:rPr>
      </w:pPr>
      <w:r>
        <w:rPr>
          <w:rFonts w:ascii="Arial" w:hAnsi="Arial" w:cs="Arial"/>
          <w:noProof/>
          <w:color w:val="000000" w:themeColor="text1"/>
          <w:sz w:val="22"/>
          <w:szCs w:val="22"/>
          <w:lang w:eastAsia="et-EE"/>
        </w:rPr>
        <w:t>Määrusega</w:t>
      </w:r>
      <w:r w:rsidR="000033A4" w:rsidRPr="00334114">
        <w:rPr>
          <w:rFonts w:ascii="Arial" w:hAnsi="Arial" w:cs="Arial"/>
          <w:noProof/>
          <w:color w:val="000000" w:themeColor="text1"/>
          <w:sz w:val="22"/>
          <w:szCs w:val="22"/>
          <w:lang w:eastAsia="et-EE"/>
        </w:rPr>
        <w:t xml:space="preserve"> kaasajastatakse müra normtasemeid</w:t>
      </w:r>
      <w:r w:rsidR="000033A4" w:rsidRPr="00334114" w:rsidDel="00491140">
        <w:rPr>
          <w:rFonts w:ascii="Arial" w:hAnsi="Arial" w:cs="Arial"/>
          <w:noProof/>
          <w:color w:val="000000" w:themeColor="text1"/>
          <w:sz w:val="22"/>
          <w:szCs w:val="22"/>
          <w:lang w:eastAsia="et-EE"/>
        </w:rPr>
        <w:t xml:space="preserve"> </w:t>
      </w:r>
      <w:r w:rsidR="000033A4" w:rsidRPr="00334114">
        <w:rPr>
          <w:rFonts w:ascii="Arial" w:hAnsi="Arial" w:cs="Arial"/>
          <w:noProof/>
          <w:color w:val="000000" w:themeColor="text1"/>
          <w:sz w:val="22"/>
          <w:szCs w:val="22"/>
          <w:lang w:eastAsia="et-EE"/>
        </w:rPr>
        <w:t>elamutes ja ühiskasutusega hoonetes ning mürataseme mõõtmise meetod</w:t>
      </w:r>
      <w:r w:rsidR="00432E8E" w:rsidRPr="00334114">
        <w:rPr>
          <w:rFonts w:ascii="Arial" w:hAnsi="Arial" w:cs="Arial"/>
          <w:noProof/>
          <w:color w:val="000000" w:themeColor="text1"/>
          <w:sz w:val="22"/>
          <w:szCs w:val="22"/>
          <w:lang w:eastAsia="et-EE"/>
        </w:rPr>
        <w:t>e</w:t>
      </w:r>
      <w:r w:rsidR="000033A4" w:rsidRPr="00334114">
        <w:rPr>
          <w:rFonts w:ascii="Arial" w:hAnsi="Arial" w:cs="Arial"/>
          <w:noProof/>
          <w:color w:val="000000" w:themeColor="text1"/>
          <w:sz w:val="22"/>
          <w:szCs w:val="22"/>
          <w:lang w:eastAsia="et-EE"/>
        </w:rPr>
        <w:t>id eesmärgiga vähendada ülemäärasest mürast</w:t>
      </w:r>
      <w:r w:rsidR="00795A3F">
        <w:rPr>
          <w:rFonts w:ascii="Arial" w:hAnsi="Arial" w:cs="Arial"/>
          <w:noProof/>
          <w:color w:val="000000" w:themeColor="text1"/>
          <w:sz w:val="22"/>
          <w:szCs w:val="22"/>
          <w:lang w:eastAsia="et-EE"/>
        </w:rPr>
        <w:t xml:space="preserve">, sealhulgas </w:t>
      </w:r>
      <w:r w:rsidR="00795A3F" w:rsidRPr="00334114">
        <w:rPr>
          <w:rFonts w:ascii="Arial" w:hAnsi="Arial" w:cs="Arial"/>
          <w:noProof/>
          <w:color w:val="000000" w:themeColor="text1"/>
          <w:sz w:val="22"/>
          <w:szCs w:val="22"/>
          <w:lang w:eastAsia="et-EE"/>
        </w:rPr>
        <w:t>ultra- ja infraheli</w:t>
      </w:r>
      <w:r w:rsidR="00795A3F">
        <w:rPr>
          <w:rFonts w:ascii="Arial" w:hAnsi="Arial" w:cs="Arial"/>
          <w:noProof/>
          <w:color w:val="000000" w:themeColor="text1"/>
          <w:sz w:val="22"/>
          <w:szCs w:val="22"/>
          <w:lang w:eastAsia="et-EE"/>
        </w:rPr>
        <w:t>st,</w:t>
      </w:r>
      <w:r w:rsidR="00795A3F" w:rsidRPr="00334114">
        <w:rPr>
          <w:rFonts w:ascii="Arial" w:hAnsi="Arial" w:cs="Arial"/>
          <w:noProof/>
          <w:color w:val="000000" w:themeColor="text1"/>
          <w:sz w:val="22"/>
          <w:szCs w:val="22"/>
          <w:lang w:eastAsia="et-EE"/>
        </w:rPr>
        <w:t xml:space="preserve"> </w:t>
      </w:r>
      <w:r w:rsidR="000033A4" w:rsidRPr="00334114">
        <w:rPr>
          <w:rFonts w:ascii="Arial" w:hAnsi="Arial" w:cs="Arial"/>
          <w:noProof/>
          <w:color w:val="000000" w:themeColor="text1"/>
          <w:sz w:val="22"/>
          <w:szCs w:val="22"/>
          <w:lang w:eastAsia="et-EE"/>
        </w:rPr>
        <w:t>tingitud terviseriske.</w:t>
      </w:r>
      <w:r w:rsidR="001E2F2B">
        <w:rPr>
          <w:rFonts w:ascii="Arial" w:hAnsi="Arial" w:cs="Arial"/>
          <w:noProof/>
          <w:color w:val="000000" w:themeColor="text1"/>
          <w:sz w:val="22"/>
          <w:szCs w:val="22"/>
          <w:lang w:eastAsia="et-EE"/>
        </w:rPr>
        <w:t xml:space="preserve"> </w:t>
      </w:r>
      <w:r w:rsidR="001E2F2B" w:rsidRPr="00334114">
        <w:rPr>
          <w:rFonts w:ascii="Arial" w:hAnsi="Arial" w:cs="Arial"/>
          <w:noProof/>
          <w:color w:val="000000" w:themeColor="text1"/>
          <w:sz w:val="22"/>
          <w:szCs w:val="22"/>
          <w:lang w:eastAsia="et-EE"/>
        </w:rPr>
        <w:t>Määrus on järgimiseks kõikidele, kes oma tegevuses müra olukorda otseselt või kaudselt mõjutavad</w:t>
      </w:r>
      <w:r w:rsidR="00522D5A">
        <w:rPr>
          <w:rFonts w:ascii="Arial" w:hAnsi="Arial" w:cs="Arial"/>
          <w:noProof/>
          <w:color w:val="000000" w:themeColor="text1"/>
          <w:sz w:val="22"/>
          <w:szCs w:val="22"/>
          <w:lang w:eastAsia="et-EE"/>
        </w:rPr>
        <w:t>, näiteks</w:t>
      </w:r>
      <w:r w:rsidR="001E2F2B" w:rsidRPr="00334114">
        <w:rPr>
          <w:rFonts w:ascii="Arial" w:hAnsi="Arial" w:cs="Arial"/>
          <w:noProof/>
          <w:color w:val="000000" w:themeColor="text1"/>
          <w:sz w:val="22"/>
          <w:szCs w:val="22"/>
          <w:lang w:eastAsia="et-EE"/>
        </w:rPr>
        <w:t xml:space="preserve"> müraallika paigaldamise ja käitamise või ehitamisega seotud tegevused. </w:t>
      </w:r>
    </w:p>
    <w:p w14:paraId="50EBE1EE" w14:textId="77777777" w:rsidR="001E2F2B" w:rsidRDefault="001E2F2B" w:rsidP="008E5173">
      <w:pPr>
        <w:jc w:val="both"/>
        <w:rPr>
          <w:rFonts w:ascii="Arial" w:hAnsi="Arial" w:cs="Arial"/>
          <w:noProof/>
          <w:color w:val="000000" w:themeColor="text1"/>
          <w:sz w:val="22"/>
          <w:szCs w:val="22"/>
          <w:lang w:eastAsia="et-EE"/>
        </w:rPr>
      </w:pPr>
    </w:p>
    <w:p w14:paraId="3AD1F554" w14:textId="0423B3A5" w:rsidR="000033A4" w:rsidRPr="00334114" w:rsidRDefault="000033A4" w:rsidP="008E5173">
      <w:pPr>
        <w:jc w:val="both"/>
        <w:rPr>
          <w:rFonts w:ascii="Arial" w:hAnsi="Arial" w:cs="Arial"/>
          <w:noProof/>
          <w:color w:val="000000" w:themeColor="text1"/>
          <w:sz w:val="22"/>
          <w:szCs w:val="22"/>
          <w:lang w:eastAsia="et-EE"/>
        </w:rPr>
      </w:pPr>
      <w:r w:rsidRPr="00334114">
        <w:rPr>
          <w:rFonts w:ascii="Arial" w:hAnsi="Arial" w:cs="Arial"/>
          <w:noProof/>
          <w:color w:val="000000" w:themeColor="text1"/>
          <w:sz w:val="22"/>
          <w:szCs w:val="22"/>
          <w:lang w:eastAsia="et-EE"/>
        </w:rPr>
        <w:t>Olulised muudatused</w:t>
      </w:r>
      <w:r w:rsidR="001E2F2B">
        <w:rPr>
          <w:rFonts w:ascii="Arial" w:hAnsi="Arial" w:cs="Arial"/>
          <w:noProof/>
          <w:color w:val="000000" w:themeColor="text1"/>
          <w:sz w:val="22"/>
          <w:szCs w:val="22"/>
          <w:lang w:eastAsia="et-EE"/>
        </w:rPr>
        <w:t xml:space="preserve"> võrreldes seni kehtinud määrusega</w:t>
      </w:r>
      <w:r w:rsidRPr="00334114">
        <w:rPr>
          <w:rFonts w:ascii="Arial" w:hAnsi="Arial" w:cs="Arial"/>
          <w:noProof/>
          <w:color w:val="000000" w:themeColor="text1"/>
          <w:sz w:val="22"/>
          <w:szCs w:val="22"/>
          <w:lang w:eastAsia="et-EE"/>
        </w:rPr>
        <w:t>:</w:t>
      </w:r>
    </w:p>
    <w:p w14:paraId="326B277F" w14:textId="435AC692" w:rsidR="000033A4" w:rsidRPr="00795A3F" w:rsidRDefault="000033A4" w:rsidP="00795A3F">
      <w:pPr>
        <w:pStyle w:val="ListParagraph"/>
        <w:numPr>
          <w:ilvl w:val="0"/>
          <w:numId w:val="7"/>
        </w:numPr>
        <w:spacing w:after="0" w:line="240" w:lineRule="auto"/>
        <w:ind w:left="360"/>
        <w:jc w:val="both"/>
        <w:rPr>
          <w:rFonts w:ascii="Arial" w:hAnsi="Arial" w:cs="Arial"/>
          <w:noProof/>
          <w:color w:val="000000" w:themeColor="text1"/>
          <w:lang w:eastAsia="et-EE"/>
        </w:rPr>
      </w:pPr>
      <w:r w:rsidRPr="00334114">
        <w:rPr>
          <w:rFonts w:ascii="Arial" w:hAnsi="Arial" w:cs="Arial"/>
          <w:noProof/>
          <w:color w:val="000000" w:themeColor="text1"/>
          <w:lang w:eastAsia="et-EE"/>
        </w:rPr>
        <w:t>kaotatakse vananenud ja ebavajalikud nõuded</w:t>
      </w:r>
      <w:r w:rsidR="00795A3F">
        <w:rPr>
          <w:rFonts w:ascii="Arial" w:hAnsi="Arial" w:cs="Arial"/>
          <w:noProof/>
          <w:color w:val="000000" w:themeColor="text1"/>
          <w:lang w:eastAsia="et-EE"/>
        </w:rPr>
        <w:t xml:space="preserve"> - e</w:t>
      </w:r>
      <w:r w:rsidR="00795A3F" w:rsidRPr="00795A3F">
        <w:rPr>
          <w:rFonts w:ascii="Arial" w:hAnsi="Arial" w:cs="Arial"/>
          <w:noProof/>
          <w:color w:val="000000" w:themeColor="text1"/>
          <w:lang w:eastAsia="et-EE"/>
        </w:rPr>
        <w:t>nam ei sätestata täpseid tehnilisi nõudeid müra mõõtmis- ja arvutusmeetoditele, kuna need on valdkonna standardites olemas</w:t>
      </w:r>
      <w:r w:rsidRPr="00795A3F">
        <w:rPr>
          <w:rFonts w:ascii="Arial" w:hAnsi="Arial" w:cs="Arial"/>
          <w:noProof/>
          <w:color w:val="000000" w:themeColor="text1"/>
          <w:lang w:eastAsia="et-EE"/>
        </w:rPr>
        <w:t>;</w:t>
      </w:r>
    </w:p>
    <w:p w14:paraId="03E31E1D" w14:textId="48EEABDF" w:rsidR="001E2F2B" w:rsidRPr="001E2F2B" w:rsidRDefault="00731B83" w:rsidP="001E2F2B">
      <w:pPr>
        <w:pStyle w:val="ListParagraph"/>
        <w:numPr>
          <w:ilvl w:val="0"/>
          <w:numId w:val="7"/>
        </w:numPr>
        <w:spacing w:after="0" w:line="240" w:lineRule="auto"/>
        <w:ind w:left="360"/>
        <w:jc w:val="both"/>
        <w:rPr>
          <w:rFonts w:ascii="Arial" w:hAnsi="Arial" w:cs="Arial"/>
          <w:noProof/>
          <w:color w:val="000000" w:themeColor="text1"/>
          <w:lang w:eastAsia="et-EE"/>
        </w:rPr>
      </w:pPr>
      <w:r>
        <w:rPr>
          <w:rFonts w:ascii="Arial" w:hAnsi="Arial" w:cs="Arial"/>
          <w:noProof/>
          <w:color w:val="000000" w:themeColor="text1"/>
          <w:lang w:eastAsia="et-EE"/>
        </w:rPr>
        <w:t xml:space="preserve">määrus ei reguleeri enam </w:t>
      </w:r>
      <w:r w:rsidR="001E2F2B" w:rsidRPr="001E2F2B">
        <w:rPr>
          <w:rFonts w:ascii="Arial" w:hAnsi="Arial" w:cs="Arial"/>
        </w:rPr>
        <w:t>majutusasutus</w:t>
      </w:r>
      <w:r>
        <w:rPr>
          <w:rFonts w:ascii="Arial" w:hAnsi="Arial" w:cs="Arial"/>
        </w:rPr>
        <w:t>t</w:t>
      </w:r>
      <w:r w:rsidR="001E2F2B" w:rsidRPr="001E2F2B">
        <w:rPr>
          <w:rFonts w:ascii="Arial" w:hAnsi="Arial" w:cs="Arial"/>
        </w:rPr>
        <w:t xml:space="preserve">e, </w:t>
      </w:r>
      <w:commentRangeStart w:id="1"/>
      <w:r w:rsidR="001E2F2B" w:rsidRPr="0070733A">
        <w:rPr>
          <w:rFonts w:ascii="Arial" w:hAnsi="Arial" w:cs="Arial"/>
          <w:noProof/>
          <w:highlight w:val="yellow"/>
        </w:rPr>
        <w:t>tervishoiuasutus</w:t>
      </w:r>
      <w:r w:rsidRPr="0070733A">
        <w:rPr>
          <w:rFonts w:ascii="Arial" w:hAnsi="Arial" w:cs="Arial"/>
          <w:noProof/>
          <w:highlight w:val="yellow"/>
        </w:rPr>
        <w:t>t</w:t>
      </w:r>
      <w:r w:rsidR="001E2F2B" w:rsidRPr="0070733A">
        <w:rPr>
          <w:rFonts w:ascii="Arial" w:hAnsi="Arial" w:cs="Arial"/>
          <w:noProof/>
          <w:highlight w:val="yellow"/>
        </w:rPr>
        <w:t>e</w:t>
      </w:r>
      <w:r w:rsidR="001E2F2B" w:rsidRPr="001E2F2B">
        <w:rPr>
          <w:rFonts w:ascii="Arial" w:hAnsi="Arial" w:cs="Arial"/>
          <w:noProof/>
        </w:rPr>
        <w:t xml:space="preserve">, </w:t>
      </w:r>
      <w:commentRangeEnd w:id="1"/>
      <w:r w:rsidR="00272F37">
        <w:rPr>
          <w:rStyle w:val="CommentReference"/>
          <w:rFonts w:ascii="Times New Roman" w:hAnsi="Times New Roman"/>
        </w:rPr>
        <w:commentReference w:id="1"/>
      </w:r>
      <w:r w:rsidR="001E2F2B" w:rsidRPr="001E2F2B">
        <w:rPr>
          <w:rFonts w:ascii="Arial" w:hAnsi="Arial" w:cs="Arial"/>
          <w:noProof/>
        </w:rPr>
        <w:t>büroo</w:t>
      </w:r>
      <w:r w:rsidR="001E2F2B" w:rsidRPr="001E2F2B">
        <w:rPr>
          <w:rFonts w:ascii="Arial" w:hAnsi="Arial" w:cs="Arial"/>
        </w:rPr>
        <w:t xml:space="preserve">- ja </w:t>
      </w:r>
      <w:r w:rsidR="001E2F2B" w:rsidRPr="001E2F2B">
        <w:rPr>
          <w:rFonts w:ascii="Arial" w:hAnsi="Arial" w:cs="Arial"/>
          <w:noProof/>
        </w:rPr>
        <w:t>haldushoone</w:t>
      </w:r>
      <w:r>
        <w:rPr>
          <w:rFonts w:ascii="Arial" w:hAnsi="Arial" w:cs="Arial"/>
          <w:noProof/>
        </w:rPr>
        <w:t>te</w:t>
      </w:r>
      <w:r w:rsidR="001E2F2B" w:rsidRPr="001E2F2B">
        <w:rPr>
          <w:rFonts w:ascii="Arial" w:hAnsi="Arial" w:cs="Arial"/>
          <w:noProof/>
        </w:rPr>
        <w:t>, spordirajatis</w:t>
      </w:r>
      <w:r>
        <w:rPr>
          <w:rFonts w:ascii="Arial" w:hAnsi="Arial" w:cs="Arial"/>
          <w:noProof/>
        </w:rPr>
        <w:t>t</w:t>
      </w:r>
      <w:r w:rsidR="001E2F2B" w:rsidRPr="001E2F2B">
        <w:rPr>
          <w:rFonts w:ascii="Arial" w:hAnsi="Arial" w:cs="Arial"/>
          <w:noProof/>
        </w:rPr>
        <w:t>e, kaubandus- ja teenindusettevõt</w:t>
      </w:r>
      <w:r>
        <w:rPr>
          <w:rFonts w:ascii="Arial" w:hAnsi="Arial" w:cs="Arial"/>
          <w:noProof/>
        </w:rPr>
        <w:t>e</w:t>
      </w:r>
      <w:r w:rsidR="001E2F2B" w:rsidRPr="001E2F2B">
        <w:rPr>
          <w:rFonts w:ascii="Arial" w:hAnsi="Arial" w:cs="Arial"/>
          <w:noProof/>
        </w:rPr>
        <w:t>te</w:t>
      </w:r>
      <w:r w:rsidR="001E2F2B" w:rsidRPr="001E2F2B">
        <w:rPr>
          <w:rFonts w:ascii="Arial" w:hAnsi="Arial" w:cs="Arial"/>
          <w:noProof/>
          <w:color w:val="000000" w:themeColor="text1"/>
          <w:lang w:eastAsia="et-EE"/>
        </w:rPr>
        <w:t xml:space="preserve"> müranorm</w:t>
      </w:r>
      <w:r>
        <w:rPr>
          <w:rFonts w:ascii="Arial" w:hAnsi="Arial" w:cs="Arial"/>
          <w:noProof/>
          <w:color w:val="000000" w:themeColor="text1"/>
          <w:lang w:eastAsia="et-EE"/>
        </w:rPr>
        <w:t xml:space="preserve">e, sest need </w:t>
      </w:r>
      <w:r w:rsidR="001E2F2B" w:rsidRPr="001E2F2B">
        <w:rPr>
          <w:rFonts w:ascii="Arial" w:hAnsi="Arial" w:cs="Arial"/>
          <w:noProof/>
          <w:color w:val="000000" w:themeColor="text1"/>
          <w:lang w:eastAsia="et-EE"/>
        </w:rPr>
        <w:t xml:space="preserve">on kaetud vastavate </w:t>
      </w:r>
      <w:r w:rsidR="001E2F2B" w:rsidRPr="00BC3AEF">
        <w:rPr>
          <w:rFonts w:ascii="Arial" w:hAnsi="Arial" w:cs="Arial"/>
          <w:noProof/>
          <w:color w:val="000000" w:themeColor="text1"/>
          <w:lang w:eastAsia="et-EE"/>
        </w:rPr>
        <w:t>standardi</w:t>
      </w:r>
      <w:ins w:id="2" w:author="Marko Ründva" w:date="2025-10-08T11:18:00Z" w16du:dateUtc="2025-10-08T08:18:00Z">
        <w:r w:rsidR="00BC3AEF" w:rsidRPr="0070733A">
          <w:rPr>
            <w:rFonts w:ascii="Arial" w:hAnsi="Arial" w:cs="Arial"/>
            <w:noProof/>
            <w:color w:val="000000" w:themeColor="text1"/>
            <w:lang w:eastAsia="et-EE"/>
          </w:rPr>
          <w:t>te</w:t>
        </w:r>
      </w:ins>
      <w:r w:rsidR="001E2F2B" w:rsidRPr="00BC3AEF">
        <w:rPr>
          <w:rFonts w:ascii="Arial" w:hAnsi="Arial" w:cs="Arial"/>
          <w:noProof/>
          <w:color w:val="000000" w:themeColor="text1"/>
          <w:lang w:eastAsia="et-EE"/>
        </w:rPr>
        <w:t>ga,</w:t>
      </w:r>
      <w:r w:rsidR="001E2F2B" w:rsidRPr="001E2F2B">
        <w:rPr>
          <w:rFonts w:ascii="Arial" w:hAnsi="Arial" w:cs="Arial"/>
          <w:noProof/>
          <w:color w:val="000000" w:themeColor="text1"/>
          <w:lang w:eastAsia="et-EE"/>
        </w:rPr>
        <w:t xml:space="preserve"> mida hea ehitustava raames arvestatakse</w:t>
      </w:r>
      <w:r>
        <w:rPr>
          <w:rFonts w:ascii="Arial" w:hAnsi="Arial" w:cs="Arial"/>
          <w:noProof/>
          <w:color w:val="000000" w:themeColor="text1"/>
          <w:lang w:eastAsia="et-EE"/>
        </w:rPr>
        <w:t>;</w:t>
      </w:r>
      <w:r w:rsidR="001E2F2B" w:rsidRPr="00334114">
        <w:t xml:space="preserve"> </w:t>
      </w:r>
    </w:p>
    <w:p w14:paraId="77C8789C" w14:textId="77777777" w:rsidR="003B1A10" w:rsidRPr="00CF6104" w:rsidRDefault="003B1A10" w:rsidP="003B1A10">
      <w:pPr>
        <w:pStyle w:val="ListParagraph"/>
        <w:numPr>
          <w:ilvl w:val="0"/>
          <w:numId w:val="7"/>
        </w:numPr>
        <w:spacing w:after="0" w:line="240" w:lineRule="auto"/>
        <w:ind w:left="360"/>
        <w:jc w:val="both"/>
        <w:rPr>
          <w:rFonts w:ascii="Arial" w:hAnsi="Arial" w:cs="Arial"/>
          <w:noProof/>
          <w:color w:val="000000" w:themeColor="text1"/>
          <w:lang w:eastAsia="et-EE"/>
        </w:rPr>
      </w:pPr>
      <w:r w:rsidRPr="00334114">
        <w:rPr>
          <w:rFonts w:ascii="Arial" w:hAnsi="Arial" w:cs="Arial"/>
          <w:noProof/>
          <w:color w:val="000000" w:themeColor="text1"/>
          <w:lang w:eastAsia="et-EE"/>
        </w:rPr>
        <w:t xml:space="preserve">müra normtasemed kehtestatakse üksnes sellistele hoonetele (elamud, lasteaiad, õppe- ja hoolekandeasutused), kus inimesed </w:t>
      </w:r>
      <w:commentRangeStart w:id="3"/>
      <w:r w:rsidRPr="00334114">
        <w:rPr>
          <w:rFonts w:ascii="Arial" w:hAnsi="Arial" w:cs="Arial"/>
          <w:noProof/>
          <w:color w:val="000000" w:themeColor="text1"/>
          <w:lang w:eastAsia="et-EE"/>
        </w:rPr>
        <w:t>pidevalt viibivad</w:t>
      </w:r>
      <w:r>
        <w:rPr>
          <w:rFonts w:ascii="Arial" w:hAnsi="Arial" w:cs="Arial"/>
          <w:noProof/>
          <w:color w:val="000000" w:themeColor="text1"/>
          <w:lang w:eastAsia="et-EE"/>
        </w:rPr>
        <w:t xml:space="preserve"> </w:t>
      </w:r>
      <w:commentRangeEnd w:id="3"/>
      <w:r w:rsidR="00070E85">
        <w:rPr>
          <w:rStyle w:val="CommentReference"/>
          <w:rFonts w:ascii="Times New Roman" w:hAnsi="Times New Roman"/>
        </w:rPr>
        <w:commentReference w:id="3"/>
      </w:r>
      <w:r>
        <w:rPr>
          <w:rFonts w:ascii="Arial" w:hAnsi="Arial" w:cs="Arial"/>
          <w:noProof/>
          <w:color w:val="000000" w:themeColor="text1"/>
          <w:lang w:eastAsia="et-EE"/>
        </w:rPr>
        <w:t xml:space="preserve">ning on seetõttu </w:t>
      </w:r>
      <w:r w:rsidRPr="00334114">
        <w:rPr>
          <w:rFonts w:ascii="Arial" w:hAnsi="Arial" w:cs="Arial"/>
          <w:noProof/>
          <w:color w:val="000000" w:themeColor="text1"/>
          <w:lang w:eastAsia="et-EE"/>
        </w:rPr>
        <w:t xml:space="preserve">müra lühi- ja </w:t>
      </w:r>
      <w:r w:rsidRPr="00CF6104">
        <w:rPr>
          <w:rFonts w:ascii="Arial" w:hAnsi="Arial" w:cs="Arial"/>
          <w:noProof/>
          <w:color w:val="000000" w:themeColor="text1"/>
          <w:lang w:eastAsia="et-EE"/>
        </w:rPr>
        <w:t>pikaajalistele mõjudele haavatavamad;</w:t>
      </w:r>
    </w:p>
    <w:p w14:paraId="3CFAC6EE" w14:textId="748437DD" w:rsidR="000033A4" w:rsidRPr="00CF6104" w:rsidRDefault="000033A4" w:rsidP="009F7984">
      <w:pPr>
        <w:pStyle w:val="ListParagraph"/>
        <w:numPr>
          <w:ilvl w:val="0"/>
          <w:numId w:val="7"/>
        </w:numPr>
        <w:spacing w:after="0" w:line="240" w:lineRule="auto"/>
        <w:ind w:left="360"/>
        <w:jc w:val="both"/>
        <w:rPr>
          <w:rFonts w:ascii="Arial" w:hAnsi="Arial" w:cs="Arial"/>
          <w:noProof/>
          <w:color w:val="000000" w:themeColor="text1"/>
          <w:lang w:eastAsia="et-EE"/>
        </w:rPr>
      </w:pPr>
      <w:r w:rsidRPr="00CF6104">
        <w:rPr>
          <w:rFonts w:ascii="Arial" w:hAnsi="Arial" w:cs="Arial"/>
          <w:noProof/>
          <w:color w:val="000000" w:themeColor="text1"/>
          <w:lang w:eastAsia="et-EE"/>
        </w:rPr>
        <w:t>uutele</w:t>
      </w:r>
      <w:r w:rsidR="00693FE5" w:rsidRPr="00CF6104">
        <w:rPr>
          <w:rFonts w:ascii="Arial" w:hAnsi="Arial" w:cs="Arial"/>
          <w:noProof/>
          <w:color w:val="000000" w:themeColor="text1"/>
          <w:lang w:eastAsia="et-EE"/>
        </w:rPr>
        <w:t xml:space="preserve"> hoonetele </w:t>
      </w:r>
      <w:r w:rsidR="00731B83" w:rsidRPr="00CF6104">
        <w:rPr>
          <w:rFonts w:ascii="Arial" w:hAnsi="Arial" w:cs="Arial"/>
          <w:noProof/>
          <w:color w:val="000000" w:themeColor="text1"/>
          <w:lang w:eastAsia="et-EE"/>
        </w:rPr>
        <w:t xml:space="preserve">kehtestatakse </w:t>
      </w:r>
      <w:r w:rsidR="00E7414A" w:rsidRPr="00CF6104">
        <w:rPr>
          <w:rFonts w:ascii="Arial" w:hAnsi="Arial" w:cs="Arial"/>
          <w:noProof/>
          <w:color w:val="000000" w:themeColor="text1"/>
          <w:lang w:eastAsia="et-EE"/>
        </w:rPr>
        <w:t>rangemad</w:t>
      </w:r>
      <w:r w:rsidR="00E22F99" w:rsidRPr="00CF6104">
        <w:rPr>
          <w:rFonts w:ascii="Arial" w:hAnsi="Arial" w:cs="Arial"/>
          <w:noProof/>
          <w:color w:val="000000" w:themeColor="text1"/>
          <w:lang w:eastAsia="et-EE"/>
        </w:rPr>
        <w:t xml:space="preserve">, </w:t>
      </w:r>
      <w:r w:rsidR="00FD197D" w:rsidRPr="00CF6104">
        <w:rPr>
          <w:rFonts w:ascii="Arial" w:hAnsi="Arial" w:cs="Arial"/>
          <w:noProof/>
          <w:color w:val="000000" w:themeColor="text1"/>
          <w:lang w:eastAsia="et-EE"/>
        </w:rPr>
        <w:t>tänapäevas</w:t>
      </w:r>
      <w:r w:rsidR="00E22F99" w:rsidRPr="00CF6104">
        <w:rPr>
          <w:rFonts w:ascii="Arial" w:hAnsi="Arial" w:cs="Arial"/>
          <w:noProof/>
          <w:color w:val="000000" w:themeColor="text1"/>
          <w:lang w:eastAsia="et-EE"/>
        </w:rPr>
        <w:t>t ehitus-tehnilist olukorda arvestavad</w:t>
      </w:r>
      <w:r w:rsidR="00EF1EE8" w:rsidRPr="00CF6104">
        <w:rPr>
          <w:rFonts w:ascii="Arial" w:hAnsi="Arial" w:cs="Arial"/>
          <w:noProof/>
          <w:color w:val="000000" w:themeColor="text1"/>
          <w:lang w:eastAsia="et-EE"/>
        </w:rPr>
        <w:t xml:space="preserve"> normtasemed</w:t>
      </w:r>
      <w:r w:rsidR="009F7984" w:rsidRPr="00CF6104">
        <w:rPr>
          <w:rFonts w:ascii="Arial" w:hAnsi="Arial" w:cs="Arial"/>
          <w:noProof/>
          <w:color w:val="000000" w:themeColor="text1"/>
          <w:lang w:eastAsia="et-EE"/>
        </w:rPr>
        <w:t xml:space="preserve">, </w:t>
      </w:r>
      <w:r w:rsidRPr="00CF6104">
        <w:rPr>
          <w:rFonts w:ascii="Arial" w:hAnsi="Arial" w:cs="Arial"/>
          <w:noProof/>
          <w:color w:val="000000" w:themeColor="text1"/>
          <w:lang w:eastAsia="et-EE"/>
        </w:rPr>
        <w:t>mis aitab müra paremini ohjata</w:t>
      </w:r>
      <w:r w:rsidR="00693FE5" w:rsidRPr="00CF6104">
        <w:rPr>
          <w:rFonts w:ascii="Arial" w:hAnsi="Arial" w:cs="Arial"/>
          <w:noProof/>
          <w:color w:val="000000" w:themeColor="text1"/>
          <w:lang w:eastAsia="et-EE"/>
        </w:rPr>
        <w:t xml:space="preserve"> ja elanikkonna haigus</w:t>
      </w:r>
      <w:r w:rsidR="009F7984" w:rsidRPr="00CF6104">
        <w:rPr>
          <w:rFonts w:ascii="Arial" w:hAnsi="Arial" w:cs="Arial"/>
          <w:noProof/>
          <w:color w:val="000000" w:themeColor="text1"/>
          <w:lang w:eastAsia="et-EE"/>
        </w:rPr>
        <w:t>riski</w:t>
      </w:r>
      <w:r w:rsidR="00693FE5" w:rsidRPr="00CF6104">
        <w:rPr>
          <w:rFonts w:ascii="Arial" w:hAnsi="Arial" w:cs="Arial"/>
          <w:noProof/>
          <w:color w:val="000000" w:themeColor="text1"/>
          <w:lang w:eastAsia="et-EE"/>
        </w:rPr>
        <w:t xml:space="preserve"> vähendada</w:t>
      </w:r>
      <w:r w:rsidRPr="00CF6104">
        <w:rPr>
          <w:rFonts w:ascii="Arial" w:hAnsi="Arial" w:cs="Arial"/>
          <w:noProof/>
          <w:color w:val="000000" w:themeColor="text1"/>
          <w:lang w:eastAsia="et-EE"/>
        </w:rPr>
        <w:t>;</w:t>
      </w:r>
    </w:p>
    <w:p w14:paraId="096D145C" w14:textId="18ABA09A" w:rsidR="000033A4" w:rsidRPr="00CF6104" w:rsidRDefault="00EA32BE" w:rsidP="004474C5">
      <w:pPr>
        <w:pStyle w:val="ListParagraph"/>
        <w:numPr>
          <w:ilvl w:val="0"/>
          <w:numId w:val="7"/>
        </w:numPr>
        <w:spacing w:after="0" w:line="240" w:lineRule="auto"/>
        <w:ind w:left="360"/>
        <w:jc w:val="both"/>
        <w:rPr>
          <w:rFonts w:ascii="Arial" w:hAnsi="Arial" w:cs="Arial"/>
          <w:noProof/>
          <w:color w:val="000000" w:themeColor="text1"/>
          <w:lang w:eastAsia="et-EE"/>
        </w:rPr>
      </w:pPr>
      <w:r w:rsidRPr="00CF6104">
        <w:rPr>
          <w:rFonts w:ascii="Arial" w:hAnsi="Arial" w:cs="Arial"/>
          <w:noProof/>
          <w:color w:val="000000" w:themeColor="text1"/>
          <w:lang w:eastAsia="et-EE"/>
        </w:rPr>
        <w:t>müra ohjamiseks</w:t>
      </w:r>
      <w:r w:rsidR="00C64CBD" w:rsidRPr="00CF6104">
        <w:rPr>
          <w:rFonts w:ascii="Arial" w:hAnsi="Arial" w:cs="Arial"/>
          <w:noProof/>
          <w:color w:val="000000" w:themeColor="text1"/>
          <w:lang w:eastAsia="et-EE"/>
        </w:rPr>
        <w:t xml:space="preserve"> siseruumides</w:t>
      </w:r>
      <w:r w:rsidRPr="00CF6104">
        <w:rPr>
          <w:rFonts w:ascii="Arial" w:hAnsi="Arial" w:cs="Arial"/>
          <w:noProof/>
          <w:color w:val="000000" w:themeColor="text1"/>
          <w:lang w:eastAsia="et-EE"/>
        </w:rPr>
        <w:t xml:space="preserve"> eeldatakse </w:t>
      </w:r>
      <w:r w:rsidR="000033A4" w:rsidRPr="00CF6104">
        <w:rPr>
          <w:rFonts w:ascii="Arial" w:hAnsi="Arial" w:cs="Arial"/>
          <w:noProof/>
          <w:color w:val="000000" w:themeColor="text1"/>
          <w:lang w:eastAsia="et-EE"/>
        </w:rPr>
        <w:t>akustika standardi</w:t>
      </w:r>
      <w:r w:rsidR="002058D2" w:rsidRPr="00CF6104">
        <w:rPr>
          <w:rFonts w:ascii="Arial" w:hAnsi="Arial" w:cs="Arial"/>
          <w:noProof/>
          <w:color w:val="000000" w:themeColor="text1"/>
          <w:lang w:eastAsia="et-EE"/>
        </w:rPr>
        <w:t xml:space="preserve"> (EVS 842)</w:t>
      </w:r>
      <w:r w:rsidR="000033A4" w:rsidRPr="00CF6104">
        <w:rPr>
          <w:rFonts w:ascii="Arial" w:hAnsi="Arial" w:cs="Arial"/>
          <w:noProof/>
          <w:color w:val="000000" w:themeColor="text1"/>
          <w:lang w:eastAsia="et-EE"/>
        </w:rPr>
        <w:t xml:space="preserve"> heliisolatsiooni nõuete järgimist</w:t>
      </w:r>
      <w:r w:rsidR="00260D17" w:rsidRPr="00CF6104">
        <w:rPr>
          <w:rFonts w:ascii="Arial" w:hAnsi="Arial" w:cs="Arial"/>
          <w:noProof/>
          <w:color w:val="000000" w:themeColor="text1"/>
          <w:lang w:eastAsia="et-EE"/>
        </w:rPr>
        <w:t xml:space="preserve"> uute hoonete projekteerimisel ja ehitamisel ning olemasolevate ühiskondlike hoonete piirde- ja tarindkonstruktsioonide muutmisel. Se</w:t>
      </w:r>
      <w:r w:rsidR="004E263E" w:rsidRPr="00CF6104">
        <w:rPr>
          <w:rFonts w:ascii="Arial" w:hAnsi="Arial" w:cs="Arial"/>
          <w:noProof/>
          <w:color w:val="000000" w:themeColor="text1"/>
          <w:lang w:eastAsia="et-EE"/>
        </w:rPr>
        <w:t>e</w:t>
      </w:r>
      <w:r w:rsidR="00260D17" w:rsidRPr="00CF6104">
        <w:rPr>
          <w:rFonts w:ascii="Arial" w:hAnsi="Arial" w:cs="Arial"/>
          <w:noProof/>
          <w:color w:val="000000" w:themeColor="text1"/>
          <w:lang w:eastAsia="et-EE"/>
        </w:rPr>
        <w:t>tõttu</w:t>
      </w:r>
      <w:r w:rsidR="000033A4" w:rsidRPr="00CF6104">
        <w:rPr>
          <w:rFonts w:ascii="Arial" w:hAnsi="Arial" w:cs="Arial"/>
          <w:noProof/>
          <w:color w:val="000000" w:themeColor="text1"/>
          <w:lang w:eastAsia="et-EE"/>
        </w:rPr>
        <w:t xml:space="preserve"> </w:t>
      </w:r>
      <w:r w:rsidRPr="00CF6104">
        <w:rPr>
          <w:rFonts w:ascii="Arial" w:hAnsi="Arial" w:cs="Arial"/>
          <w:noProof/>
          <w:color w:val="000000" w:themeColor="text1"/>
          <w:lang w:eastAsia="et-EE"/>
        </w:rPr>
        <w:t>on oodata</w:t>
      </w:r>
      <w:r w:rsidR="000033A4" w:rsidRPr="00CF6104">
        <w:rPr>
          <w:rFonts w:ascii="Arial" w:hAnsi="Arial" w:cs="Arial"/>
          <w:noProof/>
          <w:color w:val="000000" w:themeColor="text1"/>
          <w:lang w:eastAsia="et-EE"/>
        </w:rPr>
        <w:t xml:space="preserve"> olmemüra</w:t>
      </w:r>
      <w:r w:rsidR="00962F92" w:rsidRPr="00CF6104">
        <w:rPr>
          <w:rFonts w:ascii="Arial" w:hAnsi="Arial" w:cs="Arial"/>
          <w:noProof/>
          <w:color w:val="000000" w:themeColor="text1"/>
          <w:lang w:eastAsia="et-EE"/>
        </w:rPr>
        <w:t xml:space="preserve"> jt müra liikide</w:t>
      </w:r>
      <w:r w:rsidR="000033A4" w:rsidRPr="00CF6104">
        <w:rPr>
          <w:rFonts w:ascii="Arial" w:hAnsi="Arial" w:cs="Arial"/>
          <w:noProof/>
          <w:color w:val="000000" w:themeColor="text1"/>
          <w:lang w:eastAsia="et-EE"/>
        </w:rPr>
        <w:t xml:space="preserve"> kaebuste vähenemist tulevikus </w:t>
      </w:r>
      <w:r w:rsidR="000B5572" w:rsidRPr="00CF6104">
        <w:rPr>
          <w:rFonts w:ascii="Arial" w:hAnsi="Arial" w:cs="Arial"/>
          <w:noProof/>
          <w:color w:val="000000" w:themeColor="text1"/>
          <w:lang w:eastAsia="et-EE"/>
        </w:rPr>
        <w:t>ning</w:t>
      </w:r>
      <w:r w:rsidR="000033A4" w:rsidRPr="00CF6104">
        <w:rPr>
          <w:rFonts w:ascii="Arial" w:hAnsi="Arial" w:cs="Arial"/>
          <w:noProof/>
          <w:color w:val="000000" w:themeColor="text1"/>
          <w:lang w:eastAsia="et-EE"/>
        </w:rPr>
        <w:t xml:space="preserve"> vaiksemat elukeskkonda.</w:t>
      </w:r>
    </w:p>
    <w:p w14:paraId="6E211402" w14:textId="77777777" w:rsidR="008E5173" w:rsidRPr="00CF6104" w:rsidRDefault="008E5173" w:rsidP="008E5173">
      <w:pPr>
        <w:jc w:val="both"/>
        <w:rPr>
          <w:rFonts w:ascii="Arial" w:hAnsi="Arial" w:cs="Arial"/>
          <w:b/>
          <w:bCs/>
          <w:sz w:val="22"/>
          <w:szCs w:val="22"/>
        </w:rPr>
      </w:pPr>
    </w:p>
    <w:p w14:paraId="7EDF4C42" w14:textId="623D597E" w:rsidR="001E2F2B" w:rsidRDefault="001E2F2B" w:rsidP="001E2F2B">
      <w:pPr>
        <w:jc w:val="both"/>
        <w:rPr>
          <w:rFonts w:ascii="Arial" w:hAnsi="Arial" w:cs="Arial"/>
          <w:noProof/>
          <w:color w:val="000000" w:themeColor="text1"/>
          <w:sz w:val="22"/>
          <w:szCs w:val="22"/>
          <w:lang w:eastAsia="et-EE"/>
        </w:rPr>
      </w:pPr>
      <w:r w:rsidRPr="00CF6104">
        <w:rPr>
          <w:rFonts w:ascii="Arial" w:hAnsi="Arial" w:cs="Arial"/>
          <w:noProof/>
          <w:color w:val="000000" w:themeColor="text1"/>
          <w:sz w:val="22"/>
          <w:szCs w:val="22"/>
          <w:lang w:eastAsia="et-EE"/>
        </w:rPr>
        <w:t>Alates 1. jaanuarist 202</w:t>
      </w:r>
      <w:r w:rsidR="00B80A04" w:rsidRPr="00CF6104">
        <w:rPr>
          <w:rFonts w:ascii="Arial" w:hAnsi="Arial" w:cs="Arial"/>
          <w:noProof/>
          <w:color w:val="000000" w:themeColor="text1"/>
          <w:sz w:val="22"/>
          <w:szCs w:val="22"/>
          <w:lang w:eastAsia="et-EE"/>
        </w:rPr>
        <w:t>7</w:t>
      </w:r>
      <w:r w:rsidRPr="00CF6104">
        <w:rPr>
          <w:rFonts w:ascii="Arial" w:hAnsi="Arial" w:cs="Arial"/>
          <w:noProof/>
          <w:color w:val="000000" w:themeColor="text1"/>
          <w:sz w:val="22"/>
          <w:szCs w:val="22"/>
          <w:lang w:eastAsia="et-EE"/>
        </w:rPr>
        <w:t xml:space="preserve"> rakenduvate piirnormidega tagatakse uute hoonete kooskõla standardis </w:t>
      </w:r>
      <w:commentRangeStart w:id="4"/>
      <w:r w:rsidRPr="00CF6104">
        <w:rPr>
          <w:rFonts w:ascii="Arial" w:hAnsi="Arial" w:cs="Arial"/>
          <w:noProof/>
          <w:color w:val="000000" w:themeColor="text1"/>
          <w:sz w:val="22"/>
          <w:szCs w:val="22"/>
          <w:lang w:eastAsia="et-EE"/>
        </w:rPr>
        <w:t>EVS 842</w:t>
      </w:r>
      <w:r w:rsidRPr="00CF6104">
        <w:rPr>
          <w:rStyle w:val="FootnoteReference"/>
          <w:rFonts w:ascii="Arial" w:hAnsi="Arial" w:cs="Arial"/>
          <w:noProof/>
          <w:color w:val="000000" w:themeColor="text1"/>
          <w:sz w:val="22"/>
          <w:szCs w:val="22"/>
          <w:lang w:eastAsia="et-EE"/>
        </w:rPr>
        <w:footnoteReference w:id="2"/>
      </w:r>
      <w:r w:rsidRPr="00CF6104">
        <w:rPr>
          <w:rFonts w:ascii="Arial" w:hAnsi="Arial" w:cs="Arial"/>
          <w:noProof/>
          <w:color w:val="000000" w:themeColor="text1"/>
          <w:sz w:val="22"/>
          <w:szCs w:val="22"/>
          <w:lang w:eastAsia="et-EE"/>
        </w:rPr>
        <w:t xml:space="preserve"> </w:t>
      </w:r>
      <w:commentRangeEnd w:id="4"/>
      <w:r w:rsidR="004B58DF">
        <w:rPr>
          <w:rStyle w:val="CommentReference"/>
        </w:rPr>
        <w:commentReference w:id="4"/>
      </w:r>
      <w:r w:rsidRPr="00CF6104">
        <w:rPr>
          <w:rFonts w:ascii="Arial" w:hAnsi="Arial" w:cs="Arial"/>
          <w:noProof/>
          <w:color w:val="000000" w:themeColor="text1"/>
          <w:sz w:val="22"/>
          <w:szCs w:val="22"/>
          <w:lang w:eastAsia="et-EE"/>
        </w:rPr>
        <w:t xml:space="preserve">lubatud </w:t>
      </w:r>
      <w:commentRangeStart w:id="5"/>
      <w:commentRangeStart w:id="6"/>
      <w:r w:rsidRPr="00CF6104">
        <w:rPr>
          <w:rFonts w:ascii="Arial" w:hAnsi="Arial" w:cs="Arial"/>
          <w:noProof/>
          <w:color w:val="000000" w:themeColor="text1"/>
          <w:sz w:val="22"/>
          <w:szCs w:val="22"/>
          <w:lang w:eastAsia="et-EE"/>
        </w:rPr>
        <w:t>minimaalsete</w:t>
      </w:r>
      <w:commentRangeEnd w:id="5"/>
      <w:r w:rsidR="004E1B4E">
        <w:rPr>
          <w:rStyle w:val="CommentReference"/>
        </w:rPr>
        <w:commentReference w:id="5"/>
      </w:r>
      <w:commentRangeEnd w:id="6"/>
      <w:r w:rsidR="000F191E">
        <w:rPr>
          <w:rStyle w:val="CommentReference"/>
        </w:rPr>
        <w:commentReference w:id="6"/>
      </w:r>
      <w:r w:rsidRPr="00CF6104">
        <w:rPr>
          <w:rFonts w:ascii="Arial" w:hAnsi="Arial" w:cs="Arial"/>
          <w:noProof/>
          <w:color w:val="000000" w:themeColor="text1"/>
          <w:sz w:val="22"/>
          <w:szCs w:val="22"/>
          <w:lang w:eastAsia="et-EE"/>
        </w:rPr>
        <w:t xml:space="preserve"> müratasemetega</w:t>
      </w:r>
      <w:r w:rsidRPr="00031E78">
        <w:rPr>
          <w:rFonts w:ascii="Arial" w:hAnsi="Arial" w:cs="Arial"/>
          <w:noProof/>
          <w:color w:val="000000" w:themeColor="text1"/>
          <w:sz w:val="22"/>
          <w:szCs w:val="22"/>
          <w:lang w:eastAsia="et-EE"/>
        </w:rPr>
        <w:t xml:space="preserve"> ja tänapäevaste lahendustega. Uued müra piirtasemed kehtestatakse hoonetele, mille ehitusloa taotlus või ehitusteatis on esitatud alates 1. jaanuarist </w:t>
      </w:r>
      <w:r w:rsidR="00B80A04" w:rsidRPr="00031E78">
        <w:rPr>
          <w:rFonts w:ascii="Arial" w:hAnsi="Arial" w:cs="Arial"/>
          <w:noProof/>
          <w:color w:val="000000" w:themeColor="text1"/>
          <w:sz w:val="22"/>
          <w:szCs w:val="22"/>
          <w:lang w:eastAsia="et-EE"/>
        </w:rPr>
        <w:t>2027</w:t>
      </w:r>
      <w:r w:rsidRPr="00031E78">
        <w:rPr>
          <w:rFonts w:ascii="Arial" w:hAnsi="Arial" w:cs="Arial"/>
          <w:noProof/>
          <w:color w:val="000000" w:themeColor="text1"/>
          <w:sz w:val="22"/>
          <w:szCs w:val="22"/>
          <w:lang w:eastAsia="et-EE"/>
        </w:rPr>
        <w:t>. Määruse jõustumisest kuni</w:t>
      </w:r>
      <w:r w:rsidR="00031E78">
        <w:rPr>
          <w:rFonts w:ascii="Arial" w:hAnsi="Arial" w:cs="Arial"/>
          <w:noProof/>
          <w:color w:val="000000" w:themeColor="text1"/>
          <w:sz w:val="22"/>
          <w:szCs w:val="22"/>
          <w:lang w:eastAsia="et-EE"/>
        </w:rPr>
        <w:t xml:space="preserve"> </w:t>
      </w:r>
      <w:r w:rsidR="00D6221B" w:rsidRPr="00056C48">
        <w:rPr>
          <w:rFonts w:ascii="Arial" w:hAnsi="Arial" w:cs="Arial"/>
          <w:noProof/>
          <w:color w:val="000000" w:themeColor="text1"/>
          <w:sz w:val="22"/>
          <w:szCs w:val="22"/>
          <w:lang w:eastAsia="et-EE"/>
        </w:rPr>
        <w:t>31.detsembrini 2026</w:t>
      </w:r>
      <w:r w:rsidRPr="00031E78">
        <w:rPr>
          <w:rFonts w:ascii="Arial" w:hAnsi="Arial" w:cs="Arial"/>
          <w:noProof/>
          <w:color w:val="000000" w:themeColor="text1"/>
          <w:sz w:val="22"/>
          <w:szCs w:val="22"/>
          <w:lang w:eastAsia="et-EE"/>
        </w:rPr>
        <w:t>. a rakenduvad sisuliselt</w:t>
      </w:r>
      <w:r w:rsidRPr="00056C48">
        <w:rPr>
          <w:rFonts w:ascii="Arial" w:hAnsi="Arial" w:cs="Arial"/>
          <w:noProof/>
          <w:color w:val="000000" w:themeColor="text1"/>
          <w:sz w:val="22"/>
          <w:szCs w:val="22"/>
          <w:lang w:eastAsia="et-EE"/>
        </w:rPr>
        <w:t xml:space="preserve"> senised</w:t>
      </w:r>
      <w:r w:rsidRPr="00651B15">
        <w:rPr>
          <w:rFonts w:ascii="Arial" w:hAnsi="Arial" w:cs="Arial"/>
          <w:noProof/>
          <w:color w:val="000000" w:themeColor="text1"/>
          <w:sz w:val="22"/>
          <w:szCs w:val="22"/>
          <w:lang w:eastAsia="et-EE"/>
        </w:rPr>
        <w:t xml:space="preserve"> normid</w:t>
      </w:r>
      <w:r>
        <w:rPr>
          <w:rFonts w:ascii="Arial" w:hAnsi="Arial" w:cs="Arial"/>
          <w:noProof/>
          <w:color w:val="000000" w:themeColor="text1"/>
          <w:sz w:val="22"/>
          <w:szCs w:val="22"/>
          <w:lang w:eastAsia="et-EE"/>
        </w:rPr>
        <w:t xml:space="preserve">. </w:t>
      </w:r>
      <w:r w:rsidRPr="004E1B4E">
        <w:rPr>
          <w:rFonts w:ascii="Arial" w:hAnsi="Arial" w:cs="Arial"/>
          <w:noProof/>
          <w:color w:val="000000" w:themeColor="text1"/>
          <w:sz w:val="22"/>
          <w:szCs w:val="22"/>
          <w:lang w:eastAsia="et-EE"/>
        </w:rPr>
        <w:t>Enne määruse jõustumist püstitatud hoonete nõuetele vastavust hinnatakse hoone projekteerimise või ehitamise hetkel kehtinud nõuete ehk eelmise määruse nõuete kohaselt.</w:t>
      </w:r>
      <w:r>
        <w:rPr>
          <w:rFonts w:ascii="Arial" w:hAnsi="Arial" w:cs="Arial"/>
          <w:noProof/>
          <w:color w:val="000000" w:themeColor="text1"/>
          <w:sz w:val="22"/>
          <w:szCs w:val="22"/>
          <w:lang w:eastAsia="et-EE"/>
        </w:rPr>
        <w:t xml:space="preserve"> </w:t>
      </w:r>
    </w:p>
    <w:p w14:paraId="577D747D" w14:textId="77777777" w:rsidR="001E2F2B" w:rsidRPr="00334114" w:rsidRDefault="001E2F2B" w:rsidP="001E2F2B">
      <w:pPr>
        <w:jc w:val="both"/>
        <w:rPr>
          <w:rFonts w:ascii="Arial" w:hAnsi="Arial" w:cs="Arial"/>
          <w:noProof/>
          <w:color w:val="000000" w:themeColor="text1"/>
          <w:sz w:val="22"/>
          <w:szCs w:val="22"/>
          <w:lang w:eastAsia="et-EE"/>
        </w:rPr>
      </w:pPr>
    </w:p>
    <w:p w14:paraId="02EACAA3" w14:textId="77777777" w:rsidR="001E2F2B" w:rsidRPr="00334114" w:rsidRDefault="001E2F2B" w:rsidP="001E2F2B">
      <w:pPr>
        <w:jc w:val="both"/>
        <w:rPr>
          <w:rFonts w:ascii="Arial" w:hAnsi="Arial" w:cs="Arial"/>
          <w:noProof/>
          <w:color w:val="000000" w:themeColor="text1"/>
          <w:sz w:val="22"/>
          <w:szCs w:val="22"/>
          <w:lang w:eastAsia="et-EE"/>
        </w:rPr>
      </w:pPr>
      <w:r w:rsidRPr="00902F02">
        <w:rPr>
          <w:rFonts w:ascii="Arial" w:hAnsi="Arial" w:cs="Arial"/>
          <w:noProof/>
          <w:color w:val="000000" w:themeColor="text1"/>
          <w:sz w:val="22"/>
          <w:szCs w:val="22"/>
          <w:lang w:eastAsia="et-EE"/>
        </w:rPr>
        <w:t>Terviseameti töökorraldus ja järelevalve maht mõnevõrra vähenevad, kuna enam ei pea menetlema teatud liiki hoonete mürakaebusi ega tegema nendega seotud toiminguid.</w:t>
      </w:r>
    </w:p>
    <w:p w14:paraId="046C7FEC" w14:textId="77777777" w:rsidR="001E2F2B" w:rsidRPr="00334114" w:rsidRDefault="001E2F2B" w:rsidP="001E2F2B">
      <w:pPr>
        <w:jc w:val="both"/>
        <w:rPr>
          <w:rFonts w:ascii="Arial" w:hAnsi="Arial" w:cs="Arial"/>
          <w:noProof/>
          <w:color w:val="000000" w:themeColor="text1"/>
          <w:sz w:val="22"/>
          <w:szCs w:val="22"/>
          <w:lang w:eastAsia="et-EE"/>
        </w:rPr>
      </w:pPr>
    </w:p>
    <w:p w14:paraId="0E0BD0B1" w14:textId="1B2E2C55" w:rsidR="000033A4" w:rsidRPr="00334114" w:rsidRDefault="000033A4" w:rsidP="008E5173">
      <w:pPr>
        <w:jc w:val="both"/>
        <w:rPr>
          <w:rFonts w:ascii="Arial" w:hAnsi="Arial" w:cs="Arial"/>
          <w:b/>
          <w:bCs/>
          <w:sz w:val="22"/>
          <w:szCs w:val="22"/>
        </w:rPr>
      </w:pPr>
      <w:r w:rsidRPr="00334114">
        <w:rPr>
          <w:rFonts w:ascii="Arial" w:hAnsi="Arial" w:cs="Arial"/>
          <w:b/>
          <w:bCs/>
          <w:sz w:val="22"/>
          <w:szCs w:val="22"/>
        </w:rPr>
        <w:t xml:space="preserve">1.2. </w:t>
      </w:r>
      <w:r w:rsidR="00CD2ABE">
        <w:rPr>
          <w:rFonts w:ascii="Arial" w:hAnsi="Arial" w:cs="Arial"/>
          <w:b/>
          <w:bCs/>
          <w:sz w:val="22"/>
          <w:szCs w:val="22"/>
        </w:rPr>
        <w:t>Määruse</w:t>
      </w:r>
      <w:r w:rsidRPr="00334114">
        <w:rPr>
          <w:rFonts w:ascii="Arial" w:hAnsi="Arial" w:cs="Arial"/>
          <w:b/>
          <w:bCs/>
          <w:sz w:val="22"/>
          <w:szCs w:val="22"/>
        </w:rPr>
        <w:t xml:space="preserve"> ettevalmistaja</w:t>
      </w:r>
    </w:p>
    <w:p w14:paraId="5B2FCCCA" w14:textId="77777777" w:rsidR="000033A4" w:rsidRPr="00334114" w:rsidRDefault="000033A4" w:rsidP="008E5173">
      <w:pPr>
        <w:jc w:val="both"/>
        <w:rPr>
          <w:rFonts w:ascii="Arial" w:hAnsi="Arial" w:cs="Arial"/>
          <w:bCs/>
          <w:sz w:val="22"/>
          <w:szCs w:val="22"/>
        </w:rPr>
      </w:pPr>
    </w:p>
    <w:p w14:paraId="3C5D35F4" w14:textId="77777777" w:rsidR="000033A4" w:rsidRPr="00334114" w:rsidRDefault="000033A4" w:rsidP="008E5173">
      <w:pPr>
        <w:jc w:val="both"/>
        <w:rPr>
          <w:rFonts w:ascii="Arial" w:hAnsi="Arial" w:cs="Arial"/>
          <w:bCs/>
          <w:sz w:val="22"/>
          <w:szCs w:val="22"/>
        </w:rPr>
        <w:sectPr w:rsidR="000033A4" w:rsidRPr="00334114" w:rsidSect="000033A4">
          <w:type w:val="continuous"/>
          <w:pgSz w:w="11907" w:h="16840" w:code="9"/>
          <w:pgMar w:top="851" w:right="737" w:bottom="851" w:left="1701" w:header="709" w:footer="709" w:gutter="0"/>
          <w:cols w:space="708"/>
          <w:titlePg/>
          <w:docGrid w:linePitch="360"/>
        </w:sectPr>
      </w:pPr>
    </w:p>
    <w:p w14:paraId="09C36E78" w14:textId="2D11D881" w:rsidR="000033A4" w:rsidRPr="00334114" w:rsidRDefault="00B96107" w:rsidP="008E5173">
      <w:pPr>
        <w:jc w:val="both"/>
        <w:rPr>
          <w:rFonts w:ascii="Arial" w:hAnsi="Arial" w:cs="Arial"/>
          <w:noProof/>
          <w:sz w:val="22"/>
          <w:szCs w:val="22"/>
        </w:rPr>
      </w:pPr>
      <w:r>
        <w:rPr>
          <w:rFonts w:ascii="Arial" w:hAnsi="Arial" w:cs="Arial"/>
          <w:noProof/>
          <w:sz w:val="22"/>
          <w:szCs w:val="22"/>
        </w:rPr>
        <w:t>Määruse</w:t>
      </w:r>
      <w:r w:rsidR="000033A4" w:rsidRPr="00334114">
        <w:rPr>
          <w:rFonts w:ascii="Arial" w:hAnsi="Arial" w:cs="Arial"/>
          <w:noProof/>
          <w:sz w:val="22"/>
          <w:szCs w:val="22"/>
        </w:rPr>
        <w:t xml:space="preserve"> ja seletuskirja on koostanud Sotsiaalministeeriumi rahvatervishoiu osakonna nõunik Ramon Nahkur (</w:t>
      </w:r>
      <w:hyperlink r:id="rId18" w:history="1">
        <w:r w:rsidR="000033A4" w:rsidRPr="00334114">
          <w:rPr>
            <w:rStyle w:val="Hyperlink"/>
            <w:rFonts w:ascii="Arial" w:hAnsi="Arial" w:cs="Arial"/>
            <w:sz w:val="22"/>
            <w:szCs w:val="22"/>
          </w:rPr>
          <w:t>ramon.nahkur@sm.ee</w:t>
        </w:r>
      </w:hyperlink>
      <w:r w:rsidR="000033A4" w:rsidRPr="00334114">
        <w:rPr>
          <w:rFonts w:ascii="Arial" w:hAnsi="Arial" w:cs="Arial"/>
          <w:noProof/>
          <w:sz w:val="22"/>
          <w:szCs w:val="22"/>
        </w:rPr>
        <w:t xml:space="preserve">). </w:t>
      </w:r>
      <w:r>
        <w:rPr>
          <w:rFonts w:ascii="Arial" w:hAnsi="Arial" w:cs="Arial"/>
          <w:noProof/>
          <w:sz w:val="22"/>
          <w:szCs w:val="22"/>
        </w:rPr>
        <w:t>Määruse</w:t>
      </w:r>
      <w:r w:rsidR="000033A4" w:rsidRPr="00334114">
        <w:rPr>
          <w:rFonts w:ascii="Arial" w:hAnsi="Arial" w:cs="Arial"/>
          <w:noProof/>
          <w:sz w:val="22"/>
          <w:szCs w:val="22"/>
        </w:rPr>
        <w:t xml:space="preserve"> juriidilise analüüsi on teinud Sotsiaalministeeriumi õigusosakonna õigusnõunik Piret Eelmets (</w:t>
      </w:r>
      <w:hyperlink r:id="rId19">
        <w:r w:rsidR="000033A4" w:rsidRPr="00334114">
          <w:rPr>
            <w:rStyle w:val="Hyperlink"/>
            <w:rFonts w:ascii="Arial" w:hAnsi="Arial" w:cs="Arial"/>
            <w:noProof/>
            <w:sz w:val="22"/>
            <w:szCs w:val="22"/>
          </w:rPr>
          <w:t>piret.eelmets@sm.ee</w:t>
        </w:r>
      </w:hyperlink>
      <w:r w:rsidR="000033A4" w:rsidRPr="00334114">
        <w:rPr>
          <w:rFonts w:ascii="Arial" w:hAnsi="Arial" w:cs="Arial"/>
          <w:noProof/>
          <w:sz w:val="22"/>
          <w:szCs w:val="22"/>
        </w:rPr>
        <w:t xml:space="preserve">). </w:t>
      </w:r>
      <w:r w:rsidR="005B491D">
        <w:rPr>
          <w:rFonts w:ascii="Arial" w:hAnsi="Arial" w:cs="Arial"/>
          <w:noProof/>
          <w:sz w:val="22"/>
          <w:szCs w:val="22"/>
        </w:rPr>
        <w:t>Määruse mõjuhinnangu on koostanud Sotsiaalministeeriumi analüüsi ja statistika osakonna</w:t>
      </w:r>
      <w:r w:rsidR="00D27323">
        <w:rPr>
          <w:rFonts w:ascii="Arial" w:hAnsi="Arial" w:cs="Arial"/>
          <w:noProof/>
          <w:sz w:val="22"/>
          <w:szCs w:val="22"/>
        </w:rPr>
        <w:t xml:space="preserve"> analüütik</w:t>
      </w:r>
      <w:r w:rsidR="005B491D">
        <w:rPr>
          <w:rFonts w:ascii="Arial" w:hAnsi="Arial" w:cs="Arial"/>
          <w:noProof/>
          <w:sz w:val="22"/>
          <w:szCs w:val="22"/>
        </w:rPr>
        <w:t xml:space="preserve"> Gerli Põdra (</w:t>
      </w:r>
      <w:hyperlink r:id="rId20" w:history="1">
        <w:r w:rsidR="005B491D" w:rsidRPr="005D137B">
          <w:rPr>
            <w:rStyle w:val="Hyperlink"/>
            <w:rFonts w:ascii="Arial" w:hAnsi="Arial" w:cs="Arial"/>
            <w:noProof/>
            <w:sz w:val="22"/>
            <w:szCs w:val="22"/>
          </w:rPr>
          <w:t>gerli.podra@sm.ee</w:t>
        </w:r>
      </w:hyperlink>
      <w:r w:rsidR="005B491D">
        <w:rPr>
          <w:rFonts w:ascii="Arial" w:hAnsi="Arial" w:cs="Arial"/>
          <w:noProof/>
          <w:sz w:val="22"/>
          <w:szCs w:val="22"/>
        </w:rPr>
        <w:t xml:space="preserve">). </w:t>
      </w:r>
      <w:r>
        <w:rPr>
          <w:rFonts w:ascii="Arial" w:hAnsi="Arial" w:cs="Arial"/>
          <w:noProof/>
          <w:sz w:val="22"/>
          <w:szCs w:val="22"/>
        </w:rPr>
        <w:t>Määruse</w:t>
      </w:r>
      <w:r w:rsidR="000033A4" w:rsidRPr="00334114">
        <w:rPr>
          <w:rFonts w:ascii="Arial" w:hAnsi="Arial" w:cs="Arial"/>
          <w:noProof/>
          <w:sz w:val="22"/>
          <w:szCs w:val="22"/>
        </w:rPr>
        <w:t xml:space="preserve"> on keeletoimetanud Rahandusministeeriumi ühisosakonna dokumendihaldustalituse keeletoimetaja Virge Tammaru (</w:t>
      </w:r>
      <w:hyperlink r:id="rId21" w:history="1">
        <w:r w:rsidR="000033A4" w:rsidRPr="00334114">
          <w:rPr>
            <w:rStyle w:val="Hyperlink"/>
            <w:rFonts w:ascii="Arial" w:hAnsi="Arial" w:cs="Arial"/>
            <w:noProof/>
            <w:sz w:val="22"/>
            <w:szCs w:val="22"/>
          </w:rPr>
          <w:t>virge.tammaru@fin.ee</w:t>
        </w:r>
      </w:hyperlink>
      <w:r w:rsidR="000033A4" w:rsidRPr="00334114">
        <w:rPr>
          <w:rFonts w:ascii="Arial" w:hAnsi="Arial" w:cs="Arial"/>
          <w:noProof/>
          <w:sz w:val="22"/>
          <w:szCs w:val="22"/>
        </w:rPr>
        <w:t>).</w:t>
      </w:r>
    </w:p>
    <w:p w14:paraId="19CC6868" w14:textId="77777777" w:rsidR="000033A4" w:rsidRPr="00334114" w:rsidRDefault="000033A4" w:rsidP="008E5173">
      <w:pPr>
        <w:jc w:val="both"/>
        <w:rPr>
          <w:rFonts w:ascii="Arial" w:hAnsi="Arial" w:cs="Arial"/>
          <w:noProof/>
          <w:sz w:val="22"/>
          <w:szCs w:val="22"/>
        </w:rPr>
      </w:pPr>
    </w:p>
    <w:p w14:paraId="1343922B" w14:textId="61D9EB56" w:rsidR="000033A4" w:rsidRPr="00334114" w:rsidRDefault="00B96107" w:rsidP="008E5173">
      <w:pPr>
        <w:jc w:val="both"/>
        <w:rPr>
          <w:rFonts w:ascii="Arial" w:hAnsi="Arial" w:cs="Arial"/>
          <w:noProof/>
          <w:sz w:val="22"/>
          <w:szCs w:val="22"/>
        </w:rPr>
        <w:sectPr w:rsidR="000033A4" w:rsidRPr="00334114" w:rsidSect="000033A4">
          <w:type w:val="continuous"/>
          <w:pgSz w:w="11907" w:h="16840" w:code="9"/>
          <w:pgMar w:top="851" w:right="737" w:bottom="851" w:left="1701" w:header="709" w:footer="709" w:gutter="0"/>
          <w:cols w:space="708"/>
          <w:formProt w:val="0"/>
          <w:titlePg/>
          <w:docGrid w:linePitch="360"/>
        </w:sectPr>
      </w:pPr>
      <w:r>
        <w:rPr>
          <w:rFonts w:ascii="Arial" w:hAnsi="Arial" w:cs="Arial"/>
          <w:noProof/>
          <w:sz w:val="22"/>
          <w:szCs w:val="22"/>
        </w:rPr>
        <w:t>Määrus</w:t>
      </w:r>
      <w:r w:rsidR="00913655">
        <w:rPr>
          <w:rFonts w:ascii="Arial" w:hAnsi="Arial" w:cs="Arial"/>
          <w:noProof/>
          <w:sz w:val="22"/>
          <w:szCs w:val="22"/>
        </w:rPr>
        <w:t>e eelnõu</w:t>
      </w:r>
      <w:r w:rsidR="000033A4" w:rsidRPr="00334114">
        <w:rPr>
          <w:rFonts w:ascii="Arial" w:hAnsi="Arial" w:cs="Arial"/>
          <w:noProof/>
          <w:sz w:val="22"/>
          <w:szCs w:val="22"/>
        </w:rPr>
        <w:t xml:space="preserve"> on tehtud koostöös Terviseametiga (Leena Albreht, Natalja Šubina, Raul Sarri, Kersti Raenok, Liis Kukk, Margus Korsjukov ning endised töötajad Rasmus Pruus ja Liis Korp). </w:t>
      </w:r>
      <w:r>
        <w:rPr>
          <w:rFonts w:ascii="Arial" w:hAnsi="Arial" w:cs="Arial"/>
          <w:noProof/>
          <w:sz w:val="22"/>
          <w:szCs w:val="22"/>
        </w:rPr>
        <w:t>Määr</w:t>
      </w:r>
      <w:r w:rsidR="003630C7">
        <w:rPr>
          <w:rFonts w:ascii="Arial" w:hAnsi="Arial" w:cs="Arial"/>
          <w:noProof/>
          <w:sz w:val="22"/>
          <w:szCs w:val="22"/>
        </w:rPr>
        <w:t>use eelnõu</w:t>
      </w:r>
      <w:r w:rsidR="000033A4" w:rsidRPr="00334114">
        <w:rPr>
          <w:rFonts w:ascii="Arial" w:hAnsi="Arial" w:cs="Arial"/>
          <w:noProof/>
          <w:sz w:val="22"/>
          <w:szCs w:val="22"/>
        </w:rPr>
        <w:t xml:space="preserve"> koostamisel konsulteeriti ka EVS 842 uustöötluse töögrupiga (Linda Madalik, Kaupo Kõrven, Dmitri Tishko</w:t>
      </w:r>
      <w:r w:rsidR="0002054F">
        <w:rPr>
          <w:rFonts w:ascii="Arial" w:hAnsi="Arial" w:cs="Arial"/>
          <w:noProof/>
          <w:sz w:val="22"/>
          <w:szCs w:val="22"/>
        </w:rPr>
        <w:t xml:space="preserve"> jt)</w:t>
      </w:r>
      <w:r w:rsidR="00DD2A70">
        <w:rPr>
          <w:rFonts w:ascii="Arial" w:hAnsi="Arial" w:cs="Arial"/>
          <w:noProof/>
          <w:sz w:val="22"/>
          <w:szCs w:val="22"/>
        </w:rPr>
        <w:t xml:space="preserve"> ja akustikabüroodega (nt Akukon Oy, Kajaja Acoustics OÜ, Akustikainsener OÜ).</w:t>
      </w:r>
    </w:p>
    <w:p w14:paraId="224B304C" w14:textId="605D1D92" w:rsidR="000033A4" w:rsidRPr="00334114" w:rsidRDefault="000033A4" w:rsidP="008E5173">
      <w:pPr>
        <w:jc w:val="both"/>
        <w:rPr>
          <w:rFonts w:ascii="Arial" w:hAnsi="Arial" w:cs="Arial"/>
          <w:bCs/>
          <w:sz w:val="22"/>
          <w:szCs w:val="22"/>
        </w:rPr>
      </w:pPr>
    </w:p>
    <w:p w14:paraId="3988A1AF" w14:textId="77777777" w:rsidR="000033A4" w:rsidRPr="00334114" w:rsidRDefault="000033A4" w:rsidP="008E5173">
      <w:pPr>
        <w:jc w:val="both"/>
        <w:rPr>
          <w:rFonts w:ascii="Arial" w:hAnsi="Arial" w:cs="Arial"/>
          <w:b/>
          <w:bCs/>
          <w:color w:val="000000" w:themeColor="text1"/>
          <w:sz w:val="22"/>
          <w:szCs w:val="22"/>
        </w:rPr>
      </w:pPr>
      <w:r w:rsidRPr="00334114">
        <w:rPr>
          <w:rFonts w:ascii="Arial" w:hAnsi="Arial" w:cs="Arial"/>
          <w:b/>
          <w:bCs/>
          <w:color w:val="000000" w:themeColor="text1"/>
          <w:sz w:val="22"/>
          <w:szCs w:val="22"/>
        </w:rPr>
        <w:lastRenderedPageBreak/>
        <w:t>1.3. Märkused</w:t>
      </w:r>
    </w:p>
    <w:p w14:paraId="49AF9AC1" w14:textId="77777777" w:rsidR="000033A4" w:rsidRPr="00334114" w:rsidRDefault="000033A4" w:rsidP="008E5173">
      <w:pPr>
        <w:pStyle w:val="CommentText"/>
        <w:jc w:val="both"/>
        <w:rPr>
          <w:rStyle w:val="Strong"/>
          <w:rFonts w:ascii="Arial" w:hAnsi="Arial" w:cs="Arial"/>
          <w:b w:val="0"/>
          <w:noProof/>
          <w:color w:val="000000" w:themeColor="text1"/>
          <w:sz w:val="22"/>
          <w:szCs w:val="22"/>
        </w:rPr>
      </w:pPr>
    </w:p>
    <w:p w14:paraId="58D864FA" w14:textId="3AFC5830" w:rsidR="000033A4" w:rsidRPr="00334114" w:rsidRDefault="003B1EA2" w:rsidP="008E5173">
      <w:pPr>
        <w:pStyle w:val="CommentText"/>
        <w:jc w:val="both"/>
        <w:rPr>
          <w:rFonts w:ascii="Arial" w:hAnsi="Arial" w:cs="Arial"/>
          <w:color w:val="000000" w:themeColor="text1"/>
          <w:sz w:val="22"/>
          <w:szCs w:val="22"/>
          <w:lang w:eastAsia="et-EE"/>
        </w:rPr>
      </w:pPr>
      <w:r>
        <w:rPr>
          <w:rFonts w:ascii="Arial" w:hAnsi="Arial" w:cs="Arial"/>
          <w:color w:val="000000" w:themeColor="text1"/>
          <w:sz w:val="22"/>
          <w:szCs w:val="22"/>
          <w:lang w:eastAsia="et-EE"/>
        </w:rPr>
        <w:t>Määrus</w:t>
      </w:r>
      <w:r w:rsidR="000033A4" w:rsidRPr="00334114">
        <w:rPr>
          <w:rFonts w:ascii="Arial" w:hAnsi="Arial" w:cs="Arial"/>
          <w:color w:val="000000" w:themeColor="text1"/>
          <w:sz w:val="22"/>
          <w:szCs w:val="22"/>
          <w:lang w:eastAsia="et-EE"/>
        </w:rPr>
        <w:t xml:space="preserve"> on seotud rahvatervishoiu seaduse (RT I, 02.01.2025, 3) jõustumisega 2025. aasta 1. septembril. </w:t>
      </w:r>
    </w:p>
    <w:p w14:paraId="3DD832B3" w14:textId="77777777" w:rsidR="000033A4" w:rsidRPr="00334114" w:rsidRDefault="000033A4" w:rsidP="008E5173">
      <w:pPr>
        <w:pStyle w:val="CommentText"/>
        <w:jc w:val="both"/>
        <w:rPr>
          <w:rFonts w:ascii="Arial" w:hAnsi="Arial" w:cs="Arial"/>
          <w:color w:val="000000" w:themeColor="text1"/>
          <w:sz w:val="22"/>
          <w:szCs w:val="22"/>
          <w:lang w:eastAsia="et-EE"/>
        </w:rPr>
      </w:pPr>
    </w:p>
    <w:p w14:paraId="3B2EE00A" w14:textId="456A7050" w:rsidR="000033A4" w:rsidRPr="00334114" w:rsidRDefault="003B1EA2" w:rsidP="008E5173">
      <w:pPr>
        <w:pStyle w:val="CommentText"/>
        <w:jc w:val="both"/>
        <w:rPr>
          <w:rStyle w:val="Strong"/>
          <w:rFonts w:ascii="Arial" w:hAnsi="Arial" w:cs="Arial"/>
          <w:b w:val="0"/>
          <w:bCs w:val="0"/>
          <w:noProof/>
          <w:color w:val="000000" w:themeColor="text1"/>
          <w:sz w:val="22"/>
          <w:szCs w:val="22"/>
        </w:rPr>
      </w:pPr>
      <w:r>
        <w:rPr>
          <w:rFonts w:ascii="Arial" w:hAnsi="Arial" w:cs="Arial"/>
          <w:color w:val="000000" w:themeColor="text1"/>
          <w:sz w:val="22"/>
          <w:szCs w:val="22"/>
          <w:lang w:eastAsia="et-EE"/>
        </w:rPr>
        <w:t>Määrusega</w:t>
      </w:r>
      <w:r w:rsidR="000033A4" w:rsidRPr="00334114">
        <w:rPr>
          <w:rFonts w:ascii="Arial" w:hAnsi="Arial" w:cs="Arial"/>
          <w:color w:val="000000" w:themeColor="text1"/>
          <w:sz w:val="22"/>
          <w:szCs w:val="22"/>
          <w:lang w:eastAsia="et-EE"/>
        </w:rPr>
        <w:t xml:space="preserve"> asendatakse seni kehtinud sotsiaalministri 4. märtsi 2002. a määrus nr 42 „</w:t>
      </w:r>
      <w:r w:rsidR="000033A4" w:rsidRPr="00334114">
        <w:rPr>
          <w:rFonts w:ascii="Arial" w:hAnsi="Arial" w:cs="Arial"/>
          <w:sz w:val="22"/>
          <w:szCs w:val="22"/>
        </w:rPr>
        <w:t>Müra normtasemed elu- ja puhkealal, elamutes ning ühiskasutusega hoonetes ja mürataseme mõõtmise meetodid</w:t>
      </w:r>
      <w:r w:rsidR="000033A4" w:rsidRPr="00334114">
        <w:rPr>
          <w:rFonts w:ascii="Arial" w:hAnsi="Arial" w:cs="Arial"/>
          <w:color w:val="000000" w:themeColor="text1"/>
          <w:sz w:val="22"/>
          <w:szCs w:val="22"/>
          <w:lang w:eastAsia="et-EE"/>
        </w:rPr>
        <w:t xml:space="preserve">“ (edaspidi </w:t>
      </w:r>
      <w:r w:rsidR="000033A4" w:rsidRPr="00334114">
        <w:rPr>
          <w:rFonts w:ascii="Arial" w:hAnsi="Arial" w:cs="Arial"/>
          <w:i/>
          <w:iCs/>
          <w:color w:val="000000" w:themeColor="text1"/>
          <w:sz w:val="22"/>
          <w:szCs w:val="22"/>
          <w:lang w:eastAsia="et-EE"/>
        </w:rPr>
        <w:t>määrus nr 42</w:t>
      </w:r>
      <w:r w:rsidR="000033A4" w:rsidRPr="00334114">
        <w:rPr>
          <w:rFonts w:ascii="Arial" w:hAnsi="Arial" w:cs="Arial"/>
          <w:color w:val="000000" w:themeColor="text1"/>
          <w:sz w:val="22"/>
          <w:szCs w:val="22"/>
          <w:lang w:eastAsia="et-EE"/>
        </w:rPr>
        <w:t xml:space="preserve">). </w:t>
      </w:r>
      <w:r w:rsidR="000033A4" w:rsidRPr="00334114">
        <w:rPr>
          <w:rStyle w:val="Strong"/>
          <w:rFonts w:ascii="Arial" w:hAnsi="Arial" w:cs="Arial"/>
          <w:b w:val="0"/>
          <w:bCs w:val="0"/>
          <w:noProof/>
          <w:color w:val="000000" w:themeColor="text1"/>
          <w:sz w:val="22"/>
          <w:szCs w:val="22"/>
        </w:rPr>
        <w:t xml:space="preserve">Määrus kehtestatakse rahvatervishoiu seaduse § 16 lõike 5 ja ehitusseadustiku § 11 lõike 4 alusel. </w:t>
      </w:r>
    </w:p>
    <w:p w14:paraId="56DADB3C" w14:textId="77777777" w:rsidR="000033A4" w:rsidRPr="00334114" w:rsidRDefault="000033A4" w:rsidP="008E5173">
      <w:pPr>
        <w:jc w:val="both"/>
        <w:rPr>
          <w:rFonts w:ascii="Arial" w:hAnsi="Arial" w:cs="Arial"/>
          <w:sz w:val="22"/>
          <w:szCs w:val="22"/>
        </w:rPr>
      </w:pPr>
    </w:p>
    <w:p w14:paraId="233B19D0" w14:textId="17257522" w:rsidR="000033A4" w:rsidRPr="00334114" w:rsidRDefault="003B1EA2" w:rsidP="008E5173">
      <w:pPr>
        <w:jc w:val="both"/>
        <w:rPr>
          <w:rFonts w:ascii="Arial" w:hAnsi="Arial" w:cs="Arial"/>
          <w:sz w:val="22"/>
          <w:szCs w:val="22"/>
        </w:rPr>
      </w:pPr>
      <w:r w:rsidRPr="00FA7BD5">
        <w:rPr>
          <w:rFonts w:ascii="Arial" w:hAnsi="Arial" w:cs="Arial"/>
          <w:sz w:val="22"/>
          <w:szCs w:val="22"/>
        </w:rPr>
        <w:t>Määruse</w:t>
      </w:r>
      <w:r w:rsidR="000033A4" w:rsidRPr="00FA7BD5">
        <w:rPr>
          <w:rFonts w:ascii="Arial" w:hAnsi="Arial" w:cs="Arial"/>
          <w:sz w:val="22"/>
          <w:szCs w:val="22"/>
        </w:rPr>
        <w:t xml:space="preserve"> koostamisel on lähtutud rahvastiku tervise arengukavast 2020–2030</w:t>
      </w:r>
      <w:r w:rsidR="00E67FF3" w:rsidRPr="00FA7BD5">
        <w:rPr>
          <w:rFonts w:ascii="Arial" w:hAnsi="Arial" w:cs="Arial"/>
          <w:sz w:val="22"/>
          <w:szCs w:val="22"/>
        </w:rPr>
        <w:t>.</w:t>
      </w:r>
      <w:r w:rsidR="000033A4" w:rsidRPr="00FA7BD5">
        <w:rPr>
          <w:rStyle w:val="FootnoteReference"/>
          <w:rFonts w:ascii="Arial" w:hAnsi="Arial" w:cs="Arial"/>
          <w:sz w:val="22"/>
          <w:szCs w:val="22"/>
        </w:rPr>
        <w:footnoteReference w:id="3"/>
      </w:r>
    </w:p>
    <w:p w14:paraId="2D59FCE2" w14:textId="77777777" w:rsidR="000033A4" w:rsidRPr="00334114" w:rsidRDefault="000033A4" w:rsidP="008E5173">
      <w:pPr>
        <w:jc w:val="both"/>
        <w:rPr>
          <w:rFonts w:ascii="Arial" w:hAnsi="Arial" w:cs="Arial"/>
          <w:sz w:val="22"/>
          <w:szCs w:val="22"/>
        </w:rPr>
      </w:pPr>
    </w:p>
    <w:p w14:paraId="7047260B" w14:textId="329BF57D" w:rsidR="000033A4" w:rsidRPr="00334114" w:rsidRDefault="003B1EA2" w:rsidP="008E5173">
      <w:pPr>
        <w:jc w:val="both"/>
        <w:rPr>
          <w:rFonts w:ascii="Arial" w:hAnsi="Arial" w:cs="Arial"/>
          <w:sz w:val="22"/>
          <w:szCs w:val="22"/>
        </w:rPr>
      </w:pPr>
      <w:r>
        <w:rPr>
          <w:rFonts w:ascii="Arial" w:hAnsi="Arial" w:cs="Arial"/>
          <w:sz w:val="22"/>
          <w:szCs w:val="22"/>
        </w:rPr>
        <w:t>Määruse</w:t>
      </w:r>
      <w:r w:rsidR="000033A4" w:rsidRPr="00334114">
        <w:rPr>
          <w:rFonts w:ascii="Arial" w:hAnsi="Arial" w:cs="Arial"/>
          <w:sz w:val="22"/>
          <w:szCs w:val="22"/>
        </w:rPr>
        <w:t xml:space="preserve"> ei ole seotud isikuandmete töötlemisega isikuandmete kaitse </w:t>
      </w:r>
      <w:proofErr w:type="spellStart"/>
      <w:r w:rsidR="000033A4" w:rsidRPr="00334114">
        <w:rPr>
          <w:rFonts w:ascii="Arial" w:hAnsi="Arial" w:cs="Arial"/>
          <w:sz w:val="22"/>
          <w:szCs w:val="22"/>
        </w:rPr>
        <w:t>üldmääruse</w:t>
      </w:r>
      <w:proofErr w:type="spellEnd"/>
      <w:r w:rsidR="000033A4" w:rsidRPr="00334114">
        <w:rPr>
          <w:rFonts w:ascii="Arial" w:hAnsi="Arial" w:cs="Arial"/>
          <w:sz w:val="22"/>
          <w:szCs w:val="22"/>
        </w:rPr>
        <w:t xml:space="preserve"> tähenduses.</w:t>
      </w:r>
    </w:p>
    <w:p w14:paraId="748B59D2" w14:textId="77777777" w:rsidR="000033A4" w:rsidRPr="00334114" w:rsidRDefault="000033A4" w:rsidP="008E5173">
      <w:pPr>
        <w:jc w:val="both"/>
        <w:rPr>
          <w:rFonts w:ascii="Arial" w:hAnsi="Arial" w:cs="Arial"/>
          <w:sz w:val="22"/>
          <w:szCs w:val="22"/>
        </w:rPr>
      </w:pPr>
    </w:p>
    <w:p w14:paraId="114B1901" w14:textId="029D97D3" w:rsidR="000033A4" w:rsidRPr="00334114" w:rsidRDefault="000033A4" w:rsidP="008E5173">
      <w:pPr>
        <w:jc w:val="both"/>
        <w:rPr>
          <w:rFonts w:ascii="Arial" w:hAnsi="Arial" w:cs="Arial"/>
          <w:b/>
          <w:bCs/>
          <w:sz w:val="22"/>
          <w:szCs w:val="22"/>
          <w:lang w:eastAsia="et-EE"/>
        </w:rPr>
      </w:pPr>
      <w:r w:rsidRPr="00334114">
        <w:rPr>
          <w:rFonts w:ascii="Arial" w:hAnsi="Arial" w:cs="Arial"/>
          <w:b/>
          <w:bCs/>
          <w:sz w:val="22"/>
          <w:szCs w:val="22"/>
          <w:lang w:eastAsia="et-EE"/>
        </w:rPr>
        <w:t xml:space="preserve">2. </w:t>
      </w:r>
      <w:r w:rsidR="003B1EA2">
        <w:rPr>
          <w:rFonts w:ascii="Arial" w:hAnsi="Arial" w:cs="Arial"/>
          <w:b/>
          <w:bCs/>
          <w:sz w:val="22"/>
          <w:szCs w:val="22"/>
          <w:lang w:eastAsia="et-EE"/>
        </w:rPr>
        <w:t>Määruse</w:t>
      </w:r>
      <w:r w:rsidRPr="00334114">
        <w:rPr>
          <w:rFonts w:ascii="Arial" w:hAnsi="Arial" w:cs="Arial"/>
          <w:b/>
          <w:bCs/>
          <w:sz w:val="22"/>
          <w:szCs w:val="22"/>
          <w:lang w:eastAsia="et-EE"/>
        </w:rPr>
        <w:t xml:space="preserve"> sisu ja võrdlev analüüs</w:t>
      </w:r>
    </w:p>
    <w:p w14:paraId="27640579" w14:textId="77777777" w:rsidR="000033A4" w:rsidRPr="00334114" w:rsidRDefault="000033A4" w:rsidP="008E5173">
      <w:pPr>
        <w:jc w:val="both"/>
        <w:rPr>
          <w:rFonts w:ascii="Arial" w:hAnsi="Arial" w:cs="Arial"/>
          <w:bCs/>
          <w:sz w:val="22"/>
          <w:szCs w:val="22"/>
          <w:lang w:eastAsia="et-EE"/>
        </w:rPr>
        <w:sectPr w:rsidR="000033A4" w:rsidRPr="00334114" w:rsidSect="000033A4">
          <w:type w:val="continuous"/>
          <w:pgSz w:w="11907" w:h="16840" w:code="9"/>
          <w:pgMar w:top="851" w:right="737" w:bottom="851" w:left="1701" w:header="709" w:footer="709" w:gutter="0"/>
          <w:cols w:space="708"/>
          <w:titlePg/>
          <w:docGrid w:linePitch="360"/>
        </w:sectPr>
      </w:pPr>
    </w:p>
    <w:p w14:paraId="60A36DE2" w14:textId="77777777" w:rsidR="000033A4" w:rsidRPr="00334114" w:rsidRDefault="000033A4" w:rsidP="008E5173">
      <w:pPr>
        <w:jc w:val="both"/>
        <w:rPr>
          <w:rFonts w:ascii="Arial" w:hAnsi="Arial" w:cs="Arial"/>
          <w:noProof/>
          <w:sz w:val="22"/>
          <w:szCs w:val="22"/>
        </w:rPr>
      </w:pPr>
    </w:p>
    <w:p w14:paraId="69DA9DED" w14:textId="6D7B5C66" w:rsidR="000033A4" w:rsidRPr="00334114" w:rsidRDefault="000033A4" w:rsidP="008E5173">
      <w:pPr>
        <w:jc w:val="both"/>
        <w:rPr>
          <w:rFonts w:ascii="Arial" w:hAnsi="Arial" w:cs="Arial"/>
          <w:noProof/>
          <w:sz w:val="22"/>
          <w:szCs w:val="22"/>
        </w:rPr>
      </w:pPr>
      <w:r w:rsidRPr="00334114">
        <w:rPr>
          <w:rFonts w:ascii="Arial" w:hAnsi="Arial" w:cs="Arial"/>
          <w:noProof/>
          <w:sz w:val="22"/>
          <w:szCs w:val="22"/>
        </w:rPr>
        <w:t>Määrus koosneb k</w:t>
      </w:r>
      <w:r w:rsidR="00ED672C">
        <w:rPr>
          <w:rFonts w:ascii="Arial" w:hAnsi="Arial" w:cs="Arial"/>
          <w:noProof/>
          <w:sz w:val="22"/>
          <w:szCs w:val="22"/>
        </w:rPr>
        <w:t>uuest</w:t>
      </w:r>
      <w:r w:rsidRPr="00334114">
        <w:rPr>
          <w:rFonts w:ascii="Arial" w:hAnsi="Arial" w:cs="Arial"/>
          <w:noProof/>
          <w:sz w:val="22"/>
          <w:szCs w:val="22"/>
        </w:rPr>
        <w:t xml:space="preserve"> paragrahvist ja kolmest lisast.</w:t>
      </w:r>
    </w:p>
    <w:p w14:paraId="54F2B3BD" w14:textId="77777777" w:rsidR="000033A4" w:rsidRPr="00334114" w:rsidRDefault="000033A4" w:rsidP="008E5173">
      <w:pPr>
        <w:jc w:val="both"/>
        <w:rPr>
          <w:rFonts w:ascii="Arial" w:hAnsi="Arial" w:cs="Arial"/>
          <w:noProof/>
          <w:sz w:val="22"/>
          <w:szCs w:val="22"/>
        </w:rPr>
      </w:pPr>
    </w:p>
    <w:p w14:paraId="6E25E66E" w14:textId="2CEC9301" w:rsidR="00447E80" w:rsidRDefault="000033A4" w:rsidP="00447E80">
      <w:pPr>
        <w:jc w:val="both"/>
        <w:rPr>
          <w:rFonts w:ascii="Arial" w:hAnsi="Arial" w:cs="Arial"/>
          <w:noProof/>
          <w:sz w:val="22"/>
          <w:szCs w:val="22"/>
        </w:rPr>
      </w:pPr>
      <w:r w:rsidRPr="00334114">
        <w:rPr>
          <w:rFonts w:ascii="Arial" w:hAnsi="Arial" w:cs="Arial"/>
          <w:b/>
          <w:bCs/>
          <w:noProof/>
          <w:sz w:val="22"/>
          <w:szCs w:val="22"/>
        </w:rPr>
        <w:t xml:space="preserve">Paragrahvis 1 </w:t>
      </w:r>
      <w:r w:rsidRPr="00334114">
        <w:rPr>
          <w:rFonts w:ascii="Arial" w:hAnsi="Arial" w:cs="Arial"/>
          <w:noProof/>
          <w:sz w:val="22"/>
          <w:szCs w:val="22"/>
        </w:rPr>
        <w:t>sätestatakse määruse reguleerimis- ja kohaldamisala. Määrus laieneb elamutele ja ühiskasutusega hoonetele (täps</w:t>
      </w:r>
      <w:r w:rsidR="00954E2C">
        <w:rPr>
          <w:rFonts w:ascii="Arial" w:hAnsi="Arial" w:cs="Arial"/>
          <w:noProof/>
          <w:sz w:val="22"/>
          <w:szCs w:val="22"/>
        </w:rPr>
        <w:t>ustatud § 1 lõikes 2</w:t>
      </w:r>
      <w:r w:rsidR="00890B4F">
        <w:rPr>
          <w:rFonts w:ascii="Arial" w:hAnsi="Arial" w:cs="Arial"/>
          <w:noProof/>
          <w:sz w:val="22"/>
          <w:szCs w:val="22"/>
        </w:rPr>
        <w:t xml:space="preserve"> ja lisas 1</w:t>
      </w:r>
      <w:r w:rsidRPr="00334114">
        <w:rPr>
          <w:rFonts w:ascii="Arial" w:hAnsi="Arial" w:cs="Arial"/>
          <w:noProof/>
          <w:sz w:val="22"/>
          <w:szCs w:val="22"/>
        </w:rPr>
        <w:t>).</w:t>
      </w:r>
      <w:r w:rsidR="009A25AF">
        <w:rPr>
          <w:rFonts w:ascii="Arial" w:hAnsi="Arial" w:cs="Arial"/>
          <w:noProof/>
          <w:sz w:val="22"/>
          <w:szCs w:val="22"/>
        </w:rPr>
        <w:t xml:space="preserve"> Kohaldamisala hooned on kooskõlas </w:t>
      </w:r>
      <w:r w:rsidR="00447E80">
        <w:rPr>
          <w:rFonts w:ascii="Arial" w:hAnsi="Arial" w:cs="Arial"/>
          <w:noProof/>
          <w:sz w:val="22"/>
          <w:szCs w:val="22"/>
        </w:rPr>
        <w:t>m</w:t>
      </w:r>
      <w:r w:rsidR="00447E80" w:rsidRPr="00447E80">
        <w:rPr>
          <w:rFonts w:ascii="Arial" w:hAnsi="Arial" w:cs="Arial"/>
          <w:noProof/>
          <w:sz w:val="22"/>
          <w:szCs w:val="22"/>
        </w:rPr>
        <w:t>ajandus- ja taristuministri 2.</w:t>
      </w:r>
      <w:r w:rsidR="004E263E">
        <w:rPr>
          <w:rFonts w:ascii="Arial" w:hAnsi="Arial" w:cs="Arial"/>
          <w:noProof/>
          <w:sz w:val="22"/>
          <w:szCs w:val="22"/>
        </w:rPr>
        <w:t xml:space="preserve"> juuni </w:t>
      </w:r>
      <w:r w:rsidR="00447E80" w:rsidRPr="00447E80">
        <w:rPr>
          <w:rFonts w:ascii="Arial" w:hAnsi="Arial" w:cs="Arial"/>
          <w:noProof/>
          <w:sz w:val="22"/>
          <w:szCs w:val="22"/>
        </w:rPr>
        <w:t>2015. a määruse nr 51</w:t>
      </w:r>
      <w:r w:rsidR="005304FF">
        <w:rPr>
          <w:rFonts w:ascii="Arial" w:hAnsi="Arial" w:cs="Arial"/>
          <w:noProof/>
          <w:sz w:val="22"/>
          <w:szCs w:val="22"/>
        </w:rPr>
        <w:t xml:space="preserve"> „</w:t>
      </w:r>
      <w:hyperlink r:id="rId22" w:history="1">
        <w:r w:rsidR="005304FF" w:rsidRPr="00F82CEA">
          <w:rPr>
            <w:rStyle w:val="Hyperlink"/>
            <w:rFonts w:ascii="Arial" w:hAnsi="Arial" w:cs="Arial"/>
            <w:noProof/>
            <w:sz w:val="22"/>
            <w:szCs w:val="22"/>
          </w:rPr>
          <w:t>Ehitise kasutamise otstarvete loetelu</w:t>
        </w:r>
      </w:hyperlink>
      <w:r w:rsidR="005304FF" w:rsidRPr="00447E80">
        <w:rPr>
          <w:rFonts w:ascii="Arial" w:hAnsi="Arial" w:cs="Arial"/>
          <w:noProof/>
          <w:sz w:val="22"/>
          <w:szCs w:val="22"/>
        </w:rPr>
        <w:t>“</w:t>
      </w:r>
      <w:r w:rsidR="005304FF">
        <w:rPr>
          <w:rFonts w:ascii="Arial" w:hAnsi="Arial" w:cs="Arial"/>
          <w:noProof/>
          <w:sz w:val="22"/>
          <w:szCs w:val="22"/>
        </w:rPr>
        <w:t xml:space="preserve"> (edaspidi </w:t>
      </w:r>
      <w:r w:rsidR="005304FF" w:rsidRPr="005304FF">
        <w:rPr>
          <w:rFonts w:ascii="Arial" w:hAnsi="Arial" w:cs="Arial"/>
          <w:i/>
          <w:iCs/>
          <w:noProof/>
          <w:sz w:val="22"/>
          <w:szCs w:val="22"/>
        </w:rPr>
        <w:t>määrus nr 51</w:t>
      </w:r>
      <w:r w:rsidR="005304FF">
        <w:rPr>
          <w:rFonts w:ascii="Arial" w:hAnsi="Arial" w:cs="Arial"/>
          <w:noProof/>
          <w:sz w:val="22"/>
          <w:szCs w:val="22"/>
        </w:rPr>
        <w:t xml:space="preserve">) </w:t>
      </w:r>
      <w:r w:rsidR="00447E80">
        <w:rPr>
          <w:rFonts w:ascii="Arial" w:hAnsi="Arial" w:cs="Arial"/>
          <w:noProof/>
          <w:sz w:val="22"/>
          <w:szCs w:val="22"/>
        </w:rPr>
        <w:t>lisas nimetatud ehitise kasutamise otstarvete loeteluga</w:t>
      </w:r>
      <w:r w:rsidR="00C31C70">
        <w:rPr>
          <w:rFonts w:ascii="Arial" w:hAnsi="Arial" w:cs="Arial"/>
          <w:noProof/>
          <w:sz w:val="22"/>
          <w:szCs w:val="22"/>
        </w:rPr>
        <w:t xml:space="preserve">. </w:t>
      </w:r>
      <w:r w:rsidR="00F36076">
        <w:rPr>
          <w:rFonts w:ascii="Arial" w:hAnsi="Arial" w:cs="Arial"/>
          <w:noProof/>
          <w:sz w:val="22"/>
          <w:szCs w:val="22"/>
        </w:rPr>
        <w:t xml:space="preserve">Määruse nr 51 </w:t>
      </w:r>
      <w:r w:rsidR="009D347B">
        <w:rPr>
          <w:rFonts w:ascii="Arial" w:hAnsi="Arial" w:cs="Arial"/>
          <w:noProof/>
          <w:sz w:val="22"/>
          <w:szCs w:val="22"/>
        </w:rPr>
        <w:t xml:space="preserve">lisa </w:t>
      </w:r>
      <w:r w:rsidR="00F36076">
        <w:rPr>
          <w:rFonts w:ascii="Arial" w:hAnsi="Arial" w:cs="Arial"/>
          <w:noProof/>
          <w:sz w:val="22"/>
          <w:szCs w:val="22"/>
        </w:rPr>
        <w:t xml:space="preserve">kohaselt on elamute all ka hoolekandeasutuse hooned, aga </w:t>
      </w:r>
      <w:r w:rsidR="009D347B">
        <w:rPr>
          <w:rFonts w:ascii="Arial" w:hAnsi="Arial" w:cs="Arial"/>
          <w:noProof/>
          <w:sz w:val="22"/>
          <w:szCs w:val="22"/>
        </w:rPr>
        <w:t xml:space="preserve">käesoleva määruse </w:t>
      </w:r>
      <w:r w:rsidR="00EC00F4">
        <w:rPr>
          <w:rFonts w:ascii="Arial" w:hAnsi="Arial" w:cs="Arial"/>
          <w:noProof/>
          <w:sz w:val="22"/>
          <w:szCs w:val="22"/>
        </w:rPr>
        <w:t xml:space="preserve">§ </w:t>
      </w:r>
      <w:r w:rsidR="00C86847">
        <w:rPr>
          <w:rFonts w:ascii="Arial" w:hAnsi="Arial" w:cs="Arial"/>
          <w:noProof/>
          <w:sz w:val="22"/>
          <w:szCs w:val="22"/>
        </w:rPr>
        <w:t>1 lõikes 2 ja mujal</w:t>
      </w:r>
      <w:r w:rsidR="00F36076">
        <w:rPr>
          <w:rFonts w:ascii="Arial" w:hAnsi="Arial" w:cs="Arial"/>
          <w:noProof/>
          <w:sz w:val="22"/>
          <w:szCs w:val="22"/>
        </w:rPr>
        <w:t xml:space="preserve"> on need välja toodud</w:t>
      </w:r>
      <w:r w:rsidR="0049087D">
        <w:rPr>
          <w:rFonts w:ascii="Arial" w:hAnsi="Arial" w:cs="Arial"/>
          <w:noProof/>
          <w:sz w:val="22"/>
          <w:szCs w:val="22"/>
        </w:rPr>
        <w:t xml:space="preserve"> elamutest</w:t>
      </w:r>
      <w:r w:rsidR="00F36076">
        <w:rPr>
          <w:rFonts w:ascii="Arial" w:hAnsi="Arial" w:cs="Arial"/>
          <w:noProof/>
          <w:sz w:val="22"/>
          <w:szCs w:val="22"/>
        </w:rPr>
        <w:t xml:space="preserve"> eraldi, kuna neile kehtestatakse</w:t>
      </w:r>
      <w:r w:rsidR="0049087D">
        <w:rPr>
          <w:rFonts w:ascii="Arial" w:hAnsi="Arial" w:cs="Arial"/>
          <w:noProof/>
          <w:sz w:val="22"/>
          <w:szCs w:val="22"/>
        </w:rPr>
        <w:t xml:space="preserve"> lisa 1 kohaselt</w:t>
      </w:r>
      <w:r w:rsidR="00F36076">
        <w:rPr>
          <w:rFonts w:ascii="Arial" w:hAnsi="Arial" w:cs="Arial"/>
          <w:noProof/>
          <w:sz w:val="22"/>
          <w:szCs w:val="22"/>
        </w:rPr>
        <w:t xml:space="preserve"> erinevad normid võrreldes muude elamutega.</w:t>
      </w:r>
    </w:p>
    <w:p w14:paraId="773DFF90" w14:textId="77777777" w:rsidR="008B4DD2" w:rsidRDefault="008B4DD2" w:rsidP="00447E80">
      <w:pPr>
        <w:jc w:val="both"/>
        <w:rPr>
          <w:rFonts w:ascii="Arial" w:hAnsi="Arial" w:cs="Arial"/>
          <w:noProof/>
          <w:sz w:val="22"/>
          <w:szCs w:val="22"/>
        </w:rPr>
      </w:pPr>
    </w:p>
    <w:p w14:paraId="4C0C56B8" w14:textId="40DD6C68" w:rsidR="008B4DD2" w:rsidRPr="00334114" w:rsidRDefault="008B4DD2" w:rsidP="008B4DD2">
      <w:pPr>
        <w:jc w:val="both"/>
        <w:rPr>
          <w:rFonts w:ascii="Arial" w:hAnsi="Arial" w:cs="Arial"/>
          <w:b/>
          <w:bCs/>
          <w:noProof/>
          <w:sz w:val="22"/>
          <w:szCs w:val="22"/>
        </w:rPr>
      </w:pPr>
      <w:r w:rsidRPr="00334114">
        <w:rPr>
          <w:rFonts w:ascii="Arial" w:hAnsi="Arial" w:cs="Arial"/>
          <w:noProof/>
          <w:sz w:val="22"/>
          <w:szCs w:val="22"/>
        </w:rPr>
        <w:t>M</w:t>
      </w:r>
      <w:r w:rsidRPr="00334114">
        <w:rPr>
          <w:rFonts w:ascii="Arial" w:hAnsi="Arial" w:cs="Arial"/>
          <w:noProof/>
          <w:color w:val="000000" w:themeColor="text1"/>
          <w:sz w:val="22"/>
          <w:szCs w:val="22"/>
          <w:lang w:eastAsia="et-EE"/>
        </w:rPr>
        <w:t>äärus reguleerib edaspidi ka ultra- ja infraheli piirväärtus</w:t>
      </w:r>
      <w:r w:rsidR="0071314C">
        <w:rPr>
          <w:rFonts w:ascii="Arial" w:hAnsi="Arial" w:cs="Arial"/>
          <w:noProof/>
          <w:color w:val="000000" w:themeColor="text1"/>
          <w:sz w:val="22"/>
          <w:szCs w:val="22"/>
          <w:lang w:eastAsia="et-EE"/>
        </w:rPr>
        <w:t>i</w:t>
      </w:r>
      <w:r w:rsidRPr="00334114">
        <w:rPr>
          <w:rFonts w:ascii="Arial" w:hAnsi="Arial" w:cs="Arial"/>
          <w:noProof/>
          <w:color w:val="000000" w:themeColor="text1"/>
          <w:sz w:val="22"/>
          <w:szCs w:val="22"/>
          <w:lang w:eastAsia="et-EE"/>
        </w:rPr>
        <w:t>, sest seni kehtinud sotsiaalministri 6. mai 2002. a määrus nr 75 „Ultra- ja infraheli helirõhutasemete piirväärtused ning ultra- ja infraheli helirõhutasemete mõõtmine“ muutub kehtetuks ning selles sätestatud nõuded tõstetakse bürokraatia vähendamise ja optimeerimise eesmärgil käesolevasse määrusesse ümber. Sellega</w:t>
      </w:r>
      <w:r w:rsidRPr="00334114">
        <w:rPr>
          <w:rFonts w:ascii="Arial" w:hAnsi="Arial" w:cs="Arial"/>
          <w:noProof/>
          <w:sz w:val="22"/>
          <w:szCs w:val="22"/>
        </w:rPr>
        <w:t xml:space="preserve"> seoses tehakse vaid tehnilised ajakohastused ning sisulisi muudatusi ultra- ja infraheli nõuetes ei tehta, sest viimase rahvusvahelise teadmise</w:t>
      </w:r>
      <w:r w:rsidRPr="00334114">
        <w:rPr>
          <w:rStyle w:val="FootnoteReference"/>
          <w:rFonts w:ascii="Arial" w:hAnsi="Arial" w:cs="Arial"/>
          <w:noProof/>
          <w:sz w:val="22"/>
          <w:szCs w:val="22"/>
        </w:rPr>
        <w:footnoteReference w:id="4"/>
      </w:r>
      <w:r w:rsidRPr="00334114">
        <w:rPr>
          <w:rFonts w:ascii="Arial" w:hAnsi="Arial" w:cs="Arial"/>
          <w:noProof/>
          <w:sz w:val="22"/>
          <w:szCs w:val="22"/>
          <w:vertAlign w:val="superscript"/>
        </w:rPr>
        <w:t xml:space="preserve">, </w:t>
      </w:r>
      <w:r w:rsidRPr="00334114">
        <w:rPr>
          <w:rStyle w:val="FootnoteReference"/>
          <w:rFonts w:ascii="Arial" w:hAnsi="Arial" w:cs="Arial"/>
          <w:noProof/>
          <w:sz w:val="22"/>
          <w:szCs w:val="22"/>
        </w:rPr>
        <w:footnoteReference w:id="5"/>
      </w:r>
      <w:r w:rsidRPr="00334114">
        <w:rPr>
          <w:rFonts w:ascii="Arial" w:hAnsi="Arial" w:cs="Arial"/>
          <w:noProof/>
          <w:sz w:val="22"/>
          <w:szCs w:val="22"/>
          <w:vertAlign w:val="superscript"/>
        </w:rPr>
        <w:t xml:space="preserve">, </w:t>
      </w:r>
      <w:r w:rsidRPr="00334114">
        <w:rPr>
          <w:rStyle w:val="FootnoteReference"/>
          <w:rFonts w:ascii="Arial" w:hAnsi="Arial" w:cs="Arial"/>
          <w:noProof/>
          <w:sz w:val="22"/>
          <w:szCs w:val="22"/>
        </w:rPr>
        <w:footnoteReference w:id="6"/>
      </w:r>
      <w:r w:rsidRPr="00334114">
        <w:rPr>
          <w:rFonts w:ascii="Arial" w:hAnsi="Arial" w:cs="Arial"/>
          <w:noProof/>
          <w:sz w:val="22"/>
          <w:szCs w:val="22"/>
        </w:rPr>
        <w:t xml:space="preserve"> kohaselt on need piirväärtused aja- ja asjakohased. </w:t>
      </w:r>
    </w:p>
    <w:p w14:paraId="4CC4C021" w14:textId="77777777" w:rsidR="008B4DD2" w:rsidRPr="00447E80" w:rsidRDefault="008B4DD2" w:rsidP="00447E80">
      <w:pPr>
        <w:jc w:val="both"/>
        <w:rPr>
          <w:rFonts w:ascii="Arial" w:hAnsi="Arial" w:cs="Arial"/>
          <w:noProof/>
          <w:sz w:val="22"/>
          <w:szCs w:val="22"/>
        </w:rPr>
      </w:pPr>
    </w:p>
    <w:p w14:paraId="2081AC6F" w14:textId="3E8467A4" w:rsidR="004D52B2" w:rsidRPr="004D52B2" w:rsidRDefault="004D52B2" w:rsidP="004D52B2">
      <w:pPr>
        <w:jc w:val="both"/>
        <w:rPr>
          <w:rFonts w:ascii="Arial" w:hAnsi="Arial" w:cs="Arial"/>
          <w:noProof/>
          <w:sz w:val="22"/>
          <w:szCs w:val="22"/>
        </w:rPr>
      </w:pPr>
      <w:r>
        <w:rPr>
          <w:rFonts w:ascii="Arial" w:hAnsi="Arial" w:cs="Arial"/>
          <w:noProof/>
          <w:sz w:val="22"/>
          <w:szCs w:val="22"/>
        </w:rPr>
        <w:t>Lõike</w:t>
      </w:r>
      <w:r w:rsidR="004E263E">
        <w:rPr>
          <w:rFonts w:ascii="Arial" w:hAnsi="Arial" w:cs="Arial"/>
          <w:noProof/>
          <w:sz w:val="22"/>
          <w:szCs w:val="22"/>
        </w:rPr>
        <w:t>s</w:t>
      </w:r>
      <w:r>
        <w:rPr>
          <w:rFonts w:ascii="Arial" w:hAnsi="Arial" w:cs="Arial"/>
          <w:noProof/>
          <w:sz w:val="22"/>
          <w:szCs w:val="22"/>
        </w:rPr>
        <w:t xml:space="preserve"> 3 </w:t>
      </w:r>
      <w:r w:rsidR="00F254AD">
        <w:rPr>
          <w:rFonts w:ascii="Arial" w:hAnsi="Arial" w:cs="Arial"/>
          <w:noProof/>
          <w:sz w:val="22"/>
          <w:szCs w:val="22"/>
        </w:rPr>
        <w:t xml:space="preserve">on </w:t>
      </w:r>
      <w:r w:rsidR="004E263E">
        <w:rPr>
          <w:rFonts w:ascii="Arial" w:hAnsi="Arial" w:cs="Arial"/>
          <w:noProof/>
          <w:sz w:val="22"/>
          <w:szCs w:val="22"/>
        </w:rPr>
        <w:t>esi</w:t>
      </w:r>
      <w:r w:rsidR="00F254AD">
        <w:rPr>
          <w:rFonts w:ascii="Arial" w:hAnsi="Arial" w:cs="Arial"/>
          <w:noProof/>
          <w:sz w:val="22"/>
          <w:szCs w:val="22"/>
        </w:rPr>
        <w:t>tatud loetelu</w:t>
      </w:r>
      <w:r w:rsidR="004E263E">
        <w:rPr>
          <w:rFonts w:ascii="Arial" w:hAnsi="Arial" w:cs="Arial"/>
          <w:noProof/>
          <w:sz w:val="22"/>
          <w:szCs w:val="22"/>
        </w:rPr>
        <w:t xml:space="preserve"> selle kohta millistes</w:t>
      </w:r>
      <w:r w:rsidR="00F254AD">
        <w:rPr>
          <w:rFonts w:ascii="Arial" w:hAnsi="Arial" w:cs="Arial"/>
          <w:noProof/>
          <w:sz w:val="22"/>
          <w:szCs w:val="22"/>
        </w:rPr>
        <w:t xml:space="preserve"> olukordades m</w:t>
      </w:r>
      <w:r w:rsidRPr="004D52B2">
        <w:rPr>
          <w:rFonts w:ascii="Arial" w:hAnsi="Arial" w:cs="Arial"/>
          <w:noProof/>
          <w:sz w:val="22"/>
          <w:szCs w:val="22"/>
        </w:rPr>
        <w:t xml:space="preserve">ääruse nõuetega </w:t>
      </w:r>
      <w:r w:rsidR="00F254AD">
        <w:rPr>
          <w:rFonts w:ascii="Arial" w:hAnsi="Arial" w:cs="Arial"/>
          <w:noProof/>
          <w:sz w:val="22"/>
          <w:szCs w:val="22"/>
        </w:rPr>
        <w:t>arvestada tuleb.</w:t>
      </w:r>
    </w:p>
    <w:p w14:paraId="67E3EFA0" w14:textId="594342B7" w:rsidR="004D52B2" w:rsidRDefault="007A0C87" w:rsidP="004D52B2">
      <w:pPr>
        <w:jc w:val="both"/>
        <w:rPr>
          <w:rFonts w:ascii="Arial" w:hAnsi="Arial" w:cs="Arial"/>
          <w:noProof/>
          <w:sz w:val="22"/>
          <w:szCs w:val="22"/>
        </w:rPr>
      </w:pPr>
      <w:r>
        <w:rPr>
          <w:rFonts w:ascii="Arial" w:hAnsi="Arial" w:cs="Arial"/>
          <w:noProof/>
          <w:sz w:val="22"/>
          <w:szCs w:val="22"/>
        </w:rPr>
        <w:t xml:space="preserve">Määruse nõudeid tuleb arvestada </w:t>
      </w:r>
      <w:r w:rsidR="004D52B2" w:rsidRPr="004D52B2">
        <w:rPr>
          <w:rFonts w:ascii="Arial" w:hAnsi="Arial" w:cs="Arial"/>
          <w:noProof/>
          <w:sz w:val="22"/>
          <w:szCs w:val="22"/>
        </w:rPr>
        <w:t>uue hoone ehitusprojekti koostamisel</w:t>
      </w:r>
      <w:r w:rsidR="008870F8">
        <w:rPr>
          <w:rFonts w:ascii="Arial" w:hAnsi="Arial" w:cs="Arial"/>
          <w:noProof/>
          <w:sz w:val="22"/>
          <w:szCs w:val="22"/>
        </w:rPr>
        <w:t xml:space="preserve"> (nii elamud kui ühiskasutusega hooned).</w:t>
      </w:r>
      <w:r w:rsidR="00153554">
        <w:rPr>
          <w:rFonts w:ascii="Arial" w:hAnsi="Arial" w:cs="Arial"/>
          <w:noProof/>
          <w:sz w:val="22"/>
          <w:szCs w:val="22"/>
        </w:rPr>
        <w:t xml:space="preserve"> Olemasolevate elamute (enne määruse jõustumist </w:t>
      </w:r>
      <w:r w:rsidR="00951333">
        <w:rPr>
          <w:rFonts w:ascii="Arial" w:hAnsi="Arial" w:cs="Arial"/>
          <w:noProof/>
          <w:sz w:val="22"/>
          <w:szCs w:val="22"/>
        </w:rPr>
        <w:t xml:space="preserve">projekteeritud ja </w:t>
      </w:r>
      <w:r w:rsidR="00153554">
        <w:rPr>
          <w:rFonts w:ascii="Arial" w:hAnsi="Arial" w:cs="Arial"/>
          <w:noProof/>
          <w:sz w:val="22"/>
          <w:szCs w:val="22"/>
        </w:rPr>
        <w:t>ehitatud) piirde</w:t>
      </w:r>
      <w:r w:rsidR="00DC4383">
        <w:rPr>
          <w:rFonts w:ascii="Arial" w:hAnsi="Arial" w:cs="Arial"/>
          <w:noProof/>
          <w:sz w:val="22"/>
          <w:szCs w:val="22"/>
        </w:rPr>
        <w:t>- ja tarind</w:t>
      </w:r>
      <w:r w:rsidR="00153554">
        <w:rPr>
          <w:rFonts w:ascii="Arial" w:hAnsi="Arial" w:cs="Arial"/>
          <w:noProof/>
          <w:sz w:val="22"/>
          <w:szCs w:val="22"/>
        </w:rPr>
        <w:t xml:space="preserve">konstruktsioonide muutmise </w:t>
      </w:r>
      <w:r w:rsidR="00BD76E5">
        <w:rPr>
          <w:rFonts w:ascii="Arial" w:hAnsi="Arial" w:cs="Arial"/>
          <w:noProof/>
          <w:sz w:val="22"/>
          <w:szCs w:val="22"/>
        </w:rPr>
        <w:t xml:space="preserve">ehitusprojektis </w:t>
      </w:r>
      <w:r w:rsidR="00376B37">
        <w:rPr>
          <w:rFonts w:ascii="Arial" w:hAnsi="Arial" w:cs="Arial"/>
          <w:noProof/>
          <w:sz w:val="22"/>
          <w:szCs w:val="22"/>
        </w:rPr>
        <w:t>määruse nõuete järgimist ei nõuta, kuid see on tugevalt soovituslik</w:t>
      </w:r>
      <w:r w:rsidR="003A4232">
        <w:rPr>
          <w:rFonts w:ascii="Arial" w:hAnsi="Arial" w:cs="Arial"/>
          <w:noProof/>
          <w:sz w:val="22"/>
          <w:szCs w:val="22"/>
        </w:rPr>
        <w:t>. Olemasolevas korterelamus ei tohiks eraisik näiteks põrandakatte vahetusel heliisolatsiooni halvendada</w:t>
      </w:r>
      <w:r w:rsidR="00376B37">
        <w:rPr>
          <w:rFonts w:ascii="Arial" w:hAnsi="Arial" w:cs="Arial"/>
          <w:noProof/>
          <w:sz w:val="22"/>
          <w:szCs w:val="22"/>
        </w:rPr>
        <w:t>.</w:t>
      </w:r>
      <w:r w:rsidR="008870F8">
        <w:rPr>
          <w:rFonts w:ascii="Arial" w:hAnsi="Arial" w:cs="Arial"/>
          <w:noProof/>
          <w:sz w:val="22"/>
          <w:szCs w:val="22"/>
        </w:rPr>
        <w:t xml:space="preserve"> Kui aga muudetakse</w:t>
      </w:r>
      <w:r w:rsidR="004D52B2" w:rsidRPr="004D52B2">
        <w:rPr>
          <w:rFonts w:ascii="Arial" w:hAnsi="Arial" w:cs="Arial"/>
          <w:noProof/>
          <w:sz w:val="22"/>
          <w:szCs w:val="22"/>
        </w:rPr>
        <w:t xml:space="preserve"> ühiskasutusega hoone piirde</w:t>
      </w:r>
      <w:r w:rsidR="00B04E08">
        <w:rPr>
          <w:rFonts w:ascii="Arial" w:hAnsi="Arial" w:cs="Arial"/>
          <w:noProof/>
          <w:sz w:val="22"/>
          <w:szCs w:val="22"/>
        </w:rPr>
        <w:t>- ja tarind</w:t>
      </w:r>
      <w:r w:rsidR="004D52B2" w:rsidRPr="004D52B2">
        <w:rPr>
          <w:rFonts w:ascii="Arial" w:hAnsi="Arial" w:cs="Arial"/>
          <w:noProof/>
          <w:sz w:val="22"/>
          <w:szCs w:val="22"/>
        </w:rPr>
        <w:t>konstruktsioon</w:t>
      </w:r>
      <w:r w:rsidR="000978FE">
        <w:rPr>
          <w:rFonts w:ascii="Arial" w:hAnsi="Arial" w:cs="Arial"/>
          <w:noProof/>
          <w:sz w:val="22"/>
          <w:szCs w:val="22"/>
        </w:rPr>
        <w:t xml:space="preserve">e (seinad, </w:t>
      </w:r>
      <w:r w:rsidR="00D30B36">
        <w:rPr>
          <w:rFonts w:ascii="Arial" w:hAnsi="Arial" w:cs="Arial"/>
          <w:noProof/>
          <w:sz w:val="22"/>
          <w:szCs w:val="22"/>
        </w:rPr>
        <w:t>vahe</w:t>
      </w:r>
      <w:r w:rsidR="000978FE">
        <w:rPr>
          <w:rFonts w:ascii="Arial" w:hAnsi="Arial" w:cs="Arial"/>
          <w:noProof/>
          <w:sz w:val="22"/>
          <w:szCs w:val="22"/>
        </w:rPr>
        <w:t xml:space="preserve">laed, põrandad), siis </w:t>
      </w:r>
      <w:r w:rsidR="00376B37">
        <w:rPr>
          <w:rFonts w:ascii="Arial" w:hAnsi="Arial" w:cs="Arial"/>
          <w:noProof/>
          <w:sz w:val="22"/>
          <w:szCs w:val="22"/>
        </w:rPr>
        <w:t>määruse nõuded rakenduvad.</w:t>
      </w:r>
    </w:p>
    <w:p w14:paraId="62CD6375" w14:textId="77777777" w:rsidR="003D0290" w:rsidRPr="004D52B2" w:rsidRDefault="003D0290" w:rsidP="004D52B2">
      <w:pPr>
        <w:jc w:val="both"/>
        <w:rPr>
          <w:rFonts w:ascii="Arial" w:hAnsi="Arial" w:cs="Arial"/>
          <w:noProof/>
          <w:sz w:val="22"/>
          <w:szCs w:val="22"/>
        </w:rPr>
      </w:pPr>
    </w:p>
    <w:p w14:paraId="2E6CB653" w14:textId="1991D346" w:rsidR="004D52B2" w:rsidRDefault="00440E75" w:rsidP="004D52B2">
      <w:pPr>
        <w:jc w:val="both"/>
        <w:rPr>
          <w:rFonts w:ascii="Arial" w:hAnsi="Arial" w:cs="Arial"/>
          <w:noProof/>
          <w:sz w:val="22"/>
          <w:szCs w:val="22"/>
        </w:rPr>
      </w:pPr>
      <w:r>
        <w:rPr>
          <w:rFonts w:ascii="Arial" w:hAnsi="Arial" w:cs="Arial"/>
          <w:noProof/>
          <w:sz w:val="22"/>
          <w:szCs w:val="22"/>
        </w:rPr>
        <w:t>Lõike 3 punkti 3 kohaselt tuleb h</w:t>
      </w:r>
      <w:r w:rsidR="004D52B2" w:rsidRPr="004D52B2">
        <w:rPr>
          <w:rFonts w:ascii="Arial" w:hAnsi="Arial" w:cs="Arial"/>
          <w:noProof/>
          <w:sz w:val="22"/>
          <w:szCs w:val="22"/>
        </w:rPr>
        <w:t>oones ja hoone seinaga piirnevates hoonetes meelelahutusürituste korraldamisel</w:t>
      </w:r>
      <w:r>
        <w:rPr>
          <w:rFonts w:ascii="Arial" w:hAnsi="Arial" w:cs="Arial"/>
          <w:noProof/>
          <w:sz w:val="22"/>
          <w:szCs w:val="22"/>
        </w:rPr>
        <w:t xml:space="preserve"> </w:t>
      </w:r>
      <w:r w:rsidR="00065D2D">
        <w:rPr>
          <w:rFonts w:ascii="Arial" w:hAnsi="Arial" w:cs="Arial"/>
          <w:noProof/>
          <w:sz w:val="22"/>
          <w:szCs w:val="22"/>
        </w:rPr>
        <w:t xml:space="preserve">määruse </w:t>
      </w:r>
      <w:r>
        <w:rPr>
          <w:rFonts w:ascii="Arial" w:hAnsi="Arial" w:cs="Arial"/>
          <w:noProof/>
          <w:sz w:val="22"/>
          <w:szCs w:val="22"/>
        </w:rPr>
        <w:t>nõudeid arvestad</w:t>
      </w:r>
      <w:r w:rsidR="00065D2D">
        <w:rPr>
          <w:rFonts w:ascii="Arial" w:hAnsi="Arial" w:cs="Arial"/>
          <w:noProof/>
          <w:sz w:val="22"/>
          <w:szCs w:val="22"/>
        </w:rPr>
        <w:t>a</w:t>
      </w:r>
      <w:r>
        <w:rPr>
          <w:rFonts w:ascii="Arial" w:hAnsi="Arial" w:cs="Arial"/>
          <w:noProof/>
          <w:sz w:val="22"/>
          <w:szCs w:val="22"/>
        </w:rPr>
        <w:t xml:space="preserve">. See tähendab, et kui näiteks samas hoones </w:t>
      </w:r>
      <w:r w:rsidR="0087718F">
        <w:rPr>
          <w:rFonts w:ascii="Arial" w:hAnsi="Arial" w:cs="Arial"/>
          <w:noProof/>
          <w:sz w:val="22"/>
          <w:szCs w:val="22"/>
        </w:rPr>
        <w:t>on koos elamu ja alumisel korrusel meel</w:t>
      </w:r>
      <w:r w:rsidR="00AA2AB1">
        <w:rPr>
          <w:rFonts w:ascii="Arial" w:hAnsi="Arial" w:cs="Arial"/>
          <w:noProof/>
          <w:sz w:val="22"/>
          <w:szCs w:val="22"/>
        </w:rPr>
        <w:t xml:space="preserve">elahutusasutus, siis seal meelelahutusürituse korraldamise </w:t>
      </w:r>
      <w:r w:rsidR="00B94D5A">
        <w:rPr>
          <w:rFonts w:ascii="Arial" w:hAnsi="Arial" w:cs="Arial"/>
          <w:noProof/>
          <w:sz w:val="22"/>
          <w:szCs w:val="22"/>
        </w:rPr>
        <w:t>peab vastutav isik või omanik tagama müra nõuete</w:t>
      </w:r>
      <w:r w:rsidR="006E041E">
        <w:rPr>
          <w:rFonts w:ascii="Arial" w:hAnsi="Arial" w:cs="Arial"/>
          <w:noProof/>
          <w:sz w:val="22"/>
          <w:szCs w:val="22"/>
        </w:rPr>
        <w:t>le</w:t>
      </w:r>
      <w:r w:rsidR="00B94D5A">
        <w:rPr>
          <w:rFonts w:ascii="Arial" w:hAnsi="Arial" w:cs="Arial"/>
          <w:noProof/>
          <w:sz w:val="22"/>
          <w:szCs w:val="22"/>
        </w:rPr>
        <w:t xml:space="preserve"> vastavus</w:t>
      </w:r>
      <w:r w:rsidR="00DE2F8B">
        <w:rPr>
          <w:rFonts w:ascii="Arial" w:hAnsi="Arial" w:cs="Arial"/>
          <w:noProof/>
          <w:sz w:val="22"/>
          <w:szCs w:val="22"/>
        </w:rPr>
        <w:t>e elamus. Seinaga piirnev hoone tähendab</w:t>
      </w:r>
      <w:r w:rsidR="004E263E">
        <w:rPr>
          <w:rFonts w:ascii="Arial" w:hAnsi="Arial" w:cs="Arial"/>
          <w:noProof/>
          <w:sz w:val="22"/>
          <w:szCs w:val="22"/>
        </w:rPr>
        <w:t xml:space="preserve"> seda</w:t>
      </w:r>
      <w:r w:rsidR="00DE2F8B">
        <w:rPr>
          <w:rFonts w:ascii="Arial" w:hAnsi="Arial" w:cs="Arial"/>
          <w:noProof/>
          <w:sz w:val="22"/>
          <w:szCs w:val="22"/>
        </w:rPr>
        <w:t xml:space="preserve">, et hoonetel </w:t>
      </w:r>
      <w:r w:rsidR="005F7004">
        <w:rPr>
          <w:rFonts w:ascii="Arial" w:hAnsi="Arial" w:cs="Arial"/>
          <w:noProof/>
          <w:sz w:val="22"/>
          <w:szCs w:val="22"/>
        </w:rPr>
        <w:t>on</w:t>
      </w:r>
      <w:r w:rsidR="00DE2F8B">
        <w:rPr>
          <w:rFonts w:ascii="Arial" w:hAnsi="Arial" w:cs="Arial"/>
          <w:noProof/>
          <w:sz w:val="22"/>
          <w:szCs w:val="22"/>
        </w:rPr>
        <w:t xml:space="preserve"> ühine sein või </w:t>
      </w:r>
      <w:r w:rsidR="004E263E">
        <w:rPr>
          <w:rFonts w:ascii="Arial" w:hAnsi="Arial" w:cs="Arial"/>
          <w:noProof/>
          <w:sz w:val="22"/>
          <w:szCs w:val="22"/>
        </w:rPr>
        <w:t xml:space="preserve">nad </w:t>
      </w:r>
      <w:r w:rsidR="00DE2F8B">
        <w:rPr>
          <w:rFonts w:ascii="Arial" w:hAnsi="Arial" w:cs="Arial"/>
          <w:noProof/>
          <w:sz w:val="22"/>
          <w:szCs w:val="22"/>
        </w:rPr>
        <w:t>on sein</w:t>
      </w:r>
      <w:r w:rsidR="004E263E">
        <w:rPr>
          <w:rFonts w:ascii="Arial" w:hAnsi="Arial" w:cs="Arial"/>
          <w:noProof/>
          <w:sz w:val="22"/>
          <w:szCs w:val="22"/>
        </w:rPr>
        <w:t>tega</w:t>
      </w:r>
      <w:r w:rsidR="00DE2F8B">
        <w:rPr>
          <w:rFonts w:ascii="Arial" w:hAnsi="Arial" w:cs="Arial"/>
          <w:noProof/>
          <w:sz w:val="22"/>
          <w:szCs w:val="22"/>
        </w:rPr>
        <w:t xml:space="preserve"> ühendatud</w:t>
      </w:r>
      <w:r w:rsidR="00065D2D">
        <w:rPr>
          <w:rFonts w:ascii="Arial" w:hAnsi="Arial" w:cs="Arial"/>
          <w:noProof/>
          <w:sz w:val="22"/>
          <w:szCs w:val="22"/>
        </w:rPr>
        <w:t>.</w:t>
      </w:r>
      <w:r w:rsidR="004A0C30">
        <w:rPr>
          <w:rFonts w:ascii="Arial" w:hAnsi="Arial" w:cs="Arial"/>
          <w:noProof/>
          <w:sz w:val="22"/>
          <w:szCs w:val="22"/>
        </w:rPr>
        <w:t xml:space="preserve"> </w:t>
      </w:r>
      <w:r w:rsidR="00065D2D" w:rsidRPr="005D7FB8">
        <w:rPr>
          <w:rFonts w:ascii="Arial" w:hAnsi="Arial" w:cs="Arial"/>
          <w:noProof/>
          <w:sz w:val="22"/>
          <w:szCs w:val="22"/>
        </w:rPr>
        <w:t>M</w:t>
      </w:r>
      <w:r w:rsidR="00217476" w:rsidRPr="005D7FB8">
        <w:rPr>
          <w:rFonts w:ascii="Arial" w:hAnsi="Arial" w:cs="Arial"/>
          <w:noProof/>
          <w:sz w:val="22"/>
          <w:szCs w:val="22"/>
        </w:rPr>
        <w:t>äärus</w:t>
      </w:r>
      <w:r w:rsidR="00065D2D" w:rsidRPr="005D7FB8">
        <w:rPr>
          <w:rFonts w:ascii="Arial" w:hAnsi="Arial" w:cs="Arial"/>
          <w:noProof/>
          <w:sz w:val="22"/>
          <w:szCs w:val="22"/>
        </w:rPr>
        <w:t xml:space="preserve"> ei käsitle</w:t>
      </w:r>
      <w:r w:rsidR="00217476" w:rsidRPr="005D7FB8">
        <w:rPr>
          <w:rFonts w:ascii="Arial" w:hAnsi="Arial" w:cs="Arial"/>
          <w:noProof/>
          <w:sz w:val="22"/>
          <w:szCs w:val="22"/>
        </w:rPr>
        <w:t xml:space="preserve"> </w:t>
      </w:r>
      <w:r w:rsidR="007A1559" w:rsidRPr="005D7FB8">
        <w:rPr>
          <w:rFonts w:ascii="Arial" w:hAnsi="Arial" w:cs="Arial"/>
          <w:noProof/>
          <w:sz w:val="22"/>
          <w:szCs w:val="22"/>
        </w:rPr>
        <w:t>väliskeskkonna müra</w:t>
      </w:r>
      <w:del w:id="7" w:author="Marko Ründva" w:date="2025-10-09T21:14:00Z" w16du:dateUtc="2025-10-09T18:14:00Z">
        <w:r w:rsidR="008B4DD2" w:rsidRPr="005D7FB8" w:rsidDel="006051BF">
          <w:rPr>
            <w:rFonts w:ascii="Arial" w:hAnsi="Arial" w:cs="Arial"/>
            <w:noProof/>
            <w:sz w:val="22"/>
            <w:szCs w:val="22"/>
          </w:rPr>
          <w:delText xml:space="preserve"> (fassaadil või õuealal nõuete täitmine ja mõõtmine)</w:delText>
        </w:r>
      </w:del>
      <w:r w:rsidR="007A1559" w:rsidRPr="005D7FB8">
        <w:rPr>
          <w:rFonts w:ascii="Arial" w:hAnsi="Arial" w:cs="Arial"/>
          <w:noProof/>
          <w:sz w:val="22"/>
          <w:szCs w:val="22"/>
        </w:rPr>
        <w:t xml:space="preserve">, mis on </w:t>
      </w:r>
      <w:r w:rsidR="00403751" w:rsidRPr="005D7FB8">
        <w:rPr>
          <w:rFonts w:ascii="Arial" w:hAnsi="Arial" w:cs="Arial"/>
          <w:noProof/>
          <w:sz w:val="22"/>
          <w:szCs w:val="22"/>
        </w:rPr>
        <w:t>reguleeritud</w:t>
      </w:r>
      <w:r w:rsidR="007A1559" w:rsidRPr="005D7FB8">
        <w:rPr>
          <w:rFonts w:ascii="Arial" w:hAnsi="Arial" w:cs="Arial"/>
          <w:noProof/>
          <w:sz w:val="22"/>
          <w:szCs w:val="22"/>
        </w:rPr>
        <w:t xml:space="preserve"> </w:t>
      </w:r>
      <w:r w:rsidR="00403751" w:rsidRPr="005D7FB8">
        <w:rPr>
          <w:rFonts w:ascii="Arial" w:hAnsi="Arial" w:cs="Arial"/>
          <w:noProof/>
          <w:sz w:val="22"/>
          <w:szCs w:val="22"/>
        </w:rPr>
        <w:t>keskkonnaministri 16. detsembri 2016. a määrusega nr 71 „Välisõhus leviva müra normtasemed ja mürataseme mõõtmise, määramise ja hindamise meetodid“</w:t>
      </w:r>
      <w:r w:rsidR="00217476" w:rsidRPr="005D7FB8">
        <w:rPr>
          <w:rFonts w:ascii="Arial" w:hAnsi="Arial" w:cs="Arial"/>
          <w:noProof/>
          <w:sz w:val="22"/>
          <w:szCs w:val="22"/>
        </w:rPr>
        <w:t>.</w:t>
      </w:r>
    </w:p>
    <w:p w14:paraId="0B9AE49D" w14:textId="77777777" w:rsidR="00173D7E" w:rsidRDefault="00173D7E" w:rsidP="004D52B2">
      <w:pPr>
        <w:jc w:val="both"/>
        <w:rPr>
          <w:rFonts w:ascii="Arial" w:hAnsi="Arial" w:cs="Arial"/>
          <w:noProof/>
          <w:sz w:val="22"/>
          <w:szCs w:val="22"/>
        </w:rPr>
      </w:pPr>
    </w:p>
    <w:p w14:paraId="6808858C" w14:textId="3CEDD897" w:rsidR="004D52B2" w:rsidRDefault="00D706AC" w:rsidP="004D52B2">
      <w:pPr>
        <w:jc w:val="both"/>
        <w:rPr>
          <w:rFonts w:ascii="Arial" w:hAnsi="Arial" w:cs="Arial"/>
          <w:noProof/>
          <w:sz w:val="22"/>
          <w:szCs w:val="22"/>
        </w:rPr>
      </w:pPr>
      <w:r>
        <w:rPr>
          <w:rFonts w:ascii="Arial" w:hAnsi="Arial" w:cs="Arial"/>
          <w:noProof/>
          <w:sz w:val="22"/>
          <w:szCs w:val="22"/>
        </w:rPr>
        <w:t>Sama põhimõte on kirjas lõike 3 punktis 4, mille kohaselt tuleb nõuetega arvestada</w:t>
      </w:r>
      <w:r w:rsidR="004D52B2" w:rsidRPr="004D52B2">
        <w:rPr>
          <w:rFonts w:ascii="Arial" w:hAnsi="Arial" w:cs="Arial"/>
          <w:noProof/>
          <w:sz w:val="22"/>
          <w:szCs w:val="22"/>
        </w:rPr>
        <w:t xml:space="preserve"> müratekitavate tehnoseadmete ja -süsteemide paigaldamisel elamutesse, ühiskasutusega hoonetesse ja nende hoonete seinaga piirnevatesse hoonetesse.</w:t>
      </w:r>
      <w:r w:rsidR="00D52F2B">
        <w:rPr>
          <w:rFonts w:ascii="Arial" w:hAnsi="Arial" w:cs="Arial"/>
          <w:noProof/>
          <w:sz w:val="22"/>
          <w:szCs w:val="22"/>
        </w:rPr>
        <w:t xml:space="preserve"> Tehnoseadmete ja -süsteemide omanikud peavad tagama selle, et </w:t>
      </w:r>
      <w:r w:rsidR="00916E11">
        <w:rPr>
          <w:rFonts w:ascii="Arial" w:hAnsi="Arial" w:cs="Arial"/>
          <w:noProof/>
          <w:sz w:val="22"/>
          <w:szCs w:val="22"/>
        </w:rPr>
        <w:t>norme elamutes ja ühiskasutusega hoonetes ei ületataks.</w:t>
      </w:r>
    </w:p>
    <w:p w14:paraId="5F5F8A72" w14:textId="77777777" w:rsidR="000033A4" w:rsidRPr="00334114" w:rsidRDefault="000033A4" w:rsidP="008E5173">
      <w:pPr>
        <w:jc w:val="both"/>
        <w:rPr>
          <w:rFonts w:ascii="Arial" w:hAnsi="Arial" w:cs="Arial"/>
          <w:b/>
          <w:bCs/>
          <w:noProof/>
          <w:sz w:val="22"/>
          <w:szCs w:val="22"/>
        </w:rPr>
      </w:pPr>
    </w:p>
    <w:p w14:paraId="6F4F2FF9" w14:textId="41A4A4B3" w:rsidR="000033A4" w:rsidRPr="00334114" w:rsidRDefault="000033A4" w:rsidP="008E5173">
      <w:pPr>
        <w:jc w:val="both"/>
        <w:rPr>
          <w:rFonts w:ascii="Arial" w:hAnsi="Arial" w:cs="Arial"/>
          <w:noProof/>
          <w:sz w:val="22"/>
          <w:szCs w:val="22"/>
        </w:rPr>
      </w:pPr>
      <w:r w:rsidRPr="00334114">
        <w:rPr>
          <w:rFonts w:ascii="Arial" w:hAnsi="Arial" w:cs="Arial"/>
          <w:b/>
          <w:bCs/>
          <w:noProof/>
          <w:sz w:val="22"/>
          <w:szCs w:val="22"/>
        </w:rPr>
        <w:t xml:space="preserve">Paragrahvis 2 </w:t>
      </w:r>
      <w:r w:rsidRPr="00334114">
        <w:rPr>
          <w:rFonts w:ascii="Arial" w:hAnsi="Arial" w:cs="Arial"/>
          <w:noProof/>
          <w:sz w:val="22"/>
          <w:szCs w:val="22"/>
        </w:rPr>
        <w:t>kirjeldatakse müra no</w:t>
      </w:r>
      <w:r w:rsidR="002F136F">
        <w:rPr>
          <w:rFonts w:ascii="Arial" w:hAnsi="Arial" w:cs="Arial"/>
          <w:noProof/>
          <w:sz w:val="22"/>
          <w:szCs w:val="22"/>
        </w:rPr>
        <w:t>rmtasemete kohaldamise aluse</w:t>
      </w:r>
      <w:r w:rsidR="004E263E">
        <w:rPr>
          <w:rFonts w:ascii="Arial" w:hAnsi="Arial" w:cs="Arial"/>
          <w:noProof/>
          <w:sz w:val="22"/>
          <w:szCs w:val="22"/>
        </w:rPr>
        <w:t>i</w:t>
      </w:r>
      <w:r w:rsidR="002F136F">
        <w:rPr>
          <w:rFonts w:ascii="Arial" w:hAnsi="Arial" w:cs="Arial"/>
          <w:noProof/>
          <w:sz w:val="22"/>
          <w:szCs w:val="22"/>
        </w:rPr>
        <w:t>d</w:t>
      </w:r>
      <w:r w:rsidRPr="00334114">
        <w:rPr>
          <w:rFonts w:ascii="Arial" w:hAnsi="Arial" w:cs="Arial"/>
          <w:noProof/>
          <w:sz w:val="22"/>
          <w:szCs w:val="22"/>
        </w:rPr>
        <w:t xml:space="preserve"> – arvestatakse ajavahemikku (päev/öö), müraallikat </w:t>
      </w:r>
      <w:r w:rsidR="00CD389F" w:rsidRPr="00334114">
        <w:rPr>
          <w:rFonts w:ascii="Arial" w:hAnsi="Arial" w:cs="Arial"/>
          <w:noProof/>
          <w:sz w:val="22"/>
          <w:szCs w:val="22"/>
        </w:rPr>
        <w:t>ja</w:t>
      </w:r>
      <w:r w:rsidRPr="00334114">
        <w:rPr>
          <w:rFonts w:ascii="Arial" w:hAnsi="Arial" w:cs="Arial"/>
          <w:noProof/>
          <w:sz w:val="22"/>
          <w:szCs w:val="22"/>
        </w:rPr>
        <w:t xml:space="preserve"> müra iseloomu (püsiv või muutuva tasemega). </w:t>
      </w:r>
      <w:r w:rsidR="004E51AC" w:rsidRPr="004E51AC">
        <w:rPr>
          <w:rFonts w:ascii="Arial" w:hAnsi="Arial" w:cs="Arial"/>
          <w:noProof/>
          <w:sz w:val="22"/>
          <w:szCs w:val="22"/>
        </w:rPr>
        <w:t xml:space="preserve">Müra normtasemete ajalises jaotuses on lähtutud Euroopa Parlamendi ja nõukogu direktiivis 2002/49/EÜ, mis on seotud keskkonnamüra hindamise ja kontrollimisega (EÜT L 189, 25.06.2002, lk 12–25), esitatud ajavahemikest – päevasest (7.00–23.00) ja öisest (23.00–7.00). </w:t>
      </w:r>
      <w:r w:rsidR="00101DB6">
        <w:rPr>
          <w:rFonts w:ascii="Arial" w:hAnsi="Arial" w:cs="Arial"/>
          <w:noProof/>
          <w:sz w:val="22"/>
          <w:szCs w:val="22"/>
        </w:rPr>
        <w:t>M</w:t>
      </w:r>
      <w:r w:rsidR="004E51AC" w:rsidRPr="004E51AC">
        <w:rPr>
          <w:rFonts w:ascii="Arial" w:hAnsi="Arial" w:cs="Arial"/>
          <w:noProof/>
          <w:sz w:val="22"/>
          <w:szCs w:val="22"/>
        </w:rPr>
        <w:t xml:space="preserve">aailma Terviseorganisatsiooni </w:t>
      </w:r>
      <w:r w:rsidR="006C64FC">
        <w:rPr>
          <w:rFonts w:ascii="Arial" w:hAnsi="Arial" w:cs="Arial"/>
          <w:noProof/>
          <w:sz w:val="22"/>
          <w:szCs w:val="22"/>
        </w:rPr>
        <w:t xml:space="preserve">(WHO) </w:t>
      </w:r>
      <w:r w:rsidR="004E51AC" w:rsidRPr="004E51AC">
        <w:rPr>
          <w:rFonts w:ascii="Arial" w:hAnsi="Arial" w:cs="Arial"/>
          <w:noProof/>
          <w:sz w:val="22"/>
          <w:szCs w:val="22"/>
        </w:rPr>
        <w:t>soovitus</w:t>
      </w:r>
      <w:r w:rsidR="00101DB6">
        <w:rPr>
          <w:rFonts w:ascii="Arial" w:hAnsi="Arial" w:cs="Arial"/>
          <w:noProof/>
          <w:sz w:val="22"/>
          <w:szCs w:val="22"/>
        </w:rPr>
        <w:t>e kohaselt</w:t>
      </w:r>
      <w:r w:rsidR="004E51AC" w:rsidRPr="004E51AC">
        <w:rPr>
          <w:rFonts w:ascii="Arial" w:hAnsi="Arial" w:cs="Arial"/>
          <w:noProof/>
          <w:sz w:val="22"/>
          <w:szCs w:val="22"/>
        </w:rPr>
        <w:t xml:space="preserve"> tuleb öise rahuliku une ajana tagada 8 tundi. </w:t>
      </w:r>
      <w:r w:rsidR="00101DB6">
        <w:rPr>
          <w:rFonts w:ascii="Arial" w:hAnsi="Arial" w:cs="Arial"/>
          <w:noProof/>
          <w:sz w:val="22"/>
          <w:szCs w:val="22"/>
        </w:rPr>
        <w:t>K</w:t>
      </w:r>
      <w:r w:rsidR="004E51AC" w:rsidRPr="004E51AC">
        <w:rPr>
          <w:rFonts w:ascii="Arial" w:hAnsi="Arial" w:cs="Arial"/>
          <w:noProof/>
          <w:sz w:val="22"/>
          <w:szCs w:val="22"/>
        </w:rPr>
        <w:t>orrakaitseseaduse</w:t>
      </w:r>
      <w:r w:rsidR="00101DB6">
        <w:rPr>
          <w:rFonts w:ascii="Arial" w:hAnsi="Arial" w:cs="Arial"/>
          <w:noProof/>
          <w:sz w:val="22"/>
          <w:szCs w:val="22"/>
        </w:rPr>
        <w:t xml:space="preserve"> (KorS)</w:t>
      </w:r>
      <w:r w:rsidR="004E51AC" w:rsidRPr="004E51AC">
        <w:rPr>
          <w:rFonts w:ascii="Arial" w:hAnsi="Arial" w:cs="Arial"/>
          <w:noProof/>
          <w:sz w:val="22"/>
          <w:szCs w:val="22"/>
        </w:rPr>
        <w:t xml:space="preserve"> § 56 lõikes 2 sätestatud</w:t>
      </w:r>
      <w:r w:rsidR="00101DB6">
        <w:rPr>
          <w:rFonts w:ascii="Arial" w:hAnsi="Arial" w:cs="Arial"/>
          <w:noProof/>
          <w:sz w:val="22"/>
          <w:szCs w:val="22"/>
        </w:rPr>
        <w:t xml:space="preserve"> ajavahemikud on</w:t>
      </w:r>
      <w:r w:rsidR="004E51AC" w:rsidRPr="004E51AC">
        <w:rPr>
          <w:rFonts w:ascii="Arial" w:hAnsi="Arial" w:cs="Arial"/>
          <w:noProof/>
          <w:sz w:val="22"/>
          <w:szCs w:val="22"/>
        </w:rPr>
        <w:t xml:space="preserve"> erineva</w:t>
      </w:r>
      <w:r w:rsidR="00101DB6">
        <w:rPr>
          <w:rFonts w:ascii="Arial" w:hAnsi="Arial" w:cs="Arial"/>
          <w:noProof/>
          <w:sz w:val="22"/>
          <w:szCs w:val="22"/>
        </w:rPr>
        <w:t xml:space="preserve">d, sest </w:t>
      </w:r>
      <w:r w:rsidR="004E51AC" w:rsidRPr="004E51AC">
        <w:rPr>
          <w:rFonts w:ascii="Arial" w:hAnsi="Arial" w:cs="Arial"/>
          <w:noProof/>
          <w:sz w:val="22"/>
          <w:szCs w:val="22"/>
        </w:rPr>
        <w:t>ka</w:t>
      </w:r>
      <w:r w:rsidR="00FF266B">
        <w:rPr>
          <w:rFonts w:ascii="Arial" w:hAnsi="Arial" w:cs="Arial"/>
          <w:noProof/>
          <w:sz w:val="22"/>
          <w:szCs w:val="22"/>
        </w:rPr>
        <w:t xml:space="preserve"> </w:t>
      </w:r>
      <w:r w:rsidR="004E51AC" w:rsidRPr="004E51AC">
        <w:rPr>
          <w:rFonts w:ascii="Arial" w:hAnsi="Arial" w:cs="Arial"/>
          <w:noProof/>
          <w:sz w:val="22"/>
          <w:szCs w:val="22"/>
        </w:rPr>
        <w:t>käsitletud müraallikad ja müra hindamise meetodid</w:t>
      </w:r>
      <w:r w:rsidR="00101DB6">
        <w:rPr>
          <w:rFonts w:ascii="Arial" w:hAnsi="Arial" w:cs="Arial"/>
          <w:noProof/>
          <w:sz w:val="22"/>
          <w:szCs w:val="22"/>
        </w:rPr>
        <w:t xml:space="preserve"> on erinevad (KorS</w:t>
      </w:r>
      <w:r w:rsidR="004E263E">
        <w:rPr>
          <w:rFonts w:ascii="Arial" w:hAnsi="Arial" w:cs="Arial"/>
          <w:noProof/>
          <w:sz w:val="22"/>
          <w:szCs w:val="22"/>
        </w:rPr>
        <w:t>-i</w:t>
      </w:r>
      <w:r w:rsidR="004E51AC" w:rsidRPr="004E51AC">
        <w:rPr>
          <w:rFonts w:ascii="Arial" w:hAnsi="Arial" w:cs="Arial"/>
          <w:noProof/>
          <w:sz w:val="22"/>
          <w:szCs w:val="22"/>
        </w:rPr>
        <w:t xml:space="preserve"> alusel hinnatakse mürahäiringut subjektiivselt, määruse nõuetele vastavust saab hinnata objektiivse mõõtmisega</w:t>
      </w:r>
      <w:r w:rsidR="00101DB6">
        <w:rPr>
          <w:rFonts w:ascii="Arial" w:hAnsi="Arial" w:cs="Arial"/>
          <w:noProof/>
          <w:sz w:val="22"/>
          <w:szCs w:val="22"/>
        </w:rPr>
        <w:t>)</w:t>
      </w:r>
      <w:r w:rsidR="004E51AC" w:rsidRPr="004E51AC">
        <w:rPr>
          <w:rFonts w:ascii="Arial" w:hAnsi="Arial" w:cs="Arial"/>
          <w:noProof/>
          <w:sz w:val="22"/>
          <w:szCs w:val="22"/>
        </w:rPr>
        <w:t>.</w:t>
      </w:r>
      <w:r w:rsidR="004E51AC">
        <w:rPr>
          <w:rFonts w:ascii="Arial" w:hAnsi="Arial" w:cs="Arial"/>
          <w:noProof/>
          <w:sz w:val="22"/>
          <w:szCs w:val="22"/>
        </w:rPr>
        <w:t xml:space="preserve"> </w:t>
      </w:r>
      <w:r w:rsidRPr="00334114">
        <w:rPr>
          <w:rFonts w:ascii="Arial" w:hAnsi="Arial" w:cs="Arial"/>
          <w:noProof/>
          <w:sz w:val="22"/>
          <w:szCs w:val="22"/>
        </w:rPr>
        <w:t>See lähenemi</w:t>
      </w:r>
      <w:r w:rsidR="00CD389F" w:rsidRPr="00334114">
        <w:rPr>
          <w:rFonts w:ascii="Arial" w:hAnsi="Arial" w:cs="Arial"/>
          <w:noProof/>
          <w:sz w:val="22"/>
          <w:szCs w:val="22"/>
        </w:rPr>
        <w:t>sviis</w:t>
      </w:r>
      <w:r w:rsidRPr="00334114">
        <w:rPr>
          <w:rFonts w:ascii="Arial" w:hAnsi="Arial" w:cs="Arial"/>
          <w:noProof/>
          <w:sz w:val="22"/>
          <w:szCs w:val="22"/>
        </w:rPr>
        <w:t xml:space="preserve"> võimaldab eristada eri tüüpi müra mõju </w:t>
      </w:r>
      <w:r w:rsidR="004E263E">
        <w:rPr>
          <w:rFonts w:ascii="Arial" w:hAnsi="Arial" w:cs="Arial"/>
          <w:noProof/>
          <w:sz w:val="22"/>
          <w:szCs w:val="22"/>
        </w:rPr>
        <w:t>ja</w:t>
      </w:r>
      <w:r w:rsidRPr="00334114">
        <w:rPr>
          <w:rFonts w:ascii="Arial" w:hAnsi="Arial" w:cs="Arial"/>
          <w:noProof/>
          <w:sz w:val="22"/>
          <w:szCs w:val="22"/>
        </w:rPr>
        <w:t xml:space="preserve"> kohaldada sobivaid normtasemei</w:t>
      </w:r>
      <w:r w:rsidR="00101DB6">
        <w:rPr>
          <w:rFonts w:ascii="Arial" w:hAnsi="Arial" w:cs="Arial"/>
          <w:noProof/>
          <w:sz w:val="22"/>
          <w:szCs w:val="22"/>
        </w:rPr>
        <w:t>d</w:t>
      </w:r>
      <w:r w:rsidRPr="00334114">
        <w:rPr>
          <w:rFonts w:ascii="Arial" w:hAnsi="Arial" w:cs="Arial"/>
          <w:noProof/>
          <w:sz w:val="22"/>
          <w:szCs w:val="22"/>
        </w:rPr>
        <w:t>.</w:t>
      </w:r>
      <w:r w:rsidR="003431E8">
        <w:rPr>
          <w:rFonts w:ascii="Arial" w:hAnsi="Arial" w:cs="Arial"/>
          <w:noProof/>
          <w:sz w:val="22"/>
          <w:szCs w:val="22"/>
        </w:rPr>
        <w:t xml:space="preserve"> Eelnimetatud müra direktiivis sätestatud ajavahemike järgimine on oluline teiste EL</w:t>
      </w:r>
      <w:r w:rsidR="004E263E">
        <w:rPr>
          <w:rFonts w:ascii="Arial" w:hAnsi="Arial" w:cs="Arial"/>
          <w:noProof/>
          <w:sz w:val="22"/>
          <w:szCs w:val="22"/>
        </w:rPr>
        <w:t>-i</w:t>
      </w:r>
      <w:r w:rsidR="003431E8">
        <w:rPr>
          <w:rFonts w:ascii="Arial" w:hAnsi="Arial" w:cs="Arial"/>
          <w:noProof/>
          <w:sz w:val="22"/>
          <w:szCs w:val="22"/>
        </w:rPr>
        <w:t xml:space="preserve"> riikide keskkonnamüra hindamistulemuste võrdlemiseks.</w:t>
      </w:r>
    </w:p>
    <w:p w14:paraId="4BF04743" w14:textId="77777777" w:rsidR="000033A4" w:rsidRPr="00334114" w:rsidRDefault="000033A4" w:rsidP="008E5173">
      <w:pPr>
        <w:jc w:val="both"/>
        <w:rPr>
          <w:rFonts w:ascii="Arial" w:hAnsi="Arial" w:cs="Arial"/>
          <w:b/>
          <w:bCs/>
          <w:noProof/>
          <w:sz w:val="22"/>
          <w:szCs w:val="22"/>
        </w:rPr>
      </w:pPr>
    </w:p>
    <w:p w14:paraId="33136646" w14:textId="60761B77" w:rsidR="00411AA1" w:rsidRPr="00334114" w:rsidRDefault="000033A4">
      <w:pPr>
        <w:jc w:val="both"/>
        <w:rPr>
          <w:rFonts w:ascii="Arial" w:eastAsia="Arial" w:hAnsi="Arial" w:cs="Arial"/>
          <w:bCs/>
          <w:sz w:val="22"/>
          <w:szCs w:val="22"/>
        </w:rPr>
      </w:pPr>
      <w:r w:rsidRPr="00334114">
        <w:rPr>
          <w:rFonts w:ascii="Arial" w:hAnsi="Arial" w:cs="Arial"/>
          <w:b/>
          <w:bCs/>
          <w:noProof/>
          <w:sz w:val="22"/>
          <w:szCs w:val="22"/>
        </w:rPr>
        <w:t xml:space="preserve">Paragrahvis 3 </w:t>
      </w:r>
      <w:r w:rsidRPr="00334114">
        <w:rPr>
          <w:rFonts w:ascii="Arial" w:hAnsi="Arial" w:cs="Arial"/>
          <w:noProof/>
          <w:sz w:val="22"/>
          <w:szCs w:val="22"/>
        </w:rPr>
        <w:t xml:space="preserve">määratakse kindlaks müra piirtasemed erinevatele müraallikatele: </w:t>
      </w:r>
      <w:r w:rsidRPr="001F2ADD">
        <w:rPr>
          <w:rFonts w:ascii="Arial" w:hAnsi="Arial" w:cs="Arial"/>
          <w:noProof/>
          <w:sz w:val="22"/>
          <w:szCs w:val="22"/>
        </w:rPr>
        <w:t>liiklus</w:t>
      </w:r>
      <w:r w:rsidR="001F2ADD">
        <w:rPr>
          <w:rFonts w:ascii="Arial" w:hAnsi="Arial" w:cs="Arial"/>
          <w:noProof/>
          <w:sz w:val="22"/>
          <w:szCs w:val="22"/>
        </w:rPr>
        <w:t>- ja</w:t>
      </w:r>
      <w:r w:rsidRPr="001F2ADD">
        <w:rPr>
          <w:rFonts w:ascii="Arial" w:hAnsi="Arial" w:cs="Arial"/>
          <w:noProof/>
          <w:sz w:val="22"/>
          <w:szCs w:val="22"/>
        </w:rPr>
        <w:t xml:space="preserve"> tehnoseadmed</w:t>
      </w:r>
      <w:r w:rsidR="002B0889" w:rsidRPr="001F2ADD">
        <w:rPr>
          <w:rFonts w:ascii="Arial" w:hAnsi="Arial" w:cs="Arial"/>
          <w:noProof/>
          <w:sz w:val="22"/>
          <w:szCs w:val="22"/>
        </w:rPr>
        <w:t xml:space="preserve"> ja </w:t>
      </w:r>
      <w:r w:rsidR="003B10C8" w:rsidRPr="001F2ADD">
        <w:rPr>
          <w:rFonts w:ascii="Arial" w:hAnsi="Arial" w:cs="Arial"/>
          <w:noProof/>
          <w:sz w:val="22"/>
          <w:szCs w:val="22"/>
        </w:rPr>
        <w:t>-</w:t>
      </w:r>
      <w:r w:rsidR="002B0889" w:rsidRPr="001F2ADD">
        <w:rPr>
          <w:rFonts w:ascii="Arial" w:hAnsi="Arial" w:cs="Arial"/>
          <w:noProof/>
          <w:sz w:val="22"/>
          <w:szCs w:val="22"/>
        </w:rPr>
        <w:t>süsteemid</w:t>
      </w:r>
      <w:r w:rsidRPr="001F2ADD">
        <w:rPr>
          <w:rFonts w:ascii="Arial" w:hAnsi="Arial" w:cs="Arial"/>
          <w:noProof/>
          <w:sz w:val="22"/>
          <w:szCs w:val="22"/>
        </w:rPr>
        <w:t>. Teadaolevalt on liiklus- ja tööstusmüra õhusaaste j</w:t>
      </w:r>
      <w:r w:rsidRPr="00334114">
        <w:rPr>
          <w:rFonts w:ascii="Arial" w:hAnsi="Arial" w:cs="Arial"/>
          <w:noProof/>
          <w:sz w:val="22"/>
          <w:szCs w:val="22"/>
        </w:rPr>
        <w:t>ärel kõige olulisem keskkonnast tulenev terviseprobleemide põhjustaja Euroopas. WHO hinnangul koguneb Euroopa rahvastiku peale ühes aastas vähemalt miljon mürast tingitud haigusaastat</w:t>
      </w:r>
      <w:r w:rsidR="00B96EAB" w:rsidRPr="00334114">
        <w:rPr>
          <w:rFonts w:ascii="Arial" w:hAnsi="Arial" w:cs="Arial"/>
          <w:noProof/>
          <w:sz w:val="22"/>
          <w:szCs w:val="22"/>
        </w:rPr>
        <w:t>.</w:t>
      </w:r>
      <w:r w:rsidRPr="00334114">
        <w:rPr>
          <w:rStyle w:val="FootnoteReference"/>
          <w:rFonts w:ascii="Arial" w:hAnsi="Arial" w:cs="Arial"/>
          <w:noProof/>
          <w:sz w:val="22"/>
          <w:szCs w:val="22"/>
        </w:rPr>
        <w:footnoteReference w:id="7"/>
      </w:r>
      <w:r w:rsidRPr="00334114">
        <w:rPr>
          <w:rFonts w:ascii="Arial" w:eastAsia="Arial" w:hAnsi="Arial" w:cs="Arial"/>
          <w:sz w:val="22"/>
          <w:szCs w:val="22"/>
        </w:rPr>
        <w:t xml:space="preserve"> Samuti on </w:t>
      </w:r>
      <w:r w:rsidR="00B547E5" w:rsidRPr="00334114">
        <w:rPr>
          <w:rFonts w:ascii="Arial" w:eastAsia="Arial" w:hAnsi="Arial" w:cs="Arial"/>
          <w:sz w:val="22"/>
          <w:szCs w:val="22"/>
        </w:rPr>
        <w:t xml:space="preserve">leitud </w:t>
      </w:r>
      <w:r w:rsidRPr="00334114">
        <w:rPr>
          <w:rFonts w:ascii="Arial" w:eastAsia="Arial" w:hAnsi="Arial" w:cs="Arial"/>
          <w:sz w:val="22"/>
          <w:szCs w:val="22"/>
        </w:rPr>
        <w:t>seoseid teist tüüpi diabeedi</w:t>
      </w:r>
      <w:r w:rsidR="001E37D7" w:rsidRPr="00334114">
        <w:rPr>
          <w:rFonts w:ascii="Arial" w:eastAsia="Arial" w:hAnsi="Arial" w:cs="Arial"/>
          <w:sz w:val="22"/>
          <w:szCs w:val="22"/>
        </w:rPr>
        <w:t xml:space="preserve"> ja</w:t>
      </w:r>
      <w:r w:rsidRPr="00334114">
        <w:rPr>
          <w:rFonts w:ascii="Arial" w:eastAsia="Arial" w:hAnsi="Arial" w:cs="Arial"/>
          <w:sz w:val="22"/>
          <w:szCs w:val="22"/>
        </w:rPr>
        <w:t xml:space="preserve"> rasvumise ning </w:t>
      </w:r>
      <w:r w:rsidR="001E37D7" w:rsidRPr="00334114">
        <w:rPr>
          <w:rFonts w:ascii="Arial" w:eastAsia="Arial" w:hAnsi="Arial" w:cs="Arial"/>
          <w:sz w:val="22"/>
          <w:szCs w:val="22"/>
        </w:rPr>
        <w:t>selliste</w:t>
      </w:r>
      <w:r w:rsidRPr="00334114">
        <w:rPr>
          <w:rFonts w:ascii="Arial" w:eastAsia="Arial" w:hAnsi="Arial" w:cs="Arial"/>
          <w:sz w:val="22"/>
          <w:szCs w:val="22"/>
        </w:rPr>
        <w:t xml:space="preserve"> vaimse tervise häiretega nagu depressioon ja ärevushäire. Tallinnas ja Tartus tehtud uuring tuvastas, et tugeva liiklusmüra käes kannatab mõlemas linnas umbes 10</w:t>
      </w:r>
      <w:r w:rsidR="003B10C8">
        <w:rPr>
          <w:rFonts w:ascii="Arial" w:eastAsia="Arial" w:hAnsi="Arial" w:cs="Arial"/>
          <w:sz w:val="22"/>
          <w:szCs w:val="22"/>
        </w:rPr>
        <w:t>%</w:t>
      </w:r>
      <w:r w:rsidRPr="00334114">
        <w:rPr>
          <w:rFonts w:ascii="Arial" w:eastAsia="Arial" w:hAnsi="Arial" w:cs="Arial"/>
          <w:sz w:val="22"/>
          <w:szCs w:val="22"/>
        </w:rPr>
        <w:t xml:space="preserve"> elanikkonnast ja liiga suure müraga puutu</w:t>
      </w:r>
      <w:r w:rsidR="00DA3B74" w:rsidRPr="00334114">
        <w:rPr>
          <w:rFonts w:ascii="Arial" w:eastAsia="Arial" w:hAnsi="Arial" w:cs="Arial"/>
          <w:sz w:val="22"/>
          <w:szCs w:val="22"/>
        </w:rPr>
        <w:t>b</w:t>
      </w:r>
      <w:r w:rsidRPr="00334114">
        <w:rPr>
          <w:rFonts w:ascii="Arial" w:eastAsia="Arial" w:hAnsi="Arial" w:cs="Arial"/>
          <w:sz w:val="22"/>
          <w:szCs w:val="22"/>
        </w:rPr>
        <w:t xml:space="preserve"> kokku pea pool</w:t>
      </w:r>
      <w:r w:rsidR="00DA3B74" w:rsidRPr="00334114">
        <w:rPr>
          <w:rFonts w:ascii="Arial" w:eastAsia="Arial" w:hAnsi="Arial" w:cs="Arial"/>
          <w:sz w:val="22"/>
          <w:szCs w:val="22"/>
        </w:rPr>
        <w:t xml:space="preserve"> elanikkonnast.</w:t>
      </w:r>
      <w:r w:rsidRPr="00334114">
        <w:rPr>
          <w:rFonts w:ascii="Arial" w:eastAsia="Arial" w:hAnsi="Arial" w:cs="Arial"/>
          <w:sz w:val="22"/>
          <w:szCs w:val="22"/>
        </w:rPr>
        <w:t xml:space="preserve"> </w:t>
      </w:r>
      <w:r w:rsidRPr="005D7FB8">
        <w:rPr>
          <w:rFonts w:ascii="Arial" w:eastAsia="Arial" w:hAnsi="Arial" w:cs="Arial"/>
          <w:sz w:val="22"/>
          <w:szCs w:val="22"/>
        </w:rPr>
        <w:t xml:space="preserve">Liiklusmürast otseselt </w:t>
      </w:r>
      <w:r w:rsidR="00002434" w:rsidRPr="005D7FB8">
        <w:rPr>
          <w:rFonts w:ascii="Arial" w:eastAsia="Arial" w:hAnsi="Arial" w:cs="Arial"/>
          <w:sz w:val="22"/>
          <w:szCs w:val="22"/>
        </w:rPr>
        <w:t>tingitud</w:t>
      </w:r>
      <w:r w:rsidRPr="005D7FB8">
        <w:rPr>
          <w:rFonts w:ascii="Arial" w:eastAsia="Arial" w:hAnsi="Arial" w:cs="Arial"/>
          <w:sz w:val="22"/>
          <w:szCs w:val="22"/>
        </w:rPr>
        <w:t xml:space="preserve"> isheemilise südamehaiguse juhtumeid oli Tallinnas ligikaudu 120</w:t>
      </w:r>
      <w:r w:rsidR="001E37D7" w:rsidRPr="005D7FB8">
        <w:rPr>
          <w:rFonts w:ascii="Arial" w:eastAsia="Arial" w:hAnsi="Arial" w:cs="Arial"/>
          <w:sz w:val="22"/>
          <w:szCs w:val="22"/>
        </w:rPr>
        <w:t xml:space="preserve"> ja</w:t>
      </w:r>
      <w:r w:rsidRPr="005D7FB8">
        <w:rPr>
          <w:rFonts w:ascii="Arial" w:eastAsia="Arial" w:hAnsi="Arial" w:cs="Arial"/>
          <w:sz w:val="22"/>
          <w:szCs w:val="22"/>
        </w:rPr>
        <w:t xml:space="preserve"> Tartus 20. Hinnanguliselt kulub liiklusmürast tingitud haiguste ravikuludeks Tallinnas umbes </w:t>
      </w:r>
      <w:r w:rsidRPr="005D7FB8">
        <w:rPr>
          <w:rFonts w:ascii="Arial" w:eastAsia="Arial" w:hAnsi="Arial" w:cs="Arial"/>
          <w:bCs/>
          <w:sz w:val="22"/>
          <w:szCs w:val="22"/>
        </w:rPr>
        <w:t>125 miljonit eurot</w:t>
      </w:r>
      <w:r w:rsidR="00411AA1" w:rsidRPr="005D7FB8">
        <w:rPr>
          <w:rFonts w:ascii="Arial" w:eastAsia="Arial" w:hAnsi="Arial" w:cs="Arial"/>
          <w:bCs/>
          <w:sz w:val="22"/>
          <w:szCs w:val="22"/>
        </w:rPr>
        <w:t xml:space="preserve"> ja</w:t>
      </w:r>
      <w:r w:rsidRPr="005D7FB8">
        <w:rPr>
          <w:rFonts w:ascii="Arial" w:eastAsia="Arial" w:hAnsi="Arial" w:cs="Arial"/>
          <w:bCs/>
          <w:sz w:val="22"/>
          <w:szCs w:val="22"/>
        </w:rPr>
        <w:t xml:space="preserve"> Tartus 26 miljonit eurot aastas</w:t>
      </w:r>
      <w:r w:rsidR="00411AA1" w:rsidRPr="005D7FB8">
        <w:rPr>
          <w:rFonts w:ascii="Arial" w:eastAsia="Arial" w:hAnsi="Arial" w:cs="Arial"/>
          <w:bCs/>
          <w:sz w:val="22"/>
          <w:szCs w:val="22"/>
        </w:rPr>
        <w:t>.</w:t>
      </w:r>
      <w:r w:rsidRPr="005D7FB8">
        <w:rPr>
          <w:rStyle w:val="FootnoteReference"/>
          <w:rFonts w:ascii="Arial" w:eastAsia="Arial" w:hAnsi="Arial" w:cs="Arial"/>
          <w:bCs/>
          <w:noProof/>
          <w:sz w:val="22"/>
          <w:szCs w:val="22"/>
        </w:rPr>
        <w:footnoteReference w:id="8"/>
      </w:r>
    </w:p>
    <w:p w14:paraId="757F08B7" w14:textId="77777777" w:rsidR="008E5173" w:rsidRPr="00334114" w:rsidRDefault="008E5173" w:rsidP="008E5173">
      <w:pPr>
        <w:jc w:val="both"/>
        <w:rPr>
          <w:rFonts w:ascii="Arial" w:hAnsi="Arial" w:cs="Arial"/>
          <w:bCs/>
          <w:noProof/>
          <w:sz w:val="22"/>
          <w:szCs w:val="22"/>
        </w:rPr>
      </w:pPr>
    </w:p>
    <w:p w14:paraId="70541C67" w14:textId="3CE4A150" w:rsidR="000033A4" w:rsidRPr="00334114" w:rsidRDefault="008E5173" w:rsidP="008E5173">
      <w:pPr>
        <w:jc w:val="both"/>
        <w:rPr>
          <w:rFonts w:ascii="Arial" w:hAnsi="Arial" w:cs="Arial"/>
          <w:noProof/>
          <w:sz w:val="22"/>
          <w:szCs w:val="22"/>
        </w:rPr>
      </w:pPr>
      <w:r w:rsidRPr="00334114">
        <w:rPr>
          <w:rFonts w:ascii="Arial" w:hAnsi="Arial" w:cs="Arial"/>
          <w:noProof/>
          <w:sz w:val="22"/>
          <w:szCs w:val="22"/>
        </w:rPr>
        <w:t>K</w:t>
      </w:r>
      <w:r w:rsidR="000033A4" w:rsidRPr="00334114">
        <w:rPr>
          <w:rFonts w:ascii="Arial" w:hAnsi="Arial" w:cs="Arial"/>
          <w:noProof/>
          <w:sz w:val="22"/>
          <w:szCs w:val="22"/>
        </w:rPr>
        <w:t xml:space="preserve">aitseks </w:t>
      </w:r>
      <w:r w:rsidRPr="00334114">
        <w:rPr>
          <w:rFonts w:ascii="Arial" w:hAnsi="Arial" w:cs="Arial"/>
          <w:noProof/>
          <w:sz w:val="22"/>
          <w:szCs w:val="22"/>
        </w:rPr>
        <w:t xml:space="preserve">müra eest </w:t>
      </w:r>
      <w:r w:rsidR="000033A4" w:rsidRPr="00334114">
        <w:rPr>
          <w:rFonts w:ascii="Arial" w:hAnsi="Arial" w:cs="Arial"/>
          <w:noProof/>
          <w:sz w:val="22"/>
          <w:szCs w:val="22"/>
        </w:rPr>
        <w:t>on vaja kehtestada piirid</w:t>
      </w:r>
      <w:r w:rsidR="0081634D" w:rsidRPr="00334114">
        <w:rPr>
          <w:rFonts w:ascii="Arial" w:hAnsi="Arial" w:cs="Arial"/>
          <w:noProof/>
          <w:sz w:val="22"/>
          <w:szCs w:val="22"/>
        </w:rPr>
        <w:t>, et seda</w:t>
      </w:r>
      <w:r w:rsidR="007A0E1D" w:rsidRPr="00334114">
        <w:rPr>
          <w:rFonts w:ascii="Arial" w:hAnsi="Arial" w:cs="Arial"/>
          <w:noProof/>
          <w:sz w:val="22"/>
          <w:szCs w:val="22"/>
        </w:rPr>
        <w:t xml:space="preserve"> ohjata ja ennetada</w:t>
      </w:r>
      <w:r w:rsidR="008302B9" w:rsidRPr="00334114">
        <w:rPr>
          <w:rFonts w:ascii="Arial" w:hAnsi="Arial" w:cs="Arial"/>
          <w:noProof/>
          <w:sz w:val="22"/>
          <w:szCs w:val="22"/>
        </w:rPr>
        <w:t xml:space="preserve"> tervisekahjusid.</w:t>
      </w:r>
      <w:r w:rsidR="000033A4" w:rsidRPr="00334114">
        <w:rPr>
          <w:rFonts w:ascii="Arial" w:hAnsi="Arial" w:cs="Arial"/>
          <w:noProof/>
          <w:sz w:val="22"/>
          <w:szCs w:val="22"/>
        </w:rPr>
        <w:t xml:space="preserve"> Keskkonnaminist</w:t>
      </w:r>
      <w:r w:rsidRPr="00334114">
        <w:rPr>
          <w:rFonts w:ascii="Arial" w:hAnsi="Arial" w:cs="Arial"/>
          <w:noProof/>
          <w:sz w:val="22"/>
          <w:szCs w:val="22"/>
        </w:rPr>
        <w:t>ri</w:t>
      </w:r>
      <w:r w:rsidR="000033A4" w:rsidRPr="00334114">
        <w:rPr>
          <w:rFonts w:ascii="Arial" w:hAnsi="Arial" w:cs="Arial"/>
          <w:noProof/>
          <w:sz w:val="22"/>
          <w:szCs w:val="22"/>
        </w:rPr>
        <w:t xml:space="preserve"> 16.</w:t>
      </w:r>
      <w:r w:rsidRPr="00334114">
        <w:rPr>
          <w:rFonts w:ascii="Arial" w:hAnsi="Arial" w:cs="Arial"/>
          <w:noProof/>
          <w:sz w:val="22"/>
          <w:szCs w:val="22"/>
        </w:rPr>
        <w:t xml:space="preserve"> detsembri </w:t>
      </w:r>
      <w:r w:rsidR="000033A4" w:rsidRPr="00334114">
        <w:rPr>
          <w:rFonts w:ascii="Arial" w:hAnsi="Arial" w:cs="Arial"/>
          <w:noProof/>
          <w:sz w:val="22"/>
          <w:szCs w:val="22"/>
        </w:rPr>
        <w:t xml:space="preserve">2016. a määrusega nr 71 „Välisõhus leviva müra normtasemed ja mürataseme mõõtmise, määramise ja hindamise meetodid“ </w:t>
      </w:r>
      <w:r w:rsidRPr="00334114">
        <w:rPr>
          <w:rFonts w:ascii="Arial" w:hAnsi="Arial" w:cs="Arial"/>
          <w:noProof/>
          <w:sz w:val="22"/>
          <w:szCs w:val="22"/>
        </w:rPr>
        <w:t xml:space="preserve">on kehtestatud </w:t>
      </w:r>
      <w:r w:rsidR="00542E3F" w:rsidRPr="00334114">
        <w:rPr>
          <w:rFonts w:ascii="Arial" w:hAnsi="Arial" w:cs="Arial"/>
          <w:noProof/>
          <w:sz w:val="22"/>
          <w:szCs w:val="22"/>
        </w:rPr>
        <w:t xml:space="preserve">väliskeskkonna </w:t>
      </w:r>
      <w:r w:rsidR="000033A4" w:rsidRPr="00334114">
        <w:rPr>
          <w:rFonts w:ascii="Arial" w:hAnsi="Arial" w:cs="Arial"/>
          <w:noProof/>
          <w:sz w:val="22"/>
          <w:szCs w:val="22"/>
        </w:rPr>
        <w:t xml:space="preserve">müra piir- ja sihtväärtused, käesoleva määrusega kehtestatakse siseruumide müra piirtasemed. Piirtasemed on esitatud määruse lisas 1 tabelitena ning </w:t>
      </w:r>
      <w:r w:rsidR="001806D2" w:rsidRPr="00334114">
        <w:rPr>
          <w:rFonts w:ascii="Arial" w:hAnsi="Arial" w:cs="Arial"/>
          <w:noProof/>
          <w:sz w:val="22"/>
          <w:szCs w:val="22"/>
        </w:rPr>
        <w:t xml:space="preserve">need </w:t>
      </w:r>
      <w:r w:rsidR="000033A4" w:rsidRPr="00334114">
        <w:rPr>
          <w:rFonts w:ascii="Arial" w:hAnsi="Arial" w:cs="Arial"/>
          <w:noProof/>
          <w:sz w:val="22"/>
          <w:szCs w:val="22"/>
        </w:rPr>
        <w:t>eristavad nõudeid</w:t>
      </w:r>
      <w:r w:rsidR="005D50BE">
        <w:rPr>
          <w:rFonts w:ascii="Arial" w:hAnsi="Arial" w:cs="Arial"/>
          <w:noProof/>
          <w:sz w:val="22"/>
          <w:szCs w:val="22"/>
        </w:rPr>
        <w:t xml:space="preserve"> alates</w:t>
      </w:r>
      <w:r w:rsidR="000033A4" w:rsidRPr="00334114">
        <w:rPr>
          <w:rFonts w:ascii="Arial" w:hAnsi="Arial" w:cs="Arial"/>
          <w:noProof/>
          <w:sz w:val="22"/>
          <w:szCs w:val="22"/>
        </w:rPr>
        <w:t xml:space="preserve"> </w:t>
      </w:r>
      <w:r w:rsidR="005D50BE">
        <w:rPr>
          <w:rFonts w:ascii="Arial" w:hAnsi="Arial" w:cs="Arial"/>
          <w:noProof/>
          <w:sz w:val="22"/>
          <w:szCs w:val="22"/>
        </w:rPr>
        <w:t xml:space="preserve">määruse </w:t>
      </w:r>
      <w:r w:rsidR="005D50BE" w:rsidRPr="00031E78">
        <w:rPr>
          <w:rFonts w:ascii="Arial" w:hAnsi="Arial" w:cs="Arial"/>
          <w:noProof/>
          <w:sz w:val="22"/>
          <w:szCs w:val="22"/>
        </w:rPr>
        <w:t xml:space="preserve">jõustumisest kuni </w:t>
      </w:r>
      <w:r w:rsidR="00B80A04" w:rsidRPr="00031E78">
        <w:rPr>
          <w:rFonts w:ascii="Arial" w:hAnsi="Arial" w:cs="Arial"/>
          <w:noProof/>
          <w:sz w:val="22"/>
          <w:szCs w:val="22"/>
        </w:rPr>
        <w:t>31. detsembr</w:t>
      </w:r>
      <w:r w:rsidR="00FD0E60" w:rsidRPr="00031E78">
        <w:rPr>
          <w:rFonts w:ascii="Arial" w:hAnsi="Arial" w:cs="Arial"/>
          <w:noProof/>
          <w:sz w:val="22"/>
          <w:szCs w:val="22"/>
        </w:rPr>
        <w:t xml:space="preserve">ini </w:t>
      </w:r>
      <w:r w:rsidR="00B80A04" w:rsidRPr="00031E78">
        <w:rPr>
          <w:rFonts w:ascii="Arial" w:hAnsi="Arial" w:cs="Arial"/>
          <w:noProof/>
          <w:sz w:val="22"/>
          <w:szCs w:val="22"/>
        </w:rPr>
        <w:t>202</w:t>
      </w:r>
      <w:r w:rsidR="00FD0E60" w:rsidRPr="00031E78">
        <w:rPr>
          <w:rFonts w:ascii="Arial" w:hAnsi="Arial" w:cs="Arial"/>
          <w:noProof/>
          <w:sz w:val="22"/>
          <w:szCs w:val="22"/>
        </w:rPr>
        <w:t>6</w:t>
      </w:r>
      <w:r w:rsidR="005D50BE" w:rsidRPr="00031E78">
        <w:rPr>
          <w:rFonts w:ascii="Arial" w:hAnsi="Arial" w:cs="Arial"/>
          <w:noProof/>
          <w:sz w:val="22"/>
          <w:szCs w:val="22"/>
        </w:rPr>
        <w:t>. a ehitusloa taotluse ja ehitisteatisega hoonetele</w:t>
      </w:r>
      <w:r w:rsidR="000033A4" w:rsidRPr="00031E78">
        <w:rPr>
          <w:rFonts w:ascii="Arial" w:hAnsi="Arial" w:cs="Arial"/>
          <w:noProof/>
          <w:sz w:val="22"/>
          <w:szCs w:val="22"/>
        </w:rPr>
        <w:t xml:space="preserve"> </w:t>
      </w:r>
      <w:r w:rsidR="005D50BE" w:rsidRPr="00031E78">
        <w:rPr>
          <w:rFonts w:ascii="Arial" w:hAnsi="Arial" w:cs="Arial"/>
          <w:noProof/>
          <w:sz w:val="22"/>
          <w:szCs w:val="22"/>
        </w:rPr>
        <w:t>ning</w:t>
      </w:r>
      <w:r w:rsidR="000033A4" w:rsidRPr="00031E78">
        <w:rPr>
          <w:rFonts w:ascii="Arial" w:hAnsi="Arial" w:cs="Arial"/>
          <w:noProof/>
          <w:sz w:val="22"/>
          <w:szCs w:val="22"/>
        </w:rPr>
        <w:t xml:space="preserve"> uutele hoonetele</w:t>
      </w:r>
      <w:r w:rsidR="00FD0E60" w:rsidRPr="00031E78">
        <w:rPr>
          <w:rFonts w:ascii="Arial" w:hAnsi="Arial" w:cs="Arial"/>
          <w:noProof/>
          <w:sz w:val="22"/>
          <w:szCs w:val="22"/>
        </w:rPr>
        <w:t xml:space="preserve">, </w:t>
      </w:r>
      <w:r w:rsidR="005D50BE" w:rsidRPr="00031E78">
        <w:rPr>
          <w:rFonts w:ascii="Arial" w:hAnsi="Arial" w:cs="Arial"/>
          <w:noProof/>
          <w:sz w:val="22"/>
          <w:szCs w:val="22"/>
        </w:rPr>
        <w:t>mille püstitamise ehitusloa taotlus või ehitusteatis on esitatud alates 01.01.202</w:t>
      </w:r>
      <w:r w:rsidR="00476A36" w:rsidRPr="00031E78">
        <w:rPr>
          <w:rFonts w:ascii="Arial" w:hAnsi="Arial" w:cs="Arial"/>
          <w:noProof/>
          <w:sz w:val="22"/>
          <w:szCs w:val="22"/>
        </w:rPr>
        <w:t>7</w:t>
      </w:r>
      <w:r w:rsidR="000033A4" w:rsidRPr="00031E78">
        <w:rPr>
          <w:rFonts w:ascii="Arial" w:hAnsi="Arial" w:cs="Arial"/>
          <w:noProof/>
          <w:sz w:val="22"/>
          <w:szCs w:val="22"/>
        </w:rPr>
        <w:t>.</w:t>
      </w:r>
      <w:r w:rsidR="000033A4" w:rsidRPr="00334114">
        <w:rPr>
          <w:rFonts w:ascii="Arial" w:hAnsi="Arial" w:cs="Arial"/>
          <w:noProof/>
          <w:sz w:val="22"/>
          <w:szCs w:val="22"/>
        </w:rPr>
        <w:t xml:space="preserve"> Se</w:t>
      </w:r>
      <w:r w:rsidR="005D50BE">
        <w:rPr>
          <w:rFonts w:ascii="Arial" w:hAnsi="Arial" w:cs="Arial"/>
          <w:noProof/>
          <w:sz w:val="22"/>
          <w:szCs w:val="22"/>
        </w:rPr>
        <w:t>e</w:t>
      </w:r>
      <w:r w:rsidR="000033A4" w:rsidRPr="00334114">
        <w:rPr>
          <w:rFonts w:ascii="Arial" w:hAnsi="Arial" w:cs="Arial"/>
          <w:noProof/>
          <w:sz w:val="22"/>
          <w:szCs w:val="22"/>
        </w:rPr>
        <w:t xml:space="preserve"> võimaldab arvestada</w:t>
      </w:r>
      <w:r w:rsidR="005D50BE">
        <w:rPr>
          <w:rFonts w:ascii="Arial" w:hAnsi="Arial" w:cs="Arial"/>
          <w:noProof/>
          <w:sz w:val="22"/>
          <w:szCs w:val="22"/>
        </w:rPr>
        <w:t xml:space="preserve"> asjaoluga, et määruse jõustumise ja ülemineku aja vahel on piisav aeg, et nõuete rakendajad saaksid uute nõuetega arvestada</w:t>
      </w:r>
      <w:r w:rsidR="00910B19">
        <w:rPr>
          <w:rFonts w:ascii="Arial" w:hAnsi="Arial" w:cs="Arial"/>
          <w:noProof/>
          <w:sz w:val="22"/>
          <w:szCs w:val="22"/>
        </w:rPr>
        <w:t xml:space="preserve"> ning juba koostamisel oleva</w:t>
      </w:r>
      <w:r w:rsidR="000B77B0">
        <w:rPr>
          <w:rFonts w:ascii="Arial" w:hAnsi="Arial" w:cs="Arial"/>
          <w:noProof/>
          <w:sz w:val="22"/>
          <w:szCs w:val="22"/>
        </w:rPr>
        <w:t>te</w:t>
      </w:r>
      <w:r w:rsidR="00910B19">
        <w:rPr>
          <w:rFonts w:ascii="Arial" w:hAnsi="Arial" w:cs="Arial"/>
          <w:noProof/>
          <w:sz w:val="22"/>
          <w:szCs w:val="22"/>
        </w:rPr>
        <w:t xml:space="preserve"> hoonete projektid saab lõpuni viia</w:t>
      </w:r>
      <w:r w:rsidR="00402696">
        <w:rPr>
          <w:rFonts w:ascii="Arial" w:hAnsi="Arial" w:cs="Arial"/>
          <w:noProof/>
          <w:sz w:val="22"/>
          <w:szCs w:val="22"/>
        </w:rPr>
        <w:t xml:space="preserve"> sisuliselt</w:t>
      </w:r>
      <w:r w:rsidR="00910B19">
        <w:rPr>
          <w:rFonts w:ascii="Arial" w:hAnsi="Arial" w:cs="Arial"/>
          <w:noProof/>
          <w:sz w:val="22"/>
          <w:szCs w:val="22"/>
        </w:rPr>
        <w:t xml:space="preserve"> eelmise määruse nõudeid arvetades. </w:t>
      </w:r>
      <w:r w:rsidR="00D23078">
        <w:rPr>
          <w:rFonts w:ascii="Arial" w:hAnsi="Arial" w:cs="Arial"/>
          <w:noProof/>
          <w:sz w:val="22"/>
          <w:szCs w:val="22"/>
        </w:rPr>
        <w:t>Eelnimetatud v</w:t>
      </w:r>
      <w:r w:rsidR="00910B19">
        <w:rPr>
          <w:rFonts w:ascii="Arial" w:hAnsi="Arial" w:cs="Arial"/>
          <w:noProof/>
          <w:sz w:val="22"/>
          <w:szCs w:val="22"/>
        </w:rPr>
        <w:t xml:space="preserve">iimaste hoonete numbriliste </w:t>
      </w:r>
      <w:r w:rsidR="00910B19" w:rsidRPr="00B51CAC">
        <w:rPr>
          <w:rFonts w:ascii="Arial" w:hAnsi="Arial" w:cs="Arial"/>
          <w:noProof/>
          <w:sz w:val="22"/>
          <w:szCs w:val="22"/>
        </w:rPr>
        <w:t>piirtasemete aluseks</w:t>
      </w:r>
      <w:r w:rsidR="000033A4" w:rsidRPr="00B51CAC">
        <w:rPr>
          <w:rFonts w:ascii="Arial" w:hAnsi="Arial" w:cs="Arial"/>
          <w:noProof/>
          <w:sz w:val="22"/>
          <w:szCs w:val="22"/>
        </w:rPr>
        <w:t xml:space="preserve"> on võetud määrus nr 42 ning uute hoonete</w:t>
      </w:r>
      <w:r w:rsidR="004A6CB1" w:rsidRPr="00B51CAC">
        <w:rPr>
          <w:rFonts w:ascii="Arial" w:hAnsi="Arial" w:cs="Arial"/>
          <w:noProof/>
          <w:sz w:val="22"/>
          <w:szCs w:val="22"/>
        </w:rPr>
        <w:t xml:space="preserve"> projekteerimise ja ehitamise</w:t>
      </w:r>
      <w:r w:rsidR="000033A4" w:rsidRPr="00B51CAC">
        <w:rPr>
          <w:rFonts w:ascii="Arial" w:hAnsi="Arial" w:cs="Arial"/>
          <w:noProof/>
          <w:sz w:val="22"/>
          <w:szCs w:val="22"/>
        </w:rPr>
        <w:t xml:space="preserve"> piirtasemete aluseks on võetud standard</w:t>
      </w:r>
      <w:r w:rsidR="003B10C8" w:rsidRPr="00B51CAC">
        <w:rPr>
          <w:rFonts w:ascii="Arial" w:hAnsi="Arial" w:cs="Arial"/>
          <w:noProof/>
          <w:sz w:val="22"/>
          <w:szCs w:val="22"/>
        </w:rPr>
        <w:t>i</w:t>
      </w:r>
      <w:r w:rsidR="000033A4" w:rsidRPr="00B51CAC">
        <w:rPr>
          <w:rFonts w:ascii="Arial" w:hAnsi="Arial" w:cs="Arial"/>
          <w:noProof/>
          <w:sz w:val="22"/>
          <w:szCs w:val="22"/>
        </w:rPr>
        <w:t xml:space="preserve"> EVS 842</w:t>
      </w:r>
      <w:r w:rsidR="002B0C7E" w:rsidRPr="00B51CAC">
        <w:rPr>
          <w:rFonts w:ascii="Arial" w:hAnsi="Arial" w:cs="Arial"/>
          <w:noProof/>
          <w:sz w:val="22"/>
          <w:szCs w:val="22"/>
        </w:rPr>
        <w:t xml:space="preserve"> uustöötluse lõppfaasis</w:t>
      </w:r>
      <w:r w:rsidR="00D75A78" w:rsidRPr="00B51CAC">
        <w:rPr>
          <w:rFonts w:ascii="Arial" w:hAnsi="Arial" w:cs="Arial"/>
          <w:noProof/>
          <w:sz w:val="22"/>
          <w:szCs w:val="22"/>
        </w:rPr>
        <w:t xml:space="preserve"> olev kavand</w:t>
      </w:r>
      <w:r w:rsidR="000033A4" w:rsidRPr="00B51CAC">
        <w:rPr>
          <w:rFonts w:ascii="Arial" w:hAnsi="Arial" w:cs="Arial"/>
          <w:noProof/>
          <w:sz w:val="22"/>
          <w:szCs w:val="22"/>
        </w:rPr>
        <w:t>.</w:t>
      </w:r>
    </w:p>
    <w:p w14:paraId="5AC8BE98" w14:textId="77777777" w:rsidR="000033A4" w:rsidRPr="00334114" w:rsidRDefault="000033A4" w:rsidP="008E5173">
      <w:pPr>
        <w:jc w:val="both"/>
        <w:rPr>
          <w:rFonts w:ascii="Arial" w:hAnsi="Arial" w:cs="Arial"/>
          <w:noProof/>
          <w:sz w:val="22"/>
          <w:szCs w:val="22"/>
        </w:rPr>
      </w:pPr>
    </w:p>
    <w:p w14:paraId="33AC9A1B" w14:textId="555748E1" w:rsidR="0029136A" w:rsidRDefault="00545FA0" w:rsidP="008E5173">
      <w:pPr>
        <w:jc w:val="both"/>
        <w:rPr>
          <w:rFonts w:ascii="Arial" w:hAnsi="Arial" w:cs="Arial"/>
          <w:noProof/>
          <w:sz w:val="22"/>
          <w:szCs w:val="22"/>
        </w:rPr>
      </w:pPr>
      <w:r w:rsidRPr="00334114">
        <w:rPr>
          <w:rFonts w:ascii="Arial" w:hAnsi="Arial" w:cs="Arial"/>
          <w:noProof/>
          <w:sz w:val="22"/>
          <w:szCs w:val="22"/>
        </w:rPr>
        <w:t>M</w:t>
      </w:r>
      <w:r w:rsidR="000033A4" w:rsidRPr="00334114">
        <w:rPr>
          <w:rFonts w:ascii="Arial" w:hAnsi="Arial" w:cs="Arial"/>
          <w:noProof/>
          <w:sz w:val="22"/>
          <w:szCs w:val="22"/>
        </w:rPr>
        <w:t>ääruse</w:t>
      </w:r>
      <w:r w:rsidR="00EF21BF" w:rsidRPr="00334114">
        <w:rPr>
          <w:rFonts w:ascii="Arial" w:hAnsi="Arial" w:cs="Arial"/>
          <w:noProof/>
          <w:sz w:val="22"/>
          <w:szCs w:val="22"/>
        </w:rPr>
        <w:t>s</w:t>
      </w:r>
      <w:r w:rsidR="000033A4" w:rsidRPr="00334114">
        <w:rPr>
          <w:rFonts w:ascii="Arial" w:hAnsi="Arial" w:cs="Arial"/>
          <w:noProof/>
          <w:sz w:val="22"/>
          <w:szCs w:val="22"/>
        </w:rPr>
        <w:t xml:space="preserve"> nr 42 ja </w:t>
      </w:r>
      <w:r w:rsidR="006C15B7">
        <w:rPr>
          <w:rFonts w:ascii="Arial" w:hAnsi="Arial" w:cs="Arial"/>
          <w:noProof/>
          <w:sz w:val="22"/>
          <w:szCs w:val="22"/>
        </w:rPr>
        <w:t>määruse</w:t>
      </w:r>
      <w:r w:rsidR="000033A4" w:rsidRPr="00334114">
        <w:rPr>
          <w:rFonts w:ascii="Arial" w:hAnsi="Arial" w:cs="Arial"/>
          <w:noProof/>
          <w:sz w:val="22"/>
          <w:szCs w:val="22"/>
        </w:rPr>
        <w:t xml:space="preserve"> lisas 1 kehtestatud müra piirtasemed </w:t>
      </w:r>
      <w:r w:rsidR="000033A4" w:rsidRPr="000B0E44">
        <w:rPr>
          <w:rFonts w:ascii="Arial" w:hAnsi="Arial" w:cs="Arial"/>
          <w:noProof/>
          <w:sz w:val="22"/>
          <w:szCs w:val="22"/>
        </w:rPr>
        <w:t>lähtu</w:t>
      </w:r>
      <w:r w:rsidR="00763455" w:rsidRPr="000B0E44">
        <w:rPr>
          <w:rFonts w:ascii="Arial" w:hAnsi="Arial" w:cs="Arial"/>
          <w:noProof/>
          <w:sz w:val="22"/>
          <w:szCs w:val="22"/>
        </w:rPr>
        <w:t>vad</w:t>
      </w:r>
      <w:r w:rsidR="000033A4" w:rsidRPr="000B0E44">
        <w:rPr>
          <w:rFonts w:ascii="Arial" w:hAnsi="Arial" w:cs="Arial"/>
          <w:noProof/>
          <w:sz w:val="22"/>
          <w:szCs w:val="22"/>
        </w:rPr>
        <w:t xml:space="preserve"> WHO soovitustest</w:t>
      </w:r>
      <w:r w:rsidR="000033A4" w:rsidRPr="000B0E44">
        <w:rPr>
          <w:rStyle w:val="FootnoteReference"/>
          <w:rFonts w:ascii="Arial" w:hAnsi="Arial" w:cs="Arial"/>
          <w:noProof/>
          <w:sz w:val="22"/>
          <w:szCs w:val="22"/>
        </w:rPr>
        <w:footnoteReference w:id="9"/>
      </w:r>
      <w:r w:rsidR="003B10C8" w:rsidRPr="000B0E44">
        <w:rPr>
          <w:rFonts w:ascii="Arial" w:hAnsi="Arial" w:cs="Arial"/>
          <w:noProof/>
          <w:sz w:val="22"/>
          <w:szCs w:val="22"/>
          <w:vertAlign w:val="superscript"/>
        </w:rPr>
        <w:t xml:space="preserve">, </w:t>
      </w:r>
      <w:r w:rsidR="000033A4" w:rsidRPr="000B0E44">
        <w:rPr>
          <w:rStyle w:val="FootnoteReference"/>
          <w:rFonts w:ascii="Arial" w:hAnsi="Arial" w:cs="Arial"/>
          <w:noProof/>
          <w:sz w:val="22"/>
          <w:szCs w:val="22"/>
        </w:rPr>
        <w:footnoteReference w:id="10"/>
      </w:r>
      <w:r w:rsidR="000033A4" w:rsidRPr="00334114">
        <w:rPr>
          <w:rFonts w:ascii="Arial" w:hAnsi="Arial" w:cs="Arial"/>
          <w:noProof/>
          <w:sz w:val="22"/>
          <w:szCs w:val="22"/>
        </w:rPr>
        <w:t xml:space="preserve"> siseruumide müratasemetele, </w:t>
      </w:r>
      <w:r w:rsidR="00AA34F1">
        <w:rPr>
          <w:rFonts w:ascii="Arial" w:hAnsi="Arial" w:cs="Arial"/>
          <w:noProof/>
          <w:sz w:val="22"/>
          <w:szCs w:val="22"/>
        </w:rPr>
        <w:t xml:space="preserve">valdkondlikest </w:t>
      </w:r>
      <w:r w:rsidR="000033A4" w:rsidRPr="00334114">
        <w:rPr>
          <w:rFonts w:ascii="Arial" w:hAnsi="Arial" w:cs="Arial"/>
          <w:noProof/>
          <w:sz w:val="22"/>
          <w:szCs w:val="22"/>
        </w:rPr>
        <w:t xml:space="preserve">standarditest </w:t>
      </w:r>
      <w:r w:rsidR="00EF21BF" w:rsidRPr="00334114">
        <w:rPr>
          <w:rFonts w:ascii="Arial" w:hAnsi="Arial" w:cs="Arial"/>
          <w:noProof/>
          <w:sz w:val="22"/>
          <w:szCs w:val="22"/>
        </w:rPr>
        <w:t>ja</w:t>
      </w:r>
      <w:r w:rsidR="000033A4" w:rsidRPr="00334114">
        <w:rPr>
          <w:rFonts w:ascii="Arial" w:hAnsi="Arial" w:cs="Arial"/>
          <w:noProof/>
          <w:sz w:val="22"/>
          <w:szCs w:val="22"/>
        </w:rPr>
        <w:t xml:space="preserve"> Eesti tervist toetava elukeskkonna loomise põhimõttest. Piirtasemete määramisel on arvestatud ka majanduslikku ja </w:t>
      </w:r>
      <w:r w:rsidR="001D4090">
        <w:rPr>
          <w:rFonts w:ascii="Arial" w:hAnsi="Arial" w:cs="Arial"/>
          <w:noProof/>
          <w:sz w:val="22"/>
          <w:szCs w:val="22"/>
        </w:rPr>
        <w:t>ehitus-</w:t>
      </w:r>
      <w:r w:rsidR="000033A4" w:rsidRPr="00334114">
        <w:rPr>
          <w:rFonts w:ascii="Arial" w:hAnsi="Arial" w:cs="Arial"/>
          <w:noProof/>
          <w:sz w:val="22"/>
          <w:szCs w:val="22"/>
        </w:rPr>
        <w:t>tehnilist teostatavust</w:t>
      </w:r>
      <w:r w:rsidR="001D4090">
        <w:rPr>
          <w:rFonts w:ascii="Arial" w:hAnsi="Arial" w:cs="Arial"/>
          <w:noProof/>
          <w:sz w:val="22"/>
          <w:szCs w:val="22"/>
        </w:rPr>
        <w:t xml:space="preserve"> tänapäeval</w:t>
      </w:r>
      <w:r w:rsidR="000033A4" w:rsidRPr="00334114">
        <w:rPr>
          <w:rFonts w:ascii="Arial" w:hAnsi="Arial" w:cs="Arial"/>
          <w:noProof/>
          <w:sz w:val="22"/>
          <w:szCs w:val="22"/>
        </w:rPr>
        <w:t>.</w:t>
      </w:r>
      <w:r w:rsidR="00983008">
        <w:rPr>
          <w:rFonts w:ascii="Arial" w:hAnsi="Arial" w:cs="Arial"/>
          <w:noProof/>
          <w:sz w:val="22"/>
          <w:szCs w:val="22"/>
        </w:rPr>
        <w:t xml:space="preserve"> Piirtasemed kehtestatakse elamutes</w:t>
      </w:r>
      <w:r w:rsidR="00120A25">
        <w:rPr>
          <w:rFonts w:ascii="Arial" w:hAnsi="Arial" w:cs="Arial"/>
          <w:noProof/>
          <w:sz w:val="22"/>
          <w:szCs w:val="22"/>
        </w:rPr>
        <w:t xml:space="preserve"> ja hoolekandeasutuse hoonetes</w:t>
      </w:r>
      <w:r w:rsidR="00983008">
        <w:rPr>
          <w:rFonts w:ascii="Arial" w:hAnsi="Arial" w:cs="Arial"/>
          <w:noProof/>
          <w:sz w:val="22"/>
          <w:szCs w:val="22"/>
        </w:rPr>
        <w:t xml:space="preserve"> elu- ja magamis</w:t>
      </w:r>
      <w:r w:rsidR="0065294A">
        <w:rPr>
          <w:rFonts w:ascii="Arial" w:hAnsi="Arial" w:cs="Arial"/>
          <w:noProof/>
          <w:sz w:val="22"/>
          <w:szCs w:val="22"/>
        </w:rPr>
        <w:t>tubadel</w:t>
      </w:r>
      <w:r w:rsidR="00983008">
        <w:rPr>
          <w:rFonts w:ascii="Arial" w:hAnsi="Arial" w:cs="Arial"/>
          <w:noProof/>
          <w:sz w:val="22"/>
          <w:szCs w:val="22"/>
        </w:rPr>
        <w:t xml:space="preserve"> ehk</w:t>
      </w:r>
      <w:r w:rsidR="0065294A">
        <w:rPr>
          <w:rFonts w:ascii="Arial" w:hAnsi="Arial" w:cs="Arial"/>
          <w:noProof/>
          <w:sz w:val="22"/>
          <w:szCs w:val="22"/>
        </w:rPr>
        <w:t xml:space="preserve"> </w:t>
      </w:r>
      <w:r w:rsidR="003B10C8">
        <w:rPr>
          <w:rFonts w:ascii="Arial" w:hAnsi="Arial" w:cs="Arial"/>
          <w:noProof/>
          <w:sz w:val="22"/>
          <w:szCs w:val="22"/>
        </w:rPr>
        <w:t xml:space="preserve">seal, </w:t>
      </w:r>
      <w:r w:rsidR="0065294A">
        <w:rPr>
          <w:rFonts w:ascii="Arial" w:hAnsi="Arial" w:cs="Arial"/>
          <w:noProof/>
          <w:sz w:val="22"/>
          <w:szCs w:val="22"/>
        </w:rPr>
        <w:t>kus inimene puhkab ja magab.</w:t>
      </w:r>
      <w:r w:rsidR="00983008">
        <w:rPr>
          <w:rFonts w:ascii="Arial" w:hAnsi="Arial" w:cs="Arial"/>
          <w:noProof/>
          <w:sz w:val="22"/>
          <w:szCs w:val="22"/>
        </w:rPr>
        <w:t xml:space="preserve"> </w:t>
      </w:r>
    </w:p>
    <w:p w14:paraId="7033DA14" w14:textId="77777777" w:rsidR="00FB3897" w:rsidRDefault="00FB3897" w:rsidP="008E5173">
      <w:pPr>
        <w:jc w:val="both"/>
        <w:rPr>
          <w:rFonts w:ascii="Arial" w:hAnsi="Arial" w:cs="Arial"/>
          <w:noProof/>
          <w:sz w:val="22"/>
          <w:szCs w:val="22"/>
        </w:rPr>
      </w:pPr>
    </w:p>
    <w:p w14:paraId="2755119C" w14:textId="3B295515" w:rsidR="000033A4" w:rsidRPr="00334114" w:rsidRDefault="0065294A" w:rsidP="00281210">
      <w:pPr>
        <w:jc w:val="both"/>
        <w:rPr>
          <w:rFonts w:ascii="Arial" w:hAnsi="Arial" w:cs="Arial"/>
          <w:noProof/>
          <w:sz w:val="22"/>
          <w:szCs w:val="22"/>
        </w:rPr>
      </w:pPr>
      <w:r>
        <w:rPr>
          <w:rFonts w:ascii="Arial" w:hAnsi="Arial" w:cs="Arial"/>
          <w:noProof/>
          <w:sz w:val="22"/>
          <w:szCs w:val="22"/>
        </w:rPr>
        <w:t>M</w:t>
      </w:r>
      <w:r w:rsidR="00B71E4E">
        <w:rPr>
          <w:rFonts w:ascii="Arial" w:hAnsi="Arial" w:cs="Arial"/>
          <w:noProof/>
          <w:sz w:val="22"/>
          <w:szCs w:val="22"/>
        </w:rPr>
        <w:t>äärus ei käsitle</w:t>
      </w:r>
      <w:r w:rsidR="00FD4FA7">
        <w:rPr>
          <w:rFonts w:ascii="Arial" w:hAnsi="Arial" w:cs="Arial"/>
          <w:noProof/>
          <w:sz w:val="22"/>
          <w:szCs w:val="22"/>
        </w:rPr>
        <w:t xml:space="preserve"> elamute</w:t>
      </w:r>
      <w:r w:rsidR="00B71E4E">
        <w:rPr>
          <w:rFonts w:ascii="Arial" w:hAnsi="Arial" w:cs="Arial"/>
          <w:noProof/>
          <w:sz w:val="22"/>
          <w:szCs w:val="22"/>
        </w:rPr>
        <w:t xml:space="preserve"> mitteeluruume</w:t>
      </w:r>
      <w:r w:rsidR="008D2015">
        <w:rPr>
          <w:rFonts w:ascii="Arial" w:hAnsi="Arial" w:cs="Arial"/>
          <w:noProof/>
          <w:sz w:val="22"/>
          <w:szCs w:val="22"/>
        </w:rPr>
        <w:t xml:space="preserve"> </w:t>
      </w:r>
      <w:r w:rsidR="003342DB">
        <w:rPr>
          <w:rFonts w:ascii="Arial" w:hAnsi="Arial" w:cs="Arial"/>
          <w:noProof/>
          <w:sz w:val="22"/>
          <w:szCs w:val="22"/>
        </w:rPr>
        <w:t xml:space="preserve">(nt eraldi köök, vannituba, </w:t>
      </w:r>
      <w:r w:rsidR="003B10C8">
        <w:rPr>
          <w:rFonts w:ascii="Arial" w:hAnsi="Arial" w:cs="Arial"/>
          <w:noProof/>
          <w:sz w:val="22"/>
          <w:szCs w:val="22"/>
        </w:rPr>
        <w:t>WC</w:t>
      </w:r>
      <w:r w:rsidR="003342DB">
        <w:rPr>
          <w:rFonts w:ascii="Arial" w:hAnsi="Arial" w:cs="Arial"/>
          <w:noProof/>
          <w:sz w:val="22"/>
          <w:szCs w:val="22"/>
        </w:rPr>
        <w:t>, majapidamisruum jne)</w:t>
      </w:r>
      <w:r w:rsidR="008D2015">
        <w:rPr>
          <w:rFonts w:ascii="Arial" w:hAnsi="Arial" w:cs="Arial"/>
          <w:noProof/>
          <w:sz w:val="22"/>
          <w:szCs w:val="22"/>
        </w:rPr>
        <w:t xml:space="preserve">, mille </w:t>
      </w:r>
      <w:r w:rsidR="00FD4FA7">
        <w:rPr>
          <w:rFonts w:ascii="Arial" w:hAnsi="Arial" w:cs="Arial"/>
          <w:noProof/>
          <w:sz w:val="22"/>
          <w:szCs w:val="22"/>
        </w:rPr>
        <w:t>müra</w:t>
      </w:r>
      <w:r w:rsidR="005F2182">
        <w:rPr>
          <w:rFonts w:ascii="Arial" w:hAnsi="Arial" w:cs="Arial"/>
          <w:noProof/>
          <w:sz w:val="22"/>
          <w:szCs w:val="22"/>
        </w:rPr>
        <w:t xml:space="preserve"> nõudeid</w:t>
      </w:r>
      <w:r w:rsidR="00FD4FA7">
        <w:rPr>
          <w:rFonts w:ascii="Arial" w:hAnsi="Arial" w:cs="Arial"/>
          <w:noProof/>
          <w:sz w:val="22"/>
          <w:szCs w:val="22"/>
        </w:rPr>
        <w:t xml:space="preserve"> </w:t>
      </w:r>
      <w:r w:rsidR="000B0C94">
        <w:rPr>
          <w:rFonts w:ascii="Arial" w:hAnsi="Arial" w:cs="Arial"/>
          <w:noProof/>
          <w:sz w:val="22"/>
          <w:szCs w:val="22"/>
        </w:rPr>
        <w:t xml:space="preserve">on projekteerimisel </w:t>
      </w:r>
      <w:r w:rsidR="005F2182">
        <w:rPr>
          <w:rFonts w:ascii="Arial" w:hAnsi="Arial" w:cs="Arial"/>
          <w:noProof/>
          <w:sz w:val="22"/>
          <w:szCs w:val="22"/>
        </w:rPr>
        <w:t>soovitatav</w:t>
      </w:r>
      <w:r w:rsidR="000B0C94">
        <w:rPr>
          <w:rFonts w:ascii="Arial" w:hAnsi="Arial" w:cs="Arial"/>
          <w:noProof/>
          <w:sz w:val="22"/>
          <w:szCs w:val="22"/>
        </w:rPr>
        <w:t xml:space="preserve"> arvestada</w:t>
      </w:r>
      <w:r w:rsidR="009050C6">
        <w:rPr>
          <w:rFonts w:ascii="Arial" w:hAnsi="Arial" w:cs="Arial"/>
          <w:noProof/>
          <w:sz w:val="22"/>
          <w:szCs w:val="22"/>
        </w:rPr>
        <w:t xml:space="preserve"> </w:t>
      </w:r>
      <w:r w:rsidR="00FB3897">
        <w:rPr>
          <w:rFonts w:ascii="Arial" w:hAnsi="Arial" w:cs="Arial"/>
          <w:noProof/>
          <w:sz w:val="22"/>
          <w:szCs w:val="22"/>
        </w:rPr>
        <w:t xml:space="preserve">standardite </w:t>
      </w:r>
      <w:r w:rsidR="003B10C8">
        <w:rPr>
          <w:rFonts w:ascii="Arial" w:hAnsi="Arial" w:cs="Arial"/>
          <w:noProof/>
          <w:sz w:val="22"/>
          <w:szCs w:val="22"/>
        </w:rPr>
        <w:t>(</w:t>
      </w:r>
      <w:r w:rsidR="009050C6">
        <w:rPr>
          <w:rFonts w:ascii="Arial" w:hAnsi="Arial" w:cs="Arial"/>
          <w:noProof/>
          <w:sz w:val="22"/>
          <w:szCs w:val="22"/>
        </w:rPr>
        <w:t>nt</w:t>
      </w:r>
      <w:r w:rsidR="000B0C94">
        <w:rPr>
          <w:rFonts w:ascii="Arial" w:hAnsi="Arial" w:cs="Arial"/>
          <w:noProof/>
          <w:sz w:val="22"/>
          <w:szCs w:val="22"/>
        </w:rPr>
        <w:t xml:space="preserve"> EVS 842</w:t>
      </w:r>
      <w:r w:rsidR="000F599B">
        <w:rPr>
          <w:rFonts w:ascii="Arial" w:hAnsi="Arial" w:cs="Arial"/>
          <w:noProof/>
          <w:sz w:val="22"/>
          <w:szCs w:val="22"/>
        </w:rPr>
        <w:t>, EVS 906 ja EVS-EN 16798-1</w:t>
      </w:r>
      <w:r w:rsidR="003B10C8">
        <w:rPr>
          <w:rFonts w:ascii="Arial" w:hAnsi="Arial" w:cs="Arial"/>
          <w:noProof/>
          <w:sz w:val="22"/>
          <w:szCs w:val="22"/>
        </w:rPr>
        <w:t>)</w:t>
      </w:r>
      <w:r w:rsidR="000B0C94">
        <w:rPr>
          <w:rFonts w:ascii="Arial" w:hAnsi="Arial" w:cs="Arial"/>
          <w:noProof/>
          <w:sz w:val="22"/>
          <w:szCs w:val="22"/>
        </w:rPr>
        <w:t xml:space="preserve"> kohaselt.</w:t>
      </w:r>
      <w:r w:rsidR="000F599B">
        <w:rPr>
          <w:rFonts w:ascii="Arial" w:hAnsi="Arial" w:cs="Arial"/>
          <w:noProof/>
          <w:sz w:val="22"/>
          <w:szCs w:val="22"/>
        </w:rPr>
        <w:t xml:space="preserve"> Eelnimetatud viimas</w:t>
      </w:r>
      <w:r w:rsidR="00A41EC8">
        <w:rPr>
          <w:rFonts w:ascii="Arial" w:hAnsi="Arial" w:cs="Arial"/>
          <w:noProof/>
          <w:sz w:val="22"/>
          <w:szCs w:val="22"/>
        </w:rPr>
        <w:t>es</w:t>
      </w:r>
      <w:r w:rsidR="000F599B">
        <w:rPr>
          <w:rFonts w:ascii="Arial" w:hAnsi="Arial" w:cs="Arial"/>
          <w:noProof/>
          <w:sz w:val="22"/>
          <w:szCs w:val="22"/>
        </w:rPr>
        <w:t xml:space="preserve"> </w:t>
      </w:r>
      <w:r w:rsidR="00B41DD0">
        <w:rPr>
          <w:rFonts w:ascii="Arial" w:hAnsi="Arial" w:cs="Arial"/>
          <w:noProof/>
          <w:sz w:val="22"/>
          <w:szCs w:val="22"/>
        </w:rPr>
        <w:t>sisekliima</w:t>
      </w:r>
      <w:r w:rsidR="0016324E">
        <w:rPr>
          <w:rFonts w:ascii="Arial" w:hAnsi="Arial" w:cs="Arial"/>
          <w:noProof/>
          <w:sz w:val="22"/>
          <w:szCs w:val="22"/>
        </w:rPr>
        <w:t xml:space="preserve">süsteeme puudutavas </w:t>
      </w:r>
      <w:r w:rsidR="000F599B">
        <w:rPr>
          <w:rFonts w:ascii="Arial" w:hAnsi="Arial" w:cs="Arial"/>
          <w:noProof/>
          <w:sz w:val="22"/>
          <w:szCs w:val="22"/>
        </w:rPr>
        <w:t>standardi</w:t>
      </w:r>
      <w:r w:rsidR="00A41EC8">
        <w:rPr>
          <w:rFonts w:ascii="Arial" w:hAnsi="Arial" w:cs="Arial"/>
          <w:noProof/>
          <w:sz w:val="22"/>
          <w:szCs w:val="22"/>
        </w:rPr>
        <w:t xml:space="preserve">s on välja toodud ka erisused, mis puudutavad </w:t>
      </w:r>
      <w:r w:rsidR="00F93C2E">
        <w:rPr>
          <w:rFonts w:ascii="Arial" w:hAnsi="Arial" w:cs="Arial"/>
          <w:noProof/>
          <w:sz w:val="22"/>
          <w:szCs w:val="22"/>
        </w:rPr>
        <w:t>kasutaja poolt juhitavaid seadmeid</w:t>
      </w:r>
      <w:r w:rsidR="00E548B3">
        <w:rPr>
          <w:rFonts w:ascii="Arial" w:hAnsi="Arial" w:cs="Arial"/>
          <w:noProof/>
          <w:sz w:val="22"/>
          <w:szCs w:val="22"/>
        </w:rPr>
        <w:t xml:space="preserve"> (nt ventilatsioon)</w:t>
      </w:r>
      <w:r w:rsidR="00F93C2E">
        <w:rPr>
          <w:rFonts w:ascii="Arial" w:hAnsi="Arial" w:cs="Arial"/>
          <w:noProof/>
          <w:sz w:val="22"/>
          <w:szCs w:val="22"/>
        </w:rPr>
        <w:t xml:space="preserve"> ja mida tuleks määruse normide rakendamisel koosmõjus arvestada.</w:t>
      </w:r>
      <w:ins w:id="8" w:author="Ramon Nahkur - SOM" w:date="2025-10-03T14:54:00Z" w16du:dateUtc="2025-10-03T11:54:00Z">
        <w:r w:rsidR="00D67069">
          <w:rPr>
            <w:rFonts w:ascii="Arial" w:hAnsi="Arial" w:cs="Arial"/>
            <w:noProof/>
            <w:sz w:val="22"/>
            <w:szCs w:val="22"/>
          </w:rPr>
          <w:t xml:space="preserve"> Ühe erisusena on määruse lisas 1 märgitud, et h</w:t>
        </w:r>
        <w:r w:rsidR="00D67069" w:rsidRPr="00D67069">
          <w:rPr>
            <w:rFonts w:ascii="Arial" w:hAnsi="Arial" w:cs="Arial"/>
            <w:noProof/>
            <w:sz w:val="22"/>
            <w:szCs w:val="22"/>
          </w:rPr>
          <w:t>oone tehnosüsteemide (sh ventilatsioonisüsteemide) müratasemete vastavust piirtasemetele hinnatakse nende süsteemide nominaalsel (arvutuslikul) õhuvooluhulgal</w:t>
        </w:r>
      </w:ins>
      <w:ins w:id="9" w:author="Ramon Nahkur - SOM" w:date="2025-10-03T15:00:00Z" w16du:dateUtc="2025-10-03T12:00:00Z">
        <w:r w:rsidR="00D67069">
          <w:rPr>
            <w:rFonts w:ascii="Arial" w:hAnsi="Arial" w:cs="Arial"/>
            <w:noProof/>
            <w:sz w:val="22"/>
            <w:szCs w:val="22"/>
          </w:rPr>
          <w:t xml:space="preserve">.  </w:t>
        </w:r>
      </w:ins>
      <w:ins w:id="10" w:author="Ramon Nahkur - SOM" w:date="2025-10-03T15:00:00Z">
        <w:r w:rsidR="00D67069" w:rsidRPr="00D67069">
          <w:rPr>
            <w:rFonts w:ascii="Arial" w:hAnsi="Arial" w:cs="Arial"/>
            <w:noProof/>
            <w:sz w:val="22"/>
            <w:szCs w:val="22"/>
          </w:rPr>
          <w:t>Kui hinnata müra</w:t>
        </w:r>
      </w:ins>
      <w:r w:rsidR="00D6221B">
        <w:rPr>
          <w:rFonts w:ascii="Arial" w:hAnsi="Arial" w:cs="Arial"/>
          <w:noProof/>
          <w:sz w:val="22"/>
          <w:szCs w:val="22"/>
        </w:rPr>
        <w:t>,</w:t>
      </w:r>
      <w:ins w:id="11" w:author="Ramon Nahkur - SOM" w:date="2025-10-03T15:00:00Z" w16du:dateUtc="2025-10-03T12:00:00Z">
        <w:r w:rsidR="00D67069">
          <w:rPr>
            <w:rFonts w:ascii="Arial" w:hAnsi="Arial" w:cs="Arial"/>
            <w:noProof/>
            <w:sz w:val="22"/>
            <w:szCs w:val="22"/>
          </w:rPr>
          <w:t xml:space="preserve"> nt ventilatsioonisüsteemi</w:t>
        </w:r>
      </w:ins>
      <w:ins w:id="12" w:author="Ramon Nahkur - SOM" w:date="2025-10-03T15:00:00Z">
        <w:r w:rsidR="00D67069" w:rsidRPr="00D67069">
          <w:rPr>
            <w:rFonts w:ascii="Arial" w:hAnsi="Arial" w:cs="Arial"/>
            <w:noProof/>
            <w:sz w:val="22"/>
            <w:szCs w:val="22"/>
          </w:rPr>
          <w:t xml:space="preserve"> maksimaalse võimaliku koormuse korral, võib see anda tegelikust kasutusest oluliselt</w:t>
        </w:r>
      </w:ins>
      <w:ins w:id="13" w:author="Ramon Nahkur - SOM" w:date="2025-10-03T15:00:00Z" w16du:dateUtc="2025-10-03T12:00:00Z">
        <w:r w:rsidR="00D67069">
          <w:rPr>
            <w:rFonts w:ascii="Arial" w:hAnsi="Arial" w:cs="Arial"/>
            <w:noProof/>
            <w:sz w:val="22"/>
            <w:szCs w:val="22"/>
          </w:rPr>
          <w:t xml:space="preserve"> teistsuguse tulemuse</w:t>
        </w:r>
      </w:ins>
      <w:ins w:id="14" w:author="Ramon Nahkur - SOM" w:date="2025-10-03T15:00:00Z">
        <w:r w:rsidR="00D67069" w:rsidRPr="00D67069">
          <w:rPr>
            <w:rFonts w:ascii="Arial" w:hAnsi="Arial" w:cs="Arial"/>
            <w:noProof/>
            <w:sz w:val="22"/>
            <w:szCs w:val="22"/>
          </w:rPr>
          <w:t>. Seetõttu on põhjendatud hinnata mürataset nominaalsel ehk arvutuslikul õhuvooluhulgal, mis kajastab projekteeritud ja pidevat töörežiimi.</w:t>
        </w:r>
      </w:ins>
      <w:ins w:id="15" w:author="Ramon Nahkur - SOM" w:date="2025-10-03T15:01:00Z" w16du:dateUtc="2025-10-03T12:01:00Z">
        <w:r w:rsidR="00281210">
          <w:rPr>
            <w:rFonts w:ascii="Arial" w:hAnsi="Arial" w:cs="Arial"/>
            <w:noProof/>
            <w:sz w:val="22"/>
            <w:szCs w:val="22"/>
          </w:rPr>
          <w:t xml:space="preserve"> </w:t>
        </w:r>
      </w:ins>
      <w:ins w:id="16" w:author="Ramon Nahkur - SOM" w:date="2025-10-03T15:02:00Z" w16du:dateUtc="2025-10-03T12:02:00Z">
        <w:r w:rsidR="00281210">
          <w:rPr>
            <w:rFonts w:ascii="Arial" w:hAnsi="Arial" w:cs="Arial"/>
            <w:noProof/>
            <w:sz w:val="22"/>
            <w:szCs w:val="22"/>
          </w:rPr>
          <w:t xml:space="preserve">Selline lähenemine </w:t>
        </w:r>
        <w:r w:rsidR="00281210" w:rsidRPr="00281210">
          <w:rPr>
            <w:rFonts w:ascii="Arial" w:hAnsi="Arial" w:cs="Arial"/>
            <w:noProof/>
            <w:sz w:val="22"/>
            <w:szCs w:val="22"/>
          </w:rPr>
          <w:t>väldib üleliia konservatiivseid lahendusi,</w:t>
        </w:r>
        <w:r w:rsidR="00281210">
          <w:rPr>
            <w:rFonts w:ascii="Arial" w:hAnsi="Arial" w:cs="Arial"/>
            <w:noProof/>
            <w:sz w:val="22"/>
            <w:szCs w:val="22"/>
          </w:rPr>
          <w:t xml:space="preserve"> </w:t>
        </w:r>
        <w:r w:rsidR="00281210" w:rsidRPr="00281210">
          <w:rPr>
            <w:rFonts w:ascii="Arial" w:hAnsi="Arial" w:cs="Arial"/>
            <w:noProof/>
            <w:sz w:val="22"/>
            <w:szCs w:val="22"/>
          </w:rPr>
          <w:t>võimaldab kasutada energiatõhusaid reguleeritavaid süsteeme</w:t>
        </w:r>
        <w:r w:rsidR="00281210">
          <w:rPr>
            <w:rFonts w:ascii="Arial" w:hAnsi="Arial" w:cs="Arial"/>
            <w:noProof/>
            <w:sz w:val="22"/>
            <w:szCs w:val="22"/>
          </w:rPr>
          <w:t xml:space="preserve"> ning ühtlasi </w:t>
        </w:r>
        <w:r w:rsidR="00281210" w:rsidRPr="00281210">
          <w:rPr>
            <w:rFonts w:ascii="Arial" w:hAnsi="Arial" w:cs="Arial"/>
            <w:noProof/>
            <w:sz w:val="22"/>
            <w:szCs w:val="22"/>
          </w:rPr>
          <w:t>jätab kehtima tervisekaitseliselt olulise piiri igapäevase kasutuse jaoks.</w:t>
        </w:r>
      </w:ins>
      <w:ins w:id="17" w:author="Ramon Nahkur - SOM" w:date="2025-10-03T14:54:00Z" w16du:dateUtc="2025-10-03T11:54:00Z">
        <w:r w:rsidR="00D67069">
          <w:rPr>
            <w:rFonts w:ascii="Arial" w:hAnsi="Arial" w:cs="Arial"/>
            <w:noProof/>
            <w:sz w:val="22"/>
            <w:szCs w:val="22"/>
          </w:rPr>
          <w:t xml:space="preserve"> </w:t>
        </w:r>
      </w:ins>
      <w:del w:id="18" w:author="Ramon Nahkur - SOM" w:date="2025-10-03T15:01:00Z" w16du:dateUtc="2025-10-03T12:01:00Z">
        <w:r w:rsidR="003A638F" w:rsidDel="00D67069">
          <w:rPr>
            <w:rFonts w:ascii="Arial" w:hAnsi="Arial" w:cs="Arial"/>
            <w:noProof/>
            <w:sz w:val="22"/>
            <w:szCs w:val="22"/>
          </w:rPr>
          <w:delText xml:space="preserve"> </w:delText>
        </w:r>
      </w:del>
      <w:r w:rsidR="003A638F">
        <w:rPr>
          <w:rFonts w:ascii="Arial" w:hAnsi="Arial" w:cs="Arial"/>
          <w:noProof/>
          <w:sz w:val="22"/>
          <w:szCs w:val="22"/>
        </w:rPr>
        <w:t>Määrus</w:t>
      </w:r>
      <w:r w:rsidR="00C74CC4">
        <w:rPr>
          <w:rFonts w:ascii="Arial" w:hAnsi="Arial" w:cs="Arial"/>
          <w:noProof/>
          <w:sz w:val="22"/>
          <w:szCs w:val="22"/>
        </w:rPr>
        <w:t xml:space="preserve"> ei kehtesta nõudeid nende seadmete </w:t>
      </w:r>
      <w:r w:rsidR="003B10C8">
        <w:rPr>
          <w:rFonts w:ascii="Arial" w:hAnsi="Arial" w:cs="Arial"/>
          <w:noProof/>
          <w:sz w:val="22"/>
          <w:szCs w:val="22"/>
        </w:rPr>
        <w:t>kohta</w:t>
      </w:r>
      <w:r w:rsidR="00CD1607">
        <w:rPr>
          <w:rFonts w:ascii="Arial" w:hAnsi="Arial" w:cs="Arial"/>
          <w:noProof/>
          <w:sz w:val="22"/>
          <w:szCs w:val="22"/>
        </w:rPr>
        <w:t>, mida lõppkasutaja saa</w:t>
      </w:r>
      <w:r w:rsidR="00470405">
        <w:rPr>
          <w:rFonts w:ascii="Arial" w:hAnsi="Arial" w:cs="Arial"/>
          <w:noProof/>
          <w:sz w:val="22"/>
          <w:szCs w:val="22"/>
        </w:rPr>
        <w:t>b</w:t>
      </w:r>
      <w:r w:rsidR="00CD1607">
        <w:rPr>
          <w:rFonts w:ascii="Arial" w:hAnsi="Arial" w:cs="Arial"/>
          <w:noProof/>
          <w:sz w:val="22"/>
          <w:szCs w:val="22"/>
        </w:rPr>
        <w:t xml:space="preserve"> ise</w:t>
      </w:r>
      <w:r w:rsidR="00D23078">
        <w:rPr>
          <w:rFonts w:ascii="Arial" w:hAnsi="Arial" w:cs="Arial"/>
          <w:noProof/>
          <w:sz w:val="22"/>
          <w:szCs w:val="22"/>
        </w:rPr>
        <w:t xml:space="preserve"> oma elamus</w:t>
      </w:r>
      <w:r w:rsidR="00CD1607">
        <w:rPr>
          <w:rFonts w:ascii="Arial" w:hAnsi="Arial" w:cs="Arial"/>
          <w:noProof/>
          <w:sz w:val="22"/>
          <w:szCs w:val="22"/>
        </w:rPr>
        <w:t xml:space="preserve"> juhtida</w:t>
      </w:r>
      <w:r w:rsidR="00C74CC4">
        <w:rPr>
          <w:rFonts w:ascii="Arial" w:hAnsi="Arial" w:cs="Arial"/>
          <w:noProof/>
          <w:sz w:val="22"/>
          <w:szCs w:val="22"/>
        </w:rPr>
        <w:t xml:space="preserve"> (nt köögikubu, köögi või vannitoa segisti</w:t>
      </w:r>
      <w:r w:rsidR="00470405">
        <w:rPr>
          <w:rFonts w:ascii="Arial" w:hAnsi="Arial" w:cs="Arial"/>
          <w:noProof/>
          <w:sz w:val="22"/>
          <w:szCs w:val="22"/>
        </w:rPr>
        <w:t xml:space="preserve"> jm kasutaja poolt reguleeritavad seadmed)</w:t>
      </w:r>
      <w:r w:rsidR="00CD1607">
        <w:rPr>
          <w:rFonts w:ascii="Arial" w:hAnsi="Arial" w:cs="Arial"/>
          <w:noProof/>
          <w:sz w:val="22"/>
          <w:szCs w:val="22"/>
        </w:rPr>
        <w:t>.</w:t>
      </w:r>
      <w:ins w:id="19" w:author="Ramon Nahkur - SOM" w:date="2025-10-03T14:49:00Z" w16du:dateUtc="2025-10-03T11:49:00Z">
        <w:r w:rsidR="00476A36">
          <w:rPr>
            <w:rFonts w:ascii="Arial" w:hAnsi="Arial" w:cs="Arial"/>
            <w:noProof/>
            <w:sz w:val="22"/>
            <w:szCs w:val="22"/>
          </w:rPr>
          <w:t xml:space="preserve"> Eelnimetatud tingimus on sõnastatud määruse lisas 1.</w:t>
        </w:r>
      </w:ins>
    </w:p>
    <w:p w14:paraId="059143ED" w14:textId="77777777" w:rsidR="000033A4" w:rsidRPr="00334114" w:rsidRDefault="000033A4" w:rsidP="008E5173">
      <w:pPr>
        <w:jc w:val="both"/>
        <w:rPr>
          <w:rFonts w:ascii="Arial" w:hAnsi="Arial" w:cs="Arial"/>
          <w:noProof/>
          <w:sz w:val="22"/>
          <w:szCs w:val="22"/>
        </w:rPr>
      </w:pPr>
    </w:p>
    <w:p w14:paraId="668E4401" w14:textId="7AD3C489" w:rsidR="000033A4" w:rsidRPr="00334114" w:rsidRDefault="000033A4" w:rsidP="008E5173">
      <w:pPr>
        <w:jc w:val="both"/>
        <w:rPr>
          <w:rFonts w:ascii="Arial" w:hAnsi="Arial" w:cs="Arial"/>
          <w:noProof/>
          <w:sz w:val="22"/>
          <w:szCs w:val="22"/>
        </w:rPr>
      </w:pPr>
      <w:commentRangeStart w:id="20"/>
      <w:r w:rsidRPr="00334114">
        <w:rPr>
          <w:rFonts w:ascii="Arial" w:hAnsi="Arial" w:cs="Arial"/>
          <w:noProof/>
          <w:sz w:val="22"/>
          <w:szCs w:val="22"/>
        </w:rPr>
        <w:t xml:space="preserve">WHO suunised müra kohta siseruumides soovitavad näiteks, et: </w:t>
      </w:r>
      <w:commentRangeEnd w:id="20"/>
      <w:r w:rsidR="00626B19">
        <w:rPr>
          <w:rStyle w:val="CommentReference"/>
        </w:rPr>
        <w:commentReference w:id="20"/>
      </w:r>
    </w:p>
    <w:p w14:paraId="6142C8D8" w14:textId="45575D84" w:rsidR="000033A4" w:rsidRPr="002D6531" w:rsidRDefault="000033A4" w:rsidP="004F2A49">
      <w:pPr>
        <w:pStyle w:val="ListParagraph"/>
        <w:numPr>
          <w:ilvl w:val="0"/>
          <w:numId w:val="2"/>
        </w:numPr>
        <w:spacing w:after="0" w:line="240" w:lineRule="auto"/>
        <w:ind w:left="360"/>
        <w:jc w:val="both"/>
        <w:rPr>
          <w:rFonts w:ascii="Arial" w:hAnsi="Arial" w:cs="Arial"/>
          <w:noProof/>
        </w:rPr>
      </w:pPr>
      <w:r w:rsidRPr="002D6531">
        <w:rPr>
          <w:rFonts w:ascii="Arial" w:hAnsi="Arial" w:cs="Arial"/>
          <w:noProof/>
        </w:rPr>
        <w:t>magamistubade</w:t>
      </w:r>
      <w:r w:rsidR="006C64FC" w:rsidRPr="002D6531">
        <w:rPr>
          <w:rFonts w:ascii="Arial" w:hAnsi="Arial" w:cs="Arial"/>
          <w:noProof/>
        </w:rPr>
        <w:t>s</w:t>
      </w:r>
      <w:r w:rsidRPr="002D6531">
        <w:rPr>
          <w:rFonts w:ascii="Arial" w:hAnsi="Arial" w:cs="Arial"/>
          <w:noProof/>
        </w:rPr>
        <w:t>s</w:t>
      </w:r>
      <w:r w:rsidR="006C64FC" w:rsidRPr="002D6531">
        <w:rPr>
          <w:rFonts w:ascii="Arial" w:hAnsi="Arial" w:cs="Arial"/>
          <w:noProof/>
        </w:rPr>
        <w:t>e kostuv liiklusmüra</w:t>
      </w:r>
      <w:r w:rsidRPr="002D6531">
        <w:rPr>
          <w:rFonts w:ascii="Arial" w:hAnsi="Arial" w:cs="Arial"/>
          <w:noProof/>
        </w:rPr>
        <w:t xml:space="preserve"> ei tohiks öösel ületada 30 dB (</w:t>
      </w:r>
      <w:commentRangeStart w:id="21"/>
      <w:r w:rsidRPr="002D6531">
        <w:rPr>
          <w:rFonts w:ascii="Arial" w:hAnsi="Arial" w:cs="Arial"/>
          <w:noProof/>
        </w:rPr>
        <w:t>LpA,eq</w:t>
      </w:r>
      <w:commentRangeEnd w:id="21"/>
      <w:r w:rsidR="00AB370C">
        <w:rPr>
          <w:rStyle w:val="CommentReference"/>
          <w:rFonts w:ascii="Times New Roman" w:hAnsi="Times New Roman"/>
        </w:rPr>
        <w:commentReference w:id="21"/>
      </w:r>
      <w:r w:rsidRPr="002D6531">
        <w:rPr>
          <w:rFonts w:ascii="Arial" w:hAnsi="Arial" w:cs="Arial"/>
          <w:noProof/>
        </w:rPr>
        <w:t>) ning maksimaalne müratase ei tohiks ületada 45 dB (LpA,max);</w:t>
      </w:r>
    </w:p>
    <w:p w14:paraId="24393DAE" w14:textId="28188E4C" w:rsidR="000033A4" w:rsidRPr="00334114" w:rsidRDefault="000033A4" w:rsidP="004F2A49">
      <w:pPr>
        <w:pStyle w:val="ListParagraph"/>
        <w:numPr>
          <w:ilvl w:val="0"/>
          <w:numId w:val="2"/>
        </w:numPr>
        <w:spacing w:after="0" w:line="240" w:lineRule="auto"/>
        <w:ind w:left="360"/>
        <w:jc w:val="both"/>
        <w:rPr>
          <w:rFonts w:ascii="Arial" w:hAnsi="Arial" w:cs="Arial"/>
          <w:noProof/>
        </w:rPr>
      </w:pPr>
      <w:r w:rsidRPr="00334114">
        <w:rPr>
          <w:rFonts w:ascii="Arial" w:hAnsi="Arial" w:cs="Arial"/>
          <w:noProof/>
        </w:rPr>
        <w:t xml:space="preserve">eluruumides, koolides ja lasteasutustes ei tohiks müratase häirida keskendumist, kuulmist ega kõnest arusaamist – soovitatav tase on </w:t>
      </w:r>
      <w:commentRangeStart w:id="22"/>
      <w:r w:rsidRPr="00334114">
        <w:rPr>
          <w:rFonts w:ascii="Arial" w:hAnsi="Arial" w:cs="Arial"/>
          <w:noProof/>
        </w:rPr>
        <w:t xml:space="preserve">35 dB </w:t>
      </w:r>
      <w:commentRangeEnd w:id="22"/>
      <w:r w:rsidR="00435455">
        <w:rPr>
          <w:rStyle w:val="CommentReference"/>
          <w:rFonts w:ascii="Times New Roman" w:hAnsi="Times New Roman"/>
        </w:rPr>
        <w:commentReference w:id="22"/>
      </w:r>
      <w:r w:rsidRPr="00334114">
        <w:rPr>
          <w:rFonts w:ascii="Arial" w:hAnsi="Arial" w:cs="Arial"/>
          <w:noProof/>
        </w:rPr>
        <w:t>või vähem.</w:t>
      </w:r>
    </w:p>
    <w:p w14:paraId="01E139D7" w14:textId="77777777" w:rsidR="008E5173" w:rsidRPr="00334114" w:rsidRDefault="008E5173" w:rsidP="008E5173">
      <w:pPr>
        <w:jc w:val="both"/>
        <w:rPr>
          <w:rFonts w:ascii="Arial" w:hAnsi="Arial" w:cs="Arial"/>
          <w:noProof/>
          <w:sz w:val="22"/>
          <w:szCs w:val="22"/>
        </w:rPr>
      </w:pPr>
    </w:p>
    <w:p w14:paraId="2FB48A86" w14:textId="4388D9C2" w:rsidR="000033A4" w:rsidRPr="00334114" w:rsidRDefault="00F55732" w:rsidP="008E5173">
      <w:pPr>
        <w:jc w:val="both"/>
        <w:rPr>
          <w:rFonts w:ascii="Arial" w:hAnsi="Arial" w:cs="Arial"/>
          <w:noProof/>
          <w:sz w:val="22"/>
          <w:szCs w:val="22"/>
        </w:rPr>
      </w:pPr>
      <w:r>
        <w:rPr>
          <w:rFonts w:ascii="Arial" w:hAnsi="Arial" w:cs="Arial"/>
          <w:noProof/>
          <w:sz w:val="22"/>
          <w:szCs w:val="22"/>
        </w:rPr>
        <w:t>Määruse</w:t>
      </w:r>
      <w:r w:rsidR="000033A4" w:rsidRPr="00334114">
        <w:rPr>
          <w:rFonts w:ascii="Arial" w:hAnsi="Arial" w:cs="Arial"/>
          <w:noProof/>
          <w:sz w:val="22"/>
          <w:szCs w:val="22"/>
        </w:rPr>
        <w:t xml:space="preserve"> lisa 1 tabelites </w:t>
      </w:r>
      <w:r w:rsidR="008E5173" w:rsidRPr="00334114">
        <w:rPr>
          <w:rFonts w:ascii="Arial" w:hAnsi="Arial" w:cs="Arial"/>
          <w:noProof/>
          <w:sz w:val="22"/>
          <w:szCs w:val="22"/>
        </w:rPr>
        <w:t>sätestatud</w:t>
      </w:r>
      <w:r w:rsidR="000033A4" w:rsidRPr="00334114">
        <w:rPr>
          <w:rFonts w:ascii="Arial" w:hAnsi="Arial" w:cs="Arial"/>
          <w:noProof/>
          <w:sz w:val="22"/>
          <w:szCs w:val="22"/>
        </w:rPr>
        <w:t xml:space="preserve"> liiklus</w:t>
      </w:r>
      <w:r w:rsidR="004232BF">
        <w:rPr>
          <w:rFonts w:ascii="Arial" w:hAnsi="Arial" w:cs="Arial"/>
          <w:noProof/>
          <w:sz w:val="22"/>
          <w:szCs w:val="22"/>
        </w:rPr>
        <w:t>müra ning</w:t>
      </w:r>
      <w:r w:rsidR="000033A4" w:rsidRPr="00334114">
        <w:rPr>
          <w:rFonts w:ascii="Arial" w:hAnsi="Arial" w:cs="Arial"/>
          <w:noProof/>
          <w:sz w:val="22"/>
          <w:szCs w:val="22"/>
        </w:rPr>
        <w:t xml:space="preserve"> tehnos</w:t>
      </w:r>
      <w:r w:rsidR="00595244">
        <w:rPr>
          <w:rFonts w:ascii="Arial" w:hAnsi="Arial" w:cs="Arial"/>
          <w:noProof/>
          <w:sz w:val="22"/>
          <w:szCs w:val="22"/>
        </w:rPr>
        <w:t>üsteemide ja -s</w:t>
      </w:r>
      <w:r w:rsidR="000033A4" w:rsidRPr="00334114">
        <w:rPr>
          <w:rFonts w:ascii="Arial" w:hAnsi="Arial" w:cs="Arial"/>
          <w:noProof/>
          <w:sz w:val="22"/>
          <w:szCs w:val="22"/>
        </w:rPr>
        <w:t>eadmete müra piirtasemed on kooskõlas eelnimetatud WHO soovitustega, arvestades samas praktikas saavutatavaid väärtusi olemasolevates ja uutes hoonetes. Piirtasemed on määrat</w:t>
      </w:r>
      <w:r w:rsidR="00756549" w:rsidRPr="00334114">
        <w:rPr>
          <w:rFonts w:ascii="Arial" w:hAnsi="Arial" w:cs="Arial"/>
          <w:noProof/>
          <w:sz w:val="22"/>
          <w:szCs w:val="22"/>
        </w:rPr>
        <w:t>ud</w:t>
      </w:r>
      <w:r w:rsidR="000033A4" w:rsidRPr="00334114">
        <w:rPr>
          <w:rFonts w:ascii="Arial" w:hAnsi="Arial" w:cs="Arial"/>
          <w:noProof/>
          <w:sz w:val="22"/>
          <w:szCs w:val="22"/>
        </w:rPr>
        <w:t xml:space="preserve"> nii, et need oleksid tervisekaitse</w:t>
      </w:r>
      <w:r w:rsidR="00756549" w:rsidRPr="00334114">
        <w:rPr>
          <w:rFonts w:ascii="Arial" w:hAnsi="Arial" w:cs="Arial"/>
          <w:noProof/>
          <w:sz w:val="22"/>
          <w:szCs w:val="22"/>
        </w:rPr>
        <w:t xml:space="preserve"> seisukohast</w:t>
      </w:r>
      <w:r w:rsidR="000033A4" w:rsidRPr="00334114">
        <w:rPr>
          <w:rFonts w:ascii="Arial" w:hAnsi="Arial" w:cs="Arial"/>
          <w:noProof/>
          <w:sz w:val="22"/>
          <w:szCs w:val="22"/>
        </w:rPr>
        <w:t xml:space="preserve"> piisavad, kuid samal ajal ehituslikult ja kulude mõttes mõistlikult saavutatavad. Näiteks </w:t>
      </w:r>
      <w:r w:rsidR="003E3DF9" w:rsidRPr="00334114">
        <w:rPr>
          <w:rFonts w:ascii="Arial" w:hAnsi="Arial" w:cs="Arial"/>
          <w:noProof/>
          <w:sz w:val="22"/>
          <w:szCs w:val="22"/>
        </w:rPr>
        <w:t xml:space="preserve">kehtivad </w:t>
      </w:r>
      <w:r w:rsidR="00E424F1">
        <w:rPr>
          <w:rFonts w:ascii="Arial" w:hAnsi="Arial" w:cs="Arial"/>
          <w:noProof/>
          <w:sz w:val="22"/>
          <w:szCs w:val="22"/>
        </w:rPr>
        <w:t>rangemad</w:t>
      </w:r>
      <w:r w:rsidR="000033A4" w:rsidRPr="00334114">
        <w:rPr>
          <w:rFonts w:ascii="Arial" w:hAnsi="Arial" w:cs="Arial"/>
          <w:noProof/>
          <w:sz w:val="22"/>
          <w:szCs w:val="22"/>
        </w:rPr>
        <w:t xml:space="preserve"> piirtasemed uute hoonete puhul, kus on realistlik arvestad</w:t>
      </w:r>
      <w:r w:rsidR="000033A4" w:rsidRPr="00B203C5">
        <w:rPr>
          <w:rFonts w:ascii="Arial" w:hAnsi="Arial" w:cs="Arial"/>
          <w:noProof/>
          <w:sz w:val="22"/>
          <w:szCs w:val="22"/>
        </w:rPr>
        <w:t>a mürakaitsega projekteerimisetapis.</w:t>
      </w:r>
      <w:r w:rsidR="000033A4" w:rsidRPr="00334114">
        <w:rPr>
          <w:rFonts w:ascii="Arial" w:hAnsi="Arial" w:cs="Arial"/>
          <w:noProof/>
          <w:sz w:val="22"/>
          <w:szCs w:val="22"/>
        </w:rPr>
        <w:t xml:space="preserve"> Olemasolevatele hoone</w:t>
      </w:r>
      <w:r w:rsidR="00DC369E">
        <w:rPr>
          <w:rFonts w:ascii="Arial" w:hAnsi="Arial" w:cs="Arial"/>
          <w:noProof/>
          <w:sz w:val="22"/>
          <w:szCs w:val="22"/>
        </w:rPr>
        <w:t xml:space="preserve">te (enne määruse jõustumist </w:t>
      </w:r>
      <w:r w:rsidR="00402696">
        <w:rPr>
          <w:rFonts w:ascii="Arial" w:hAnsi="Arial" w:cs="Arial"/>
          <w:noProof/>
          <w:sz w:val="22"/>
          <w:szCs w:val="22"/>
        </w:rPr>
        <w:t xml:space="preserve">projekteeritud ja </w:t>
      </w:r>
      <w:r w:rsidR="00DC369E">
        <w:rPr>
          <w:rFonts w:ascii="Arial" w:hAnsi="Arial" w:cs="Arial"/>
          <w:noProof/>
          <w:sz w:val="22"/>
          <w:szCs w:val="22"/>
        </w:rPr>
        <w:t xml:space="preserve">ehitatud) vastavuse hindamisel tuleb aluseks võtta </w:t>
      </w:r>
      <w:r w:rsidR="000033A4" w:rsidRPr="00334114">
        <w:rPr>
          <w:rFonts w:ascii="Arial" w:hAnsi="Arial" w:cs="Arial"/>
          <w:noProof/>
          <w:sz w:val="22"/>
          <w:szCs w:val="22"/>
        </w:rPr>
        <w:t>mõnevõrra leebemad nõuded</w:t>
      </w:r>
      <w:r w:rsidR="00921CF6">
        <w:rPr>
          <w:rFonts w:ascii="Arial" w:hAnsi="Arial" w:cs="Arial"/>
          <w:noProof/>
          <w:sz w:val="22"/>
          <w:szCs w:val="22"/>
        </w:rPr>
        <w:t xml:space="preserve"> määruses</w:t>
      </w:r>
      <w:r w:rsidR="008722F7">
        <w:rPr>
          <w:rFonts w:ascii="Arial" w:hAnsi="Arial" w:cs="Arial"/>
          <w:noProof/>
          <w:sz w:val="22"/>
          <w:szCs w:val="22"/>
        </w:rPr>
        <w:t>t</w:t>
      </w:r>
      <w:r w:rsidR="00921CF6">
        <w:rPr>
          <w:rFonts w:ascii="Arial" w:hAnsi="Arial" w:cs="Arial"/>
          <w:noProof/>
          <w:sz w:val="22"/>
          <w:szCs w:val="22"/>
        </w:rPr>
        <w:t xml:space="preserve"> nr 42</w:t>
      </w:r>
      <w:r w:rsidR="000033A4" w:rsidRPr="00334114">
        <w:rPr>
          <w:rFonts w:ascii="Arial" w:hAnsi="Arial" w:cs="Arial"/>
          <w:noProof/>
          <w:sz w:val="22"/>
          <w:szCs w:val="22"/>
        </w:rPr>
        <w:t xml:space="preserve">, sest tihti pole nendes </w:t>
      </w:r>
      <w:r w:rsidR="00E424F1">
        <w:rPr>
          <w:rFonts w:ascii="Arial" w:hAnsi="Arial" w:cs="Arial"/>
          <w:noProof/>
          <w:sz w:val="22"/>
          <w:szCs w:val="22"/>
        </w:rPr>
        <w:t>rangemate</w:t>
      </w:r>
      <w:r w:rsidR="000033A4" w:rsidRPr="00334114">
        <w:rPr>
          <w:rFonts w:ascii="Arial" w:hAnsi="Arial" w:cs="Arial"/>
          <w:noProof/>
          <w:sz w:val="22"/>
          <w:szCs w:val="22"/>
        </w:rPr>
        <w:t xml:space="preserve"> </w:t>
      </w:r>
      <w:r w:rsidR="009C5E70" w:rsidRPr="00334114">
        <w:rPr>
          <w:rFonts w:ascii="Arial" w:hAnsi="Arial" w:cs="Arial"/>
          <w:noProof/>
          <w:sz w:val="22"/>
          <w:szCs w:val="22"/>
        </w:rPr>
        <w:t>piirtasemete</w:t>
      </w:r>
      <w:r w:rsidR="000033A4" w:rsidRPr="00334114">
        <w:rPr>
          <w:rFonts w:ascii="Arial" w:hAnsi="Arial" w:cs="Arial"/>
          <w:noProof/>
          <w:sz w:val="22"/>
          <w:szCs w:val="22"/>
        </w:rPr>
        <w:t xml:space="preserve"> tagamine ilma suurema ümberehituseta</w:t>
      </w:r>
      <w:r w:rsidR="00D411A2" w:rsidRPr="00334114">
        <w:rPr>
          <w:rFonts w:ascii="Arial" w:hAnsi="Arial" w:cs="Arial"/>
          <w:noProof/>
          <w:sz w:val="22"/>
          <w:szCs w:val="22"/>
        </w:rPr>
        <w:t xml:space="preserve"> võimalik</w:t>
      </w:r>
      <w:r w:rsidR="00DC369E">
        <w:rPr>
          <w:rFonts w:ascii="Arial" w:hAnsi="Arial" w:cs="Arial"/>
          <w:noProof/>
          <w:sz w:val="22"/>
          <w:szCs w:val="22"/>
        </w:rPr>
        <w:t xml:space="preserve"> ja tagasiulatuvalt ei saa ka kehtestada rangemaid norme</w:t>
      </w:r>
      <w:r w:rsidR="000033A4" w:rsidRPr="00334114">
        <w:rPr>
          <w:rFonts w:ascii="Arial" w:hAnsi="Arial" w:cs="Arial"/>
          <w:noProof/>
          <w:sz w:val="22"/>
          <w:szCs w:val="22"/>
        </w:rPr>
        <w:t>.</w:t>
      </w:r>
    </w:p>
    <w:p w14:paraId="3C3305BB" w14:textId="77777777" w:rsidR="000033A4" w:rsidRPr="00334114" w:rsidRDefault="000033A4" w:rsidP="008E5173">
      <w:pPr>
        <w:jc w:val="both"/>
        <w:rPr>
          <w:rFonts w:ascii="Arial" w:hAnsi="Arial" w:cs="Arial"/>
          <w:noProof/>
          <w:sz w:val="22"/>
          <w:szCs w:val="22"/>
        </w:rPr>
      </w:pPr>
    </w:p>
    <w:p w14:paraId="46B682D2" w14:textId="1E878383" w:rsidR="00252EC4" w:rsidRDefault="000033A4" w:rsidP="008E5173">
      <w:pPr>
        <w:jc w:val="both"/>
        <w:rPr>
          <w:rFonts w:ascii="Arial" w:hAnsi="Arial" w:cs="Arial"/>
          <w:noProof/>
          <w:sz w:val="22"/>
          <w:szCs w:val="22"/>
        </w:rPr>
      </w:pPr>
      <w:r w:rsidRPr="00334114">
        <w:rPr>
          <w:rFonts w:ascii="Arial" w:hAnsi="Arial" w:cs="Arial"/>
          <w:noProof/>
          <w:sz w:val="22"/>
          <w:szCs w:val="22"/>
        </w:rPr>
        <w:t>Lisaks on piirtaseme</w:t>
      </w:r>
      <w:r w:rsidR="00D411A2" w:rsidRPr="00334114">
        <w:rPr>
          <w:rFonts w:ascii="Arial" w:hAnsi="Arial" w:cs="Arial"/>
          <w:noProof/>
          <w:sz w:val="22"/>
          <w:szCs w:val="22"/>
        </w:rPr>
        <w:t>i</w:t>
      </w:r>
      <w:r w:rsidRPr="00334114">
        <w:rPr>
          <w:rFonts w:ascii="Arial" w:hAnsi="Arial" w:cs="Arial"/>
          <w:noProof/>
          <w:sz w:val="22"/>
          <w:szCs w:val="22"/>
        </w:rPr>
        <w:t>d sihipäraselt kohaldatud ainult</w:t>
      </w:r>
      <w:r w:rsidR="001B39C6">
        <w:rPr>
          <w:rFonts w:ascii="Arial" w:hAnsi="Arial" w:cs="Arial"/>
          <w:noProof/>
          <w:sz w:val="22"/>
          <w:szCs w:val="22"/>
        </w:rPr>
        <w:t xml:space="preserve"> hoonetele ja</w:t>
      </w:r>
      <w:r w:rsidRPr="00334114">
        <w:rPr>
          <w:rFonts w:ascii="Arial" w:hAnsi="Arial" w:cs="Arial"/>
          <w:noProof/>
          <w:sz w:val="22"/>
          <w:szCs w:val="22"/>
        </w:rPr>
        <w:t xml:space="preserve"> ruumidele, kus müra võib mõjutada inimese und, keskendumist või taastumist</w:t>
      </w:r>
      <w:r w:rsidR="00220569">
        <w:rPr>
          <w:rFonts w:ascii="Arial" w:hAnsi="Arial" w:cs="Arial"/>
          <w:noProof/>
          <w:sz w:val="22"/>
          <w:szCs w:val="22"/>
        </w:rPr>
        <w:t>.</w:t>
      </w:r>
      <w:r w:rsidR="001B39C6">
        <w:rPr>
          <w:rFonts w:ascii="Arial" w:hAnsi="Arial" w:cs="Arial"/>
          <w:noProof/>
          <w:sz w:val="22"/>
          <w:szCs w:val="22"/>
        </w:rPr>
        <w:t xml:space="preserve"> </w:t>
      </w:r>
      <w:r w:rsidR="001B39C6" w:rsidRPr="00334114">
        <w:rPr>
          <w:rFonts w:ascii="Arial" w:hAnsi="Arial" w:cs="Arial"/>
          <w:noProof/>
          <w:sz w:val="22"/>
          <w:szCs w:val="22"/>
        </w:rPr>
        <w:t>See lähenemisviis tagab</w:t>
      </w:r>
      <w:r w:rsidR="0008464D">
        <w:rPr>
          <w:rFonts w:ascii="Arial" w:hAnsi="Arial" w:cs="Arial"/>
          <w:noProof/>
          <w:sz w:val="22"/>
          <w:szCs w:val="22"/>
        </w:rPr>
        <w:t xml:space="preserve"> ka</w:t>
      </w:r>
      <w:r w:rsidR="001B39C6" w:rsidRPr="00334114">
        <w:rPr>
          <w:rFonts w:ascii="Arial" w:hAnsi="Arial" w:cs="Arial"/>
          <w:noProof/>
          <w:sz w:val="22"/>
          <w:szCs w:val="22"/>
        </w:rPr>
        <w:t>, et piirnormid kaitsevad kõige tundlikumaid sihtrühmi (lapsed, haiged, eakad, puudega inimesed).</w:t>
      </w:r>
      <w:r w:rsidR="001B39C6">
        <w:rPr>
          <w:rFonts w:ascii="Arial" w:hAnsi="Arial" w:cs="Arial"/>
          <w:noProof/>
          <w:sz w:val="22"/>
          <w:szCs w:val="22"/>
        </w:rPr>
        <w:t xml:space="preserve"> Piirtasemeid </w:t>
      </w:r>
      <w:r w:rsidRPr="00334114">
        <w:rPr>
          <w:rFonts w:ascii="Arial" w:hAnsi="Arial" w:cs="Arial"/>
          <w:noProof/>
          <w:sz w:val="22"/>
          <w:szCs w:val="22"/>
        </w:rPr>
        <w:t>ei kohaldata</w:t>
      </w:r>
      <w:r w:rsidR="001B39C6">
        <w:rPr>
          <w:rFonts w:ascii="Arial" w:hAnsi="Arial" w:cs="Arial"/>
          <w:noProof/>
          <w:sz w:val="22"/>
          <w:szCs w:val="22"/>
        </w:rPr>
        <w:t xml:space="preserve"> näiteks</w:t>
      </w:r>
      <w:r w:rsidRPr="00334114">
        <w:rPr>
          <w:rFonts w:ascii="Arial" w:hAnsi="Arial" w:cs="Arial"/>
          <w:noProof/>
          <w:sz w:val="22"/>
          <w:szCs w:val="22"/>
        </w:rPr>
        <w:t xml:space="preserve"> büroo- või </w:t>
      </w:r>
      <w:r w:rsidR="009F346A" w:rsidRPr="00334114">
        <w:rPr>
          <w:rFonts w:ascii="Arial" w:hAnsi="Arial" w:cs="Arial"/>
          <w:noProof/>
          <w:sz w:val="22"/>
          <w:szCs w:val="22"/>
        </w:rPr>
        <w:t>ärihoonetele</w:t>
      </w:r>
      <w:r w:rsidR="00D411A2" w:rsidRPr="00334114">
        <w:rPr>
          <w:rFonts w:ascii="Arial" w:hAnsi="Arial" w:cs="Arial"/>
          <w:noProof/>
          <w:sz w:val="22"/>
          <w:szCs w:val="22"/>
        </w:rPr>
        <w:t>,</w:t>
      </w:r>
      <w:r w:rsidRPr="00334114">
        <w:rPr>
          <w:rFonts w:ascii="Arial" w:hAnsi="Arial" w:cs="Arial"/>
          <w:noProof/>
          <w:sz w:val="22"/>
          <w:szCs w:val="22"/>
        </w:rPr>
        <w:t xml:space="preserve"> </w:t>
      </w:r>
      <w:r w:rsidR="001B39C6">
        <w:rPr>
          <w:rFonts w:ascii="Arial" w:hAnsi="Arial" w:cs="Arial"/>
          <w:noProof/>
          <w:sz w:val="22"/>
          <w:szCs w:val="22"/>
        </w:rPr>
        <w:t>kus</w:t>
      </w:r>
      <w:r w:rsidRPr="00334114">
        <w:rPr>
          <w:rFonts w:ascii="Arial" w:hAnsi="Arial" w:cs="Arial"/>
          <w:noProof/>
          <w:sz w:val="22"/>
          <w:szCs w:val="22"/>
        </w:rPr>
        <w:t xml:space="preserve"> mürahäiring on </w:t>
      </w:r>
      <w:r w:rsidR="001B39C6">
        <w:rPr>
          <w:rFonts w:ascii="Arial" w:hAnsi="Arial" w:cs="Arial"/>
          <w:noProof/>
          <w:sz w:val="22"/>
          <w:szCs w:val="22"/>
        </w:rPr>
        <w:t>samuti</w:t>
      </w:r>
      <w:r w:rsidR="002E5DE4">
        <w:rPr>
          <w:rFonts w:ascii="Arial" w:hAnsi="Arial" w:cs="Arial"/>
          <w:noProof/>
          <w:sz w:val="22"/>
          <w:szCs w:val="22"/>
        </w:rPr>
        <w:t xml:space="preserve"> aktuaalne ja oluline teema lahendada</w:t>
      </w:r>
      <w:r w:rsidR="001B39C6">
        <w:rPr>
          <w:rFonts w:ascii="Arial" w:hAnsi="Arial" w:cs="Arial"/>
          <w:noProof/>
          <w:sz w:val="22"/>
          <w:szCs w:val="22"/>
        </w:rPr>
        <w:t>, kuid seal tuleb lähtuda vald</w:t>
      </w:r>
      <w:r w:rsidR="00252EC4">
        <w:rPr>
          <w:rFonts w:ascii="Arial" w:hAnsi="Arial" w:cs="Arial"/>
          <w:noProof/>
          <w:sz w:val="22"/>
          <w:szCs w:val="22"/>
        </w:rPr>
        <w:t>konna standarditest (näiteks EVS 842</w:t>
      </w:r>
      <w:r w:rsidR="008803FF">
        <w:rPr>
          <w:rFonts w:ascii="Arial" w:hAnsi="Arial" w:cs="Arial"/>
          <w:noProof/>
          <w:sz w:val="22"/>
          <w:szCs w:val="22"/>
        </w:rPr>
        <w:t>, EVS 906</w:t>
      </w:r>
      <w:r w:rsidR="007C05AF">
        <w:rPr>
          <w:rFonts w:ascii="Arial" w:hAnsi="Arial" w:cs="Arial"/>
          <w:noProof/>
          <w:sz w:val="22"/>
          <w:szCs w:val="22"/>
        </w:rPr>
        <w:t xml:space="preserve"> ja EVS-EN 16798-1)</w:t>
      </w:r>
      <w:r w:rsidRPr="00334114">
        <w:rPr>
          <w:rFonts w:ascii="Arial" w:hAnsi="Arial" w:cs="Arial"/>
          <w:noProof/>
          <w:sz w:val="22"/>
          <w:szCs w:val="22"/>
        </w:rPr>
        <w:t>.</w:t>
      </w:r>
      <w:r w:rsidR="009F5DC2">
        <w:rPr>
          <w:rFonts w:ascii="Arial" w:hAnsi="Arial" w:cs="Arial"/>
          <w:noProof/>
          <w:sz w:val="22"/>
          <w:szCs w:val="22"/>
        </w:rPr>
        <w:t xml:space="preserve"> </w:t>
      </w:r>
    </w:p>
    <w:p w14:paraId="6D9B4840" w14:textId="516C66F4" w:rsidR="000033A4" w:rsidRPr="00334114" w:rsidRDefault="000033A4" w:rsidP="008E5173">
      <w:pPr>
        <w:jc w:val="both"/>
        <w:rPr>
          <w:rFonts w:ascii="Arial" w:hAnsi="Arial" w:cs="Arial"/>
          <w:noProof/>
          <w:sz w:val="22"/>
          <w:szCs w:val="22"/>
        </w:rPr>
      </w:pPr>
      <w:r w:rsidRPr="00334114">
        <w:rPr>
          <w:rFonts w:ascii="Arial" w:hAnsi="Arial" w:cs="Arial"/>
          <w:noProof/>
          <w:sz w:val="22"/>
          <w:szCs w:val="22"/>
        </w:rPr>
        <w:t xml:space="preserve"> </w:t>
      </w:r>
    </w:p>
    <w:p w14:paraId="7C559895" w14:textId="3EE5F6D9" w:rsidR="000033A4" w:rsidRPr="00334114" w:rsidRDefault="000033A4" w:rsidP="008E5173">
      <w:pPr>
        <w:jc w:val="both"/>
        <w:rPr>
          <w:rFonts w:ascii="Arial" w:hAnsi="Arial" w:cs="Arial"/>
          <w:noProof/>
          <w:sz w:val="22"/>
          <w:szCs w:val="22"/>
        </w:rPr>
      </w:pPr>
      <w:r w:rsidRPr="00334114">
        <w:rPr>
          <w:rFonts w:ascii="Arial" w:hAnsi="Arial" w:cs="Arial"/>
          <w:noProof/>
          <w:sz w:val="22"/>
          <w:szCs w:val="22"/>
        </w:rPr>
        <w:t xml:space="preserve">Madalsageduslik müra tähendab müra, mille sagedus jääb vahemikku 20–200 hertsi (Hz). Selline müra võib olla inimesele häiriv, kuna </w:t>
      </w:r>
      <w:r w:rsidR="000639A5" w:rsidRPr="00334114">
        <w:rPr>
          <w:rFonts w:ascii="Arial" w:hAnsi="Arial" w:cs="Arial"/>
          <w:noProof/>
          <w:sz w:val="22"/>
          <w:szCs w:val="22"/>
        </w:rPr>
        <w:t>see</w:t>
      </w:r>
      <w:r w:rsidRPr="00334114">
        <w:rPr>
          <w:rFonts w:ascii="Arial" w:hAnsi="Arial" w:cs="Arial"/>
          <w:noProof/>
          <w:sz w:val="22"/>
          <w:szCs w:val="22"/>
        </w:rPr>
        <w:t xml:space="preserve"> on tajutav vibreeriva või survetunde, mitte niivõrd valjususe kaudu. Madalsageduslik müra võib põhjustada väsimust, peavalu, keskendumisraskusi ja unehäireid isegi siis, kui helirõhutase jääb alla tavapäraste piirtasemete</w:t>
      </w:r>
      <w:r w:rsidR="00A06023" w:rsidRPr="00334114">
        <w:rPr>
          <w:rFonts w:ascii="Arial" w:hAnsi="Arial" w:cs="Arial"/>
          <w:noProof/>
          <w:sz w:val="22"/>
          <w:szCs w:val="22"/>
        </w:rPr>
        <w:t>.</w:t>
      </w:r>
      <w:r w:rsidRPr="00334114">
        <w:rPr>
          <w:rFonts w:ascii="Arial" w:hAnsi="Arial" w:cs="Arial"/>
          <w:noProof/>
          <w:sz w:val="22"/>
          <w:szCs w:val="22"/>
        </w:rPr>
        <w:t xml:space="preserve"> Määruse kohaselt loetakse madalsagedusliku müra </w:t>
      </w:r>
      <w:r w:rsidR="007C4815">
        <w:rPr>
          <w:rFonts w:ascii="Arial" w:hAnsi="Arial" w:cs="Arial"/>
          <w:noProof/>
          <w:sz w:val="22"/>
          <w:szCs w:val="22"/>
        </w:rPr>
        <w:t>piir</w:t>
      </w:r>
      <w:r w:rsidRPr="00334114">
        <w:rPr>
          <w:rFonts w:ascii="Arial" w:hAnsi="Arial" w:cs="Arial"/>
          <w:noProof/>
          <w:sz w:val="22"/>
          <w:szCs w:val="22"/>
        </w:rPr>
        <w:t xml:space="preserve">tase ületatuks, kui </w:t>
      </w:r>
      <w:r w:rsidR="00907E6D" w:rsidRPr="00334114">
        <w:rPr>
          <w:rFonts w:ascii="Arial" w:hAnsi="Arial" w:cs="Arial"/>
          <w:noProof/>
          <w:sz w:val="22"/>
          <w:szCs w:val="22"/>
        </w:rPr>
        <w:t xml:space="preserve">1/3 </w:t>
      </w:r>
      <w:r w:rsidRPr="00334114">
        <w:rPr>
          <w:rFonts w:ascii="Arial" w:hAnsi="Arial" w:cs="Arial"/>
          <w:noProof/>
          <w:sz w:val="22"/>
          <w:szCs w:val="22"/>
        </w:rPr>
        <w:t xml:space="preserve">oktaavribades mõõdetud helirõhutase ületab määruse lisa 3 tabelis </w:t>
      </w:r>
      <w:r w:rsidR="00D16EBA" w:rsidRPr="00334114">
        <w:rPr>
          <w:rFonts w:ascii="Arial" w:hAnsi="Arial" w:cs="Arial"/>
          <w:noProof/>
          <w:sz w:val="22"/>
          <w:szCs w:val="22"/>
        </w:rPr>
        <w:t>sätest</w:t>
      </w:r>
      <w:r w:rsidR="006401FB" w:rsidRPr="00334114">
        <w:rPr>
          <w:rFonts w:ascii="Arial" w:hAnsi="Arial" w:cs="Arial"/>
          <w:noProof/>
          <w:sz w:val="22"/>
          <w:szCs w:val="22"/>
        </w:rPr>
        <w:t>at</w:t>
      </w:r>
      <w:r w:rsidRPr="00334114">
        <w:rPr>
          <w:rFonts w:ascii="Arial" w:hAnsi="Arial" w:cs="Arial"/>
          <w:noProof/>
          <w:sz w:val="22"/>
          <w:szCs w:val="22"/>
        </w:rPr>
        <w:t xml:space="preserve">ud väärtusi. Need sagedusribad (nt 10 Hz, 12.5 Hz, 16 Hz jne) võimaldavad müra hindamist täpsemalt kui laiemad </w:t>
      </w:r>
      <w:r w:rsidR="004B3E85" w:rsidRPr="00334114">
        <w:rPr>
          <w:rFonts w:ascii="Arial" w:hAnsi="Arial" w:cs="Arial"/>
          <w:noProof/>
          <w:sz w:val="22"/>
          <w:szCs w:val="22"/>
        </w:rPr>
        <w:t>1</w:t>
      </w:r>
      <w:r w:rsidR="006563F8" w:rsidRPr="00334114">
        <w:rPr>
          <w:rFonts w:ascii="Arial" w:hAnsi="Arial" w:cs="Arial"/>
          <w:noProof/>
          <w:sz w:val="22"/>
          <w:szCs w:val="22"/>
        </w:rPr>
        <w:t>/1</w:t>
      </w:r>
      <w:r w:rsidR="004B3E85" w:rsidRPr="00334114">
        <w:rPr>
          <w:rFonts w:ascii="Arial" w:hAnsi="Arial" w:cs="Arial"/>
          <w:noProof/>
          <w:sz w:val="22"/>
          <w:szCs w:val="22"/>
        </w:rPr>
        <w:t xml:space="preserve"> </w:t>
      </w:r>
      <w:r w:rsidRPr="00334114">
        <w:rPr>
          <w:rFonts w:ascii="Arial" w:hAnsi="Arial" w:cs="Arial"/>
          <w:noProof/>
          <w:sz w:val="22"/>
          <w:szCs w:val="22"/>
        </w:rPr>
        <w:t>oktaavribad ja annavad realistlikuma pildi müra mõjust inimesele.</w:t>
      </w:r>
    </w:p>
    <w:p w14:paraId="7ACB794C" w14:textId="77777777" w:rsidR="000033A4" w:rsidRPr="00334114" w:rsidRDefault="000033A4" w:rsidP="008E5173">
      <w:pPr>
        <w:jc w:val="both"/>
        <w:rPr>
          <w:rFonts w:ascii="Arial" w:hAnsi="Arial" w:cs="Arial"/>
          <w:noProof/>
          <w:sz w:val="22"/>
          <w:szCs w:val="22"/>
        </w:rPr>
      </w:pPr>
    </w:p>
    <w:p w14:paraId="6AF94B79" w14:textId="779E6696" w:rsidR="000033A4" w:rsidRDefault="000033A4" w:rsidP="008E5173">
      <w:pPr>
        <w:jc w:val="both"/>
        <w:rPr>
          <w:rFonts w:ascii="Arial" w:hAnsi="Arial" w:cs="Arial"/>
          <w:noProof/>
          <w:sz w:val="22"/>
          <w:szCs w:val="22"/>
        </w:rPr>
      </w:pPr>
      <w:r w:rsidRPr="00334114">
        <w:rPr>
          <w:rFonts w:ascii="Arial" w:hAnsi="Arial" w:cs="Arial"/>
          <w:noProof/>
          <w:sz w:val="22"/>
          <w:szCs w:val="22"/>
        </w:rPr>
        <w:t>Sät</w:t>
      </w:r>
      <w:r w:rsidR="0049749C">
        <w:rPr>
          <w:rFonts w:ascii="Arial" w:hAnsi="Arial" w:cs="Arial"/>
          <w:noProof/>
          <w:sz w:val="22"/>
          <w:szCs w:val="22"/>
        </w:rPr>
        <w:t>te kohaselt ei rakendata kohe piirtaseme ületamisel müra vähendamise meetmeid,</w:t>
      </w:r>
      <w:r w:rsidRPr="00334114">
        <w:rPr>
          <w:rFonts w:ascii="Arial" w:hAnsi="Arial" w:cs="Arial"/>
          <w:noProof/>
          <w:sz w:val="22"/>
          <w:szCs w:val="22"/>
        </w:rPr>
        <w:t xml:space="preserve"> nagu tavalise müra puhul, vaid ületamise korral</w:t>
      </w:r>
      <w:r w:rsidR="0049749C">
        <w:rPr>
          <w:rFonts w:ascii="Arial" w:hAnsi="Arial" w:cs="Arial"/>
          <w:noProof/>
          <w:sz w:val="22"/>
          <w:szCs w:val="22"/>
        </w:rPr>
        <w:t xml:space="preserve"> tuleb</w:t>
      </w:r>
      <w:r w:rsidR="00F523A8">
        <w:rPr>
          <w:rFonts w:ascii="Arial" w:hAnsi="Arial" w:cs="Arial"/>
          <w:noProof/>
          <w:sz w:val="22"/>
          <w:szCs w:val="22"/>
        </w:rPr>
        <w:t xml:space="preserve"> hinnata olukorda (kaebuste põhjendatus) määruse lisa 3 kohaselt ja alles siis kaaluda meetmete võtmist.</w:t>
      </w:r>
      <w:r w:rsidRPr="00334114">
        <w:rPr>
          <w:rFonts w:ascii="Arial" w:hAnsi="Arial" w:cs="Arial"/>
          <w:noProof/>
          <w:sz w:val="22"/>
          <w:szCs w:val="22"/>
        </w:rPr>
        <w:t xml:space="preserve"> Selline lähenemi</w:t>
      </w:r>
      <w:r w:rsidR="006401FB" w:rsidRPr="00334114">
        <w:rPr>
          <w:rFonts w:ascii="Arial" w:hAnsi="Arial" w:cs="Arial"/>
          <w:noProof/>
          <w:sz w:val="22"/>
          <w:szCs w:val="22"/>
        </w:rPr>
        <w:t>sviis</w:t>
      </w:r>
      <w:r w:rsidRPr="00334114">
        <w:rPr>
          <w:rFonts w:ascii="Arial" w:hAnsi="Arial" w:cs="Arial"/>
          <w:noProof/>
          <w:sz w:val="22"/>
          <w:szCs w:val="22"/>
        </w:rPr>
        <w:t xml:space="preserve"> võimaldab paindlikumalt hinnata olukordi, kus madalsageduslik müra ei pruugi küll ületada üldis</w:t>
      </w:r>
      <w:r w:rsidR="003B10C8">
        <w:rPr>
          <w:rFonts w:ascii="Arial" w:hAnsi="Arial" w:cs="Arial"/>
          <w:noProof/>
          <w:sz w:val="22"/>
          <w:szCs w:val="22"/>
        </w:rPr>
        <w:t>i</w:t>
      </w:r>
      <w:r w:rsidRPr="00334114">
        <w:rPr>
          <w:rFonts w:ascii="Arial" w:hAnsi="Arial" w:cs="Arial"/>
          <w:noProof/>
          <w:sz w:val="22"/>
          <w:szCs w:val="22"/>
        </w:rPr>
        <w:t xml:space="preserve"> müranorme, kuid siiski häirib elanikke oluliselt. Võrreldes </w:t>
      </w:r>
      <w:r w:rsidR="0081306D">
        <w:rPr>
          <w:rFonts w:ascii="Arial" w:hAnsi="Arial" w:cs="Arial"/>
          <w:noProof/>
          <w:sz w:val="22"/>
          <w:szCs w:val="22"/>
        </w:rPr>
        <w:t xml:space="preserve">seni </w:t>
      </w:r>
      <w:r w:rsidRPr="00334114">
        <w:rPr>
          <w:rFonts w:ascii="Arial" w:hAnsi="Arial" w:cs="Arial"/>
          <w:noProof/>
          <w:sz w:val="22"/>
          <w:szCs w:val="22"/>
        </w:rPr>
        <w:t>kehti</w:t>
      </w:r>
      <w:r w:rsidR="0081306D">
        <w:rPr>
          <w:rFonts w:ascii="Arial" w:hAnsi="Arial" w:cs="Arial"/>
          <w:noProof/>
          <w:sz w:val="22"/>
          <w:szCs w:val="22"/>
        </w:rPr>
        <w:t>nud</w:t>
      </w:r>
      <w:r w:rsidRPr="00334114">
        <w:rPr>
          <w:rFonts w:ascii="Arial" w:hAnsi="Arial" w:cs="Arial"/>
          <w:noProof/>
          <w:sz w:val="22"/>
          <w:szCs w:val="22"/>
        </w:rPr>
        <w:t xml:space="preserve"> </w:t>
      </w:r>
      <w:r w:rsidR="006401FB" w:rsidRPr="00334114">
        <w:rPr>
          <w:rFonts w:ascii="Arial" w:hAnsi="Arial" w:cs="Arial"/>
          <w:noProof/>
          <w:sz w:val="22"/>
          <w:szCs w:val="22"/>
        </w:rPr>
        <w:t>määrusega</w:t>
      </w:r>
      <w:r w:rsidRPr="00334114">
        <w:rPr>
          <w:rFonts w:ascii="Arial" w:hAnsi="Arial" w:cs="Arial"/>
          <w:noProof/>
          <w:sz w:val="22"/>
          <w:szCs w:val="22"/>
        </w:rPr>
        <w:t xml:space="preserve"> madalsagedusliku müra piirtasemeid ei muudeta</w:t>
      </w:r>
      <w:r w:rsidR="0069094D">
        <w:rPr>
          <w:rFonts w:ascii="Arial" w:hAnsi="Arial" w:cs="Arial"/>
          <w:noProof/>
          <w:sz w:val="22"/>
          <w:szCs w:val="22"/>
        </w:rPr>
        <w:t xml:space="preserve"> ja sisulisi muudatusi ei tehta.</w:t>
      </w:r>
    </w:p>
    <w:p w14:paraId="397619AD" w14:textId="77777777" w:rsidR="00F341A3" w:rsidRDefault="00F341A3" w:rsidP="008E5173">
      <w:pPr>
        <w:jc w:val="both"/>
        <w:rPr>
          <w:rFonts w:ascii="Arial" w:hAnsi="Arial" w:cs="Arial"/>
          <w:noProof/>
          <w:sz w:val="22"/>
          <w:szCs w:val="22"/>
        </w:rPr>
      </w:pPr>
    </w:p>
    <w:p w14:paraId="04D68ED6" w14:textId="357F7068" w:rsidR="000033A4" w:rsidRPr="00334114" w:rsidRDefault="000033A4" w:rsidP="008E5173">
      <w:pPr>
        <w:jc w:val="both"/>
        <w:rPr>
          <w:rFonts w:ascii="Arial" w:hAnsi="Arial" w:cs="Arial"/>
          <w:noProof/>
          <w:sz w:val="22"/>
          <w:szCs w:val="22"/>
        </w:rPr>
      </w:pPr>
      <w:r w:rsidRPr="00334114">
        <w:rPr>
          <w:rFonts w:ascii="Arial" w:hAnsi="Arial" w:cs="Arial"/>
          <w:b/>
          <w:bCs/>
          <w:noProof/>
          <w:sz w:val="22"/>
          <w:szCs w:val="22"/>
        </w:rPr>
        <w:t>Paragrahv</w:t>
      </w:r>
      <w:r w:rsidR="000425BE" w:rsidRPr="00334114">
        <w:rPr>
          <w:rFonts w:ascii="Arial" w:hAnsi="Arial" w:cs="Arial"/>
          <w:b/>
          <w:bCs/>
          <w:noProof/>
          <w:sz w:val="22"/>
          <w:szCs w:val="22"/>
        </w:rPr>
        <w:t>i</w:t>
      </w:r>
      <w:r w:rsidRPr="00334114">
        <w:rPr>
          <w:rFonts w:ascii="Arial" w:hAnsi="Arial" w:cs="Arial"/>
          <w:b/>
          <w:bCs/>
          <w:noProof/>
          <w:sz w:val="22"/>
          <w:szCs w:val="22"/>
        </w:rPr>
        <w:t xml:space="preserve"> </w:t>
      </w:r>
      <w:r w:rsidR="00C80B2E">
        <w:rPr>
          <w:rFonts w:ascii="Arial" w:hAnsi="Arial" w:cs="Arial"/>
          <w:b/>
          <w:bCs/>
          <w:noProof/>
          <w:sz w:val="22"/>
          <w:szCs w:val="22"/>
        </w:rPr>
        <w:t>4</w:t>
      </w:r>
      <w:r w:rsidR="001335F1">
        <w:rPr>
          <w:rFonts w:ascii="Arial" w:hAnsi="Arial" w:cs="Arial"/>
          <w:b/>
          <w:bCs/>
          <w:noProof/>
          <w:sz w:val="22"/>
          <w:szCs w:val="22"/>
        </w:rPr>
        <w:t xml:space="preserve"> </w:t>
      </w:r>
      <w:r w:rsidR="000425BE" w:rsidRPr="00334114">
        <w:rPr>
          <w:rFonts w:ascii="Arial" w:hAnsi="Arial" w:cs="Arial"/>
          <w:noProof/>
          <w:sz w:val="22"/>
          <w:szCs w:val="22"/>
        </w:rPr>
        <w:t>kohaselt</w:t>
      </w:r>
      <w:r w:rsidRPr="00334114">
        <w:rPr>
          <w:rFonts w:ascii="Arial" w:hAnsi="Arial" w:cs="Arial"/>
          <w:noProof/>
          <w:sz w:val="22"/>
          <w:szCs w:val="22"/>
        </w:rPr>
        <w:t xml:space="preserve"> eeldatakse, et </w:t>
      </w:r>
      <w:r w:rsidR="00210B88" w:rsidRPr="00210B88">
        <w:rPr>
          <w:rFonts w:ascii="Arial" w:hAnsi="Arial" w:cs="Arial"/>
          <w:noProof/>
          <w:sz w:val="22"/>
          <w:szCs w:val="22"/>
        </w:rPr>
        <w:t xml:space="preserve">lisas 1 nimetatud liiklusmüra, tehnosüsteemide ja </w:t>
      </w:r>
      <w:r w:rsidR="003B10C8">
        <w:rPr>
          <w:rFonts w:ascii="Arial" w:hAnsi="Arial" w:cs="Arial"/>
          <w:noProof/>
          <w:sz w:val="22"/>
          <w:szCs w:val="22"/>
        </w:rPr>
        <w:t>-</w:t>
      </w:r>
      <w:r w:rsidR="00210B88" w:rsidRPr="00210B88">
        <w:rPr>
          <w:rFonts w:ascii="Arial" w:hAnsi="Arial" w:cs="Arial"/>
          <w:noProof/>
          <w:sz w:val="22"/>
          <w:szCs w:val="22"/>
        </w:rPr>
        <w:t xml:space="preserve">seadmete müra ning </w:t>
      </w:r>
      <w:r w:rsidR="00210B88" w:rsidRPr="00A33B58">
        <w:rPr>
          <w:rFonts w:ascii="Arial" w:hAnsi="Arial" w:cs="Arial"/>
          <w:noProof/>
          <w:sz w:val="22"/>
          <w:szCs w:val="22"/>
        </w:rPr>
        <w:t xml:space="preserve">inimtegevusest põhjustatud olmemüra ehitises vastab nõuetele, kui </w:t>
      </w:r>
      <w:r w:rsidR="00C52E1E" w:rsidRPr="00A33B58">
        <w:rPr>
          <w:rFonts w:ascii="Arial" w:hAnsi="Arial" w:cs="Arial"/>
          <w:noProof/>
          <w:sz w:val="22"/>
          <w:szCs w:val="22"/>
        </w:rPr>
        <w:t xml:space="preserve">uue </w:t>
      </w:r>
      <w:r w:rsidR="00210B88" w:rsidRPr="00A33B58">
        <w:rPr>
          <w:rFonts w:ascii="Arial" w:hAnsi="Arial" w:cs="Arial"/>
          <w:noProof/>
          <w:sz w:val="22"/>
          <w:szCs w:val="22"/>
        </w:rPr>
        <w:t>elamu</w:t>
      </w:r>
      <w:r w:rsidR="00937A58" w:rsidRPr="00A33B58">
        <w:rPr>
          <w:rFonts w:ascii="Arial" w:hAnsi="Arial" w:cs="Arial"/>
          <w:noProof/>
          <w:sz w:val="22"/>
          <w:szCs w:val="22"/>
        </w:rPr>
        <w:t xml:space="preserve"> ja uue ühiskondliku hoone</w:t>
      </w:r>
      <w:r w:rsidR="00210B88" w:rsidRPr="00A33B58">
        <w:rPr>
          <w:rFonts w:ascii="Arial" w:hAnsi="Arial" w:cs="Arial"/>
          <w:noProof/>
          <w:sz w:val="22"/>
          <w:szCs w:val="22"/>
        </w:rPr>
        <w:t xml:space="preserve"> ehitamisel on tagatud standardis EVS 842 esitatud ruumidevaheliste heliisolatsiooni</w:t>
      </w:r>
      <w:r w:rsidR="007E224E" w:rsidRPr="00A33B58">
        <w:rPr>
          <w:rFonts w:ascii="Arial" w:hAnsi="Arial" w:cs="Arial"/>
          <w:noProof/>
          <w:sz w:val="22"/>
          <w:szCs w:val="22"/>
        </w:rPr>
        <w:t xml:space="preserve"> ja </w:t>
      </w:r>
      <w:ins w:id="23" w:author="Marko Ründva" w:date="2025-10-09T21:39:00Z" w16du:dateUtc="2025-10-09T18:39:00Z">
        <w:r w:rsidR="00447061">
          <w:rPr>
            <w:rFonts w:ascii="Arial" w:hAnsi="Arial" w:cs="Arial"/>
            <w:noProof/>
            <w:sz w:val="22"/>
            <w:szCs w:val="22"/>
          </w:rPr>
          <w:t>liiklus</w:t>
        </w:r>
      </w:ins>
      <w:r w:rsidR="007E224E" w:rsidRPr="00A33B58">
        <w:rPr>
          <w:rFonts w:ascii="Arial" w:hAnsi="Arial" w:cs="Arial"/>
          <w:noProof/>
          <w:sz w:val="22"/>
          <w:szCs w:val="22"/>
        </w:rPr>
        <w:t xml:space="preserve">müra </w:t>
      </w:r>
      <w:r w:rsidR="00210B88" w:rsidRPr="00A33B58">
        <w:rPr>
          <w:rFonts w:ascii="Arial" w:hAnsi="Arial" w:cs="Arial"/>
          <w:noProof/>
          <w:sz w:val="22"/>
          <w:szCs w:val="22"/>
        </w:rPr>
        <w:t>nõu</w:t>
      </w:r>
      <w:r w:rsidR="007E224E" w:rsidRPr="00A33B58">
        <w:rPr>
          <w:rFonts w:ascii="Arial" w:hAnsi="Arial" w:cs="Arial"/>
          <w:noProof/>
          <w:sz w:val="22"/>
          <w:szCs w:val="22"/>
        </w:rPr>
        <w:t>e</w:t>
      </w:r>
      <w:r w:rsidR="00210B88" w:rsidRPr="00A33B58">
        <w:rPr>
          <w:rFonts w:ascii="Arial" w:hAnsi="Arial" w:cs="Arial"/>
          <w:noProof/>
          <w:sz w:val="22"/>
          <w:szCs w:val="22"/>
        </w:rPr>
        <w:t>te täitmine</w:t>
      </w:r>
      <w:ins w:id="24" w:author="Marko Ründva" w:date="2025-10-09T21:40:00Z" w16du:dateUtc="2025-10-09T18:40:00Z">
        <w:r w:rsidR="00761A86">
          <w:rPr>
            <w:rFonts w:ascii="Arial" w:hAnsi="Arial" w:cs="Arial"/>
            <w:noProof/>
            <w:sz w:val="22"/>
            <w:szCs w:val="22"/>
          </w:rPr>
          <w:t xml:space="preserve"> </w:t>
        </w:r>
        <w:r w:rsidR="00761A86" w:rsidRPr="00761A86">
          <w:rPr>
            <w:rFonts w:asciiTheme="minorBidi" w:hAnsiTheme="minorBidi" w:cstheme="minorBidi"/>
            <w:sz w:val="22"/>
            <w:szCs w:val="22"/>
            <w:rPrChange w:id="25" w:author="Marko Ründva" w:date="2025-10-09T21:41:00Z" w16du:dateUtc="2025-10-09T18:41:00Z">
              <w:rPr/>
            </w:rPrChange>
          </w:rPr>
          <w:t>ning tehnosüsteemide müra nõuete täitmine vastavalt asjakohastele standarditele</w:t>
        </w:r>
      </w:ins>
      <w:ins w:id="26" w:author="Marko Ründva" w:date="2025-10-09T21:41:00Z" w16du:dateUtc="2025-10-09T18:41:00Z">
        <w:r w:rsidR="00761A86">
          <w:rPr>
            <w:rFonts w:asciiTheme="minorBidi" w:hAnsiTheme="minorBidi" w:cstheme="minorBidi"/>
            <w:sz w:val="22"/>
            <w:szCs w:val="22"/>
          </w:rPr>
          <w:t xml:space="preserve"> </w:t>
        </w:r>
      </w:ins>
      <w:del w:id="27" w:author="Marko Ründva" w:date="2025-10-09T21:41:00Z" w16du:dateUtc="2025-10-09T18:41:00Z">
        <w:r w:rsidR="00C52E1E" w:rsidRPr="00761A86" w:rsidDel="00761A86">
          <w:rPr>
            <w:rFonts w:asciiTheme="minorBidi" w:hAnsiTheme="minorBidi" w:cstheme="minorBidi"/>
            <w:noProof/>
            <w:sz w:val="22"/>
            <w:szCs w:val="22"/>
            <w:rPrChange w:id="28" w:author="Marko Ründva" w:date="2025-10-09T21:41:00Z" w16du:dateUtc="2025-10-09T18:41:00Z">
              <w:rPr>
                <w:rFonts w:ascii="Arial" w:hAnsi="Arial" w:cs="Arial"/>
                <w:noProof/>
                <w:sz w:val="22"/>
                <w:szCs w:val="22"/>
              </w:rPr>
            </w:rPrChange>
          </w:rPr>
          <w:delText xml:space="preserve"> </w:delText>
        </w:r>
      </w:del>
      <w:r w:rsidR="00C52E1E" w:rsidRPr="00A33B58">
        <w:rPr>
          <w:rFonts w:ascii="Arial" w:hAnsi="Arial" w:cs="Arial"/>
          <w:noProof/>
          <w:sz w:val="22"/>
          <w:szCs w:val="22"/>
        </w:rPr>
        <w:t>ning</w:t>
      </w:r>
      <w:r w:rsidR="00937A58" w:rsidRPr="00A33B58">
        <w:rPr>
          <w:rFonts w:ascii="Arial" w:hAnsi="Arial" w:cs="Arial"/>
          <w:noProof/>
          <w:sz w:val="22"/>
          <w:szCs w:val="22"/>
        </w:rPr>
        <w:t xml:space="preserve"> olemasolevate</w:t>
      </w:r>
      <w:r w:rsidR="00C52E1E" w:rsidRPr="00A33B58">
        <w:rPr>
          <w:rFonts w:ascii="Arial" w:hAnsi="Arial" w:cs="Arial"/>
          <w:noProof/>
          <w:sz w:val="22"/>
          <w:szCs w:val="22"/>
        </w:rPr>
        <w:t xml:space="preserve"> ühiskondlike hoonete puhul</w:t>
      </w:r>
      <w:r w:rsidR="005C2C66" w:rsidRPr="00A33B58">
        <w:rPr>
          <w:rFonts w:ascii="Arial" w:hAnsi="Arial" w:cs="Arial"/>
          <w:noProof/>
          <w:sz w:val="22"/>
          <w:szCs w:val="22"/>
        </w:rPr>
        <w:t xml:space="preserve"> siis, kui muudetakse selle piirde- ja tarindkonstruktsioone</w:t>
      </w:r>
      <w:r w:rsidRPr="00A33B58">
        <w:rPr>
          <w:rFonts w:ascii="Arial" w:hAnsi="Arial" w:cs="Arial"/>
          <w:noProof/>
          <w:sz w:val="22"/>
          <w:szCs w:val="22"/>
        </w:rPr>
        <w:t xml:space="preserve">. </w:t>
      </w:r>
      <w:r w:rsidR="00A73DF3" w:rsidRPr="00A33B58">
        <w:rPr>
          <w:rFonts w:ascii="Arial" w:hAnsi="Arial" w:cs="Arial"/>
          <w:noProof/>
          <w:sz w:val="22"/>
          <w:szCs w:val="22"/>
        </w:rPr>
        <w:t>Peatselt</w:t>
      </w:r>
      <w:r w:rsidRPr="00A33B58">
        <w:rPr>
          <w:rFonts w:ascii="Arial" w:hAnsi="Arial" w:cs="Arial"/>
          <w:noProof/>
          <w:sz w:val="22"/>
          <w:szCs w:val="22"/>
        </w:rPr>
        <w:t xml:space="preserve"> valmi</w:t>
      </w:r>
      <w:r w:rsidR="00A73DF3" w:rsidRPr="00A33B58">
        <w:rPr>
          <w:rFonts w:ascii="Arial" w:hAnsi="Arial" w:cs="Arial"/>
          <w:noProof/>
          <w:sz w:val="22"/>
          <w:szCs w:val="22"/>
        </w:rPr>
        <w:t>va</w:t>
      </w:r>
      <w:r w:rsidRPr="00A33B58">
        <w:rPr>
          <w:rFonts w:ascii="Arial" w:hAnsi="Arial" w:cs="Arial"/>
          <w:noProof/>
          <w:sz w:val="22"/>
          <w:szCs w:val="22"/>
        </w:rPr>
        <w:t xml:space="preserve"> EVS 842 uustöötluse eesmärk on luua ehitistes paremad tingimused ja kvaliteet, millega kaasneb </w:t>
      </w:r>
      <w:r w:rsidR="00EF3928" w:rsidRPr="00A33B58">
        <w:rPr>
          <w:rFonts w:ascii="Arial" w:hAnsi="Arial" w:cs="Arial"/>
          <w:noProof/>
          <w:sz w:val="22"/>
          <w:szCs w:val="22"/>
        </w:rPr>
        <w:t xml:space="preserve">lõppkasutajate </w:t>
      </w:r>
      <w:r w:rsidRPr="00A33B58">
        <w:rPr>
          <w:rFonts w:ascii="Arial" w:hAnsi="Arial" w:cs="Arial"/>
          <w:noProof/>
          <w:sz w:val="22"/>
          <w:szCs w:val="22"/>
        </w:rPr>
        <w:t xml:space="preserve">suurem rahulolu </w:t>
      </w:r>
      <w:r w:rsidR="00EF3928" w:rsidRPr="00A33B58">
        <w:rPr>
          <w:rFonts w:ascii="Arial" w:hAnsi="Arial" w:cs="Arial"/>
          <w:noProof/>
          <w:sz w:val="22"/>
          <w:szCs w:val="22"/>
        </w:rPr>
        <w:t>ning</w:t>
      </w:r>
      <w:r w:rsidRPr="00A33B58">
        <w:rPr>
          <w:rFonts w:ascii="Arial" w:hAnsi="Arial" w:cs="Arial"/>
          <w:noProof/>
          <w:sz w:val="22"/>
          <w:szCs w:val="22"/>
        </w:rPr>
        <w:t xml:space="preserve"> vähenevad võimalikud mürahäiringud. Standardis</w:t>
      </w:r>
      <w:r w:rsidRPr="00334114">
        <w:rPr>
          <w:rFonts w:ascii="Arial" w:hAnsi="Arial" w:cs="Arial"/>
          <w:noProof/>
          <w:sz w:val="22"/>
          <w:szCs w:val="22"/>
        </w:rPr>
        <w:t xml:space="preserve"> esitatud uued ehitusakustika indikaatorid ja nende normtasemed on eesmärgipõhised, loogilised </w:t>
      </w:r>
      <w:r w:rsidR="00EF3928" w:rsidRPr="00334114">
        <w:rPr>
          <w:rFonts w:ascii="Arial" w:hAnsi="Arial" w:cs="Arial"/>
          <w:noProof/>
          <w:sz w:val="22"/>
          <w:szCs w:val="22"/>
        </w:rPr>
        <w:t>ja</w:t>
      </w:r>
      <w:r w:rsidRPr="00334114">
        <w:rPr>
          <w:rFonts w:ascii="Arial" w:hAnsi="Arial" w:cs="Arial"/>
          <w:noProof/>
          <w:sz w:val="22"/>
          <w:szCs w:val="22"/>
        </w:rPr>
        <w:t xml:space="preserve"> arusaadavad, kasutatavad ehitiste projekteerimisel ning hiljem on võimalik nõudeid kontrollida mõõtmiste teel.</w:t>
      </w:r>
    </w:p>
    <w:p w14:paraId="36324890" w14:textId="77777777" w:rsidR="000033A4" w:rsidRPr="00334114" w:rsidRDefault="000033A4" w:rsidP="008E5173">
      <w:pPr>
        <w:jc w:val="both"/>
        <w:rPr>
          <w:rFonts w:ascii="Arial" w:hAnsi="Arial" w:cs="Arial"/>
          <w:noProof/>
          <w:sz w:val="22"/>
          <w:szCs w:val="22"/>
        </w:rPr>
      </w:pPr>
    </w:p>
    <w:p w14:paraId="42168538" w14:textId="40D4ADB3" w:rsidR="000033A4" w:rsidRPr="00334114" w:rsidRDefault="000033A4" w:rsidP="008E5173">
      <w:pPr>
        <w:jc w:val="both"/>
        <w:rPr>
          <w:rFonts w:ascii="Arial" w:hAnsi="Arial" w:cs="Arial"/>
          <w:noProof/>
          <w:sz w:val="22"/>
          <w:szCs w:val="22"/>
        </w:rPr>
      </w:pPr>
      <w:r w:rsidRPr="00334114">
        <w:rPr>
          <w:rFonts w:ascii="Arial" w:hAnsi="Arial" w:cs="Arial"/>
          <w:noProof/>
          <w:sz w:val="22"/>
          <w:szCs w:val="22"/>
        </w:rPr>
        <w:t>See standard</w:t>
      </w:r>
      <w:r w:rsidR="00796A11">
        <w:rPr>
          <w:rFonts w:ascii="Arial" w:hAnsi="Arial" w:cs="Arial"/>
          <w:noProof/>
          <w:sz w:val="22"/>
          <w:szCs w:val="22"/>
        </w:rPr>
        <w:t>i kavand</w:t>
      </w:r>
      <w:r w:rsidRPr="00334114">
        <w:rPr>
          <w:rFonts w:ascii="Arial" w:hAnsi="Arial" w:cs="Arial"/>
          <w:noProof/>
          <w:sz w:val="22"/>
          <w:szCs w:val="22"/>
        </w:rPr>
        <w:t xml:space="preserve"> käsitleb ruumide ja hoonetüüpide akustilist klassifitseerimist eesmärgiga hõlbustada ehitusprojektis osalevate osapoolte tööd akustiliselt kvaliteetsete ruumide saavutamiseks ja valikute</w:t>
      </w:r>
      <w:r w:rsidRPr="00334114" w:rsidDel="00491140">
        <w:rPr>
          <w:rFonts w:ascii="Arial" w:hAnsi="Arial" w:cs="Arial"/>
          <w:noProof/>
          <w:sz w:val="22"/>
          <w:szCs w:val="22"/>
        </w:rPr>
        <w:t xml:space="preserve"> </w:t>
      </w:r>
      <w:r w:rsidRPr="00334114">
        <w:rPr>
          <w:rFonts w:ascii="Arial" w:hAnsi="Arial" w:cs="Arial"/>
          <w:noProof/>
          <w:sz w:val="22"/>
          <w:szCs w:val="22"/>
        </w:rPr>
        <w:t xml:space="preserve">tegemiseks, eriti ehitusprojekti varajases etapis. Süsteem jagab ruumid klassidesse A1, A2 ja A3, kus klassis A2 on </w:t>
      </w:r>
      <w:r w:rsidR="00FA02AF" w:rsidRPr="00334114">
        <w:rPr>
          <w:rFonts w:ascii="Arial" w:hAnsi="Arial" w:cs="Arial"/>
          <w:noProof/>
          <w:sz w:val="22"/>
          <w:szCs w:val="22"/>
        </w:rPr>
        <w:t>esitatud</w:t>
      </w:r>
      <w:r w:rsidRPr="00334114">
        <w:rPr>
          <w:rFonts w:ascii="Arial" w:hAnsi="Arial" w:cs="Arial"/>
          <w:noProof/>
          <w:sz w:val="22"/>
          <w:szCs w:val="22"/>
        </w:rPr>
        <w:t xml:space="preserve"> minimaalsed akustilised nõuded uute hoonete projekteerimisel ja klass A1 võimaldab projekteerida </w:t>
      </w:r>
      <w:r w:rsidR="00F96F9E" w:rsidRPr="00334114">
        <w:rPr>
          <w:rFonts w:ascii="Arial" w:hAnsi="Arial" w:cs="Arial"/>
          <w:noProof/>
          <w:sz w:val="22"/>
          <w:szCs w:val="22"/>
        </w:rPr>
        <w:t>rangemate</w:t>
      </w:r>
      <w:r w:rsidRPr="00334114">
        <w:rPr>
          <w:rFonts w:ascii="Arial" w:hAnsi="Arial" w:cs="Arial"/>
          <w:noProof/>
          <w:sz w:val="22"/>
          <w:szCs w:val="22"/>
        </w:rPr>
        <w:t xml:space="preserve"> akustiliste nõuetega hooneid. Tehnoseadmete ja liiklusmüra klassi A2 nõuded on kooskõlas käesolevas määruses </w:t>
      </w:r>
      <w:r w:rsidR="00F96F9E" w:rsidRPr="00334114">
        <w:rPr>
          <w:rFonts w:ascii="Arial" w:hAnsi="Arial" w:cs="Arial"/>
          <w:noProof/>
          <w:sz w:val="22"/>
          <w:szCs w:val="22"/>
        </w:rPr>
        <w:t>sätestatud</w:t>
      </w:r>
      <w:r w:rsidRPr="00334114">
        <w:rPr>
          <w:rFonts w:ascii="Arial" w:hAnsi="Arial" w:cs="Arial"/>
          <w:noProof/>
          <w:sz w:val="22"/>
          <w:szCs w:val="22"/>
        </w:rPr>
        <w:t xml:space="preserve"> nõuetega. </w:t>
      </w:r>
      <w:commentRangeStart w:id="29"/>
      <w:r w:rsidRPr="00933C74">
        <w:rPr>
          <w:rFonts w:ascii="Arial" w:hAnsi="Arial" w:cs="Arial"/>
          <w:noProof/>
          <w:sz w:val="22"/>
          <w:szCs w:val="22"/>
          <w:highlight w:val="yellow"/>
        </w:rPr>
        <w:t>Klassi A3 saab kasutada vanade hoonete ja ruumide klassifitseerimiseks, kui nende omadusi on vaja kontrollida mõõtmistega. Klass A3 ei ole üldjuhul ette nähtud olemasolevate hoonete renoveerimiseks, välja arvatud eriolukorrad, kus klass A2 nõudeid ei ole võimalik või otstarbekas täita, näiteks ajutiste ehitiste korral, muinsuskaitse tingimuste tõttu või kui seda ei võimalda vanade hoonete arhitektuursed või insener-tehnilised lahendused. Vanade hoonete all mõistetakse standardi</w:t>
      </w:r>
      <w:r w:rsidR="009346B1" w:rsidRPr="00933C74">
        <w:rPr>
          <w:rFonts w:ascii="Arial" w:hAnsi="Arial" w:cs="Arial"/>
          <w:noProof/>
          <w:sz w:val="22"/>
          <w:szCs w:val="22"/>
          <w:highlight w:val="yellow"/>
        </w:rPr>
        <w:t xml:space="preserve"> kavandi</w:t>
      </w:r>
      <w:r w:rsidR="00764E26" w:rsidRPr="00933C74">
        <w:rPr>
          <w:rFonts w:ascii="Arial" w:hAnsi="Arial" w:cs="Arial"/>
          <w:noProof/>
          <w:sz w:val="22"/>
          <w:szCs w:val="22"/>
          <w:highlight w:val="yellow"/>
        </w:rPr>
        <w:t xml:space="preserve"> kohaselt</w:t>
      </w:r>
      <w:r w:rsidRPr="00933C74">
        <w:rPr>
          <w:rFonts w:ascii="Arial" w:hAnsi="Arial" w:cs="Arial"/>
          <w:noProof/>
          <w:sz w:val="22"/>
          <w:szCs w:val="22"/>
          <w:highlight w:val="yellow"/>
        </w:rPr>
        <w:t xml:space="preserve"> hooneid, mis on ehitatud enne 1945. aastat.</w:t>
      </w:r>
      <w:commentRangeEnd w:id="29"/>
      <w:r w:rsidR="00464F32">
        <w:rPr>
          <w:rStyle w:val="CommentReference"/>
        </w:rPr>
        <w:commentReference w:id="29"/>
      </w:r>
    </w:p>
    <w:p w14:paraId="52612BE9" w14:textId="77777777" w:rsidR="000033A4" w:rsidRPr="00334114" w:rsidRDefault="000033A4" w:rsidP="008E5173">
      <w:pPr>
        <w:jc w:val="both"/>
        <w:rPr>
          <w:rFonts w:ascii="Arial" w:hAnsi="Arial" w:cs="Arial"/>
          <w:noProof/>
          <w:sz w:val="22"/>
          <w:szCs w:val="22"/>
        </w:rPr>
      </w:pPr>
    </w:p>
    <w:p w14:paraId="6B13A08B" w14:textId="6E88F0AC" w:rsidR="00214841" w:rsidRDefault="00A8533D" w:rsidP="00214841">
      <w:pPr>
        <w:jc w:val="both"/>
        <w:rPr>
          <w:rFonts w:ascii="Arial" w:hAnsi="Arial" w:cs="Arial"/>
          <w:noProof/>
          <w:sz w:val="22"/>
          <w:szCs w:val="22"/>
        </w:rPr>
      </w:pPr>
      <w:r>
        <w:rPr>
          <w:rFonts w:ascii="Arial" w:hAnsi="Arial" w:cs="Arial"/>
          <w:noProof/>
          <w:sz w:val="22"/>
          <w:szCs w:val="22"/>
        </w:rPr>
        <w:t>Piirde- ja tarindkonstruktsioonide muutmine</w:t>
      </w:r>
      <w:r w:rsidR="000033A4" w:rsidRPr="00334114">
        <w:rPr>
          <w:rFonts w:ascii="Arial" w:hAnsi="Arial" w:cs="Arial"/>
          <w:noProof/>
          <w:sz w:val="22"/>
          <w:szCs w:val="22"/>
        </w:rPr>
        <w:t xml:space="preserve"> määruse </w:t>
      </w:r>
      <w:r w:rsidR="004C5160">
        <w:rPr>
          <w:rFonts w:ascii="Arial" w:hAnsi="Arial" w:cs="Arial"/>
          <w:noProof/>
          <w:sz w:val="22"/>
          <w:szCs w:val="22"/>
        </w:rPr>
        <w:t>mõistes</w:t>
      </w:r>
      <w:r w:rsidR="000033A4" w:rsidRPr="00334114">
        <w:rPr>
          <w:rFonts w:ascii="Arial" w:hAnsi="Arial" w:cs="Arial"/>
          <w:noProof/>
          <w:sz w:val="22"/>
          <w:szCs w:val="22"/>
        </w:rPr>
        <w:t xml:space="preserve"> tähendab, et </w:t>
      </w:r>
      <w:r w:rsidR="004C5160">
        <w:rPr>
          <w:rFonts w:ascii="Arial" w:hAnsi="Arial" w:cs="Arial"/>
          <w:noProof/>
          <w:sz w:val="22"/>
          <w:szCs w:val="22"/>
        </w:rPr>
        <w:t>rekonstrueerimise</w:t>
      </w:r>
      <w:r w:rsidR="000033A4" w:rsidRPr="00334114">
        <w:rPr>
          <w:rFonts w:ascii="Arial" w:hAnsi="Arial" w:cs="Arial"/>
          <w:noProof/>
          <w:sz w:val="22"/>
          <w:szCs w:val="22"/>
        </w:rPr>
        <w:t xml:space="preserve"> käigus muudetakse ka ruumide</w:t>
      </w:r>
      <w:r w:rsidR="00860A32" w:rsidRPr="00334114">
        <w:rPr>
          <w:rFonts w:ascii="Arial" w:hAnsi="Arial" w:cs="Arial"/>
          <w:noProof/>
          <w:sz w:val="22"/>
          <w:szCs w:val="22"/>
        </w:rPr>
        <w:t>vahelisi</w:t>
      </w:r>
      <w:r w:rsidR="000033A4" w:rsidRPr="00334114">
        <w:rPr>
          <w:rFonts w:ascii="Arial" w:hAnsi="Arial" w:cs="Arial"/>
          <w:noProof/>
          <w:sz w:val="22"/>
          <w:szCs w:val="22"/>
        </w:rPr>
        <w:t xml:space="preserve"> </w:t>
      </w:r>
      <w:r w:rsidR="005971FB">
        <w:rPr>
          <w:rFonts w:ascii="Arial" w:hAnsi="Arial" w:cs="Arial"/>
          <w:noProof/>
          <w:sz w:val="22"/>
          <w:szCs w:val="22"/>
        </w:rPr>
        <w:t>seinu, lagesid, põrandaid</w:t>
      </w:r>
      <w:r w:rsidR="002B7A70">
        <w:rPr>
          <w:rFonts w:ascii="Arial" w:hAnsi="Arial" w:cs="Arial"/>
          <w:noProof/>
          <w:sz w:val="22"/>
          <w:szCs w:val="22"/>
        </w:rPr>
        <w:t>,</w:t>
      </w:r>
      <w:r w:rsidR="000033A4" w:rsidRPr="00334114">
        <w:rPr>
          <w:rFonts w:ascii="Arial" w:hAnsi="Arial" w:cs="Arial"/>
          <w:noProof/>
          <w:sz w:val="22"/>
          <w:szCs w:val="22"/>
        </w:rPr>
        <w:t xml:space="preserve"> mis peavad tagama piisava helikindluse, mis piirab naaberruumidest või väljast tuleva müra levikut. Olmemüra kaebused on püsiv teema nii uutes kui olemasolevates hoonetes (arvestades ka asjaolu, et aina enam töötavad inimesed kodukontori</w:t>
      </w:r>
      <w:r w:rsidR="00860A32" w:rsidRPr="00334114">
        <w:rPr>
          <w:rFonts w:ascii="Arial" w:hAnsi="Arial" w:cs="Arial"/>
          <w:noProof/>
          <w:sz w:val="22"/>
          <w:szCs w:val="22"/>
        </w:rPr>
        <w:t>s</w:t>
      </w:r>
      <w:r w:rsidR="000033A4" w:rsidRPr="00334114">
        <w:rPr>
          <w:rFonts w:ascii="Arial" w:hAnsi="Arial" w:cs="Arial"/>
          <w:noProof/>
          <w:sz w:val="22"/>
          <w:szCs w:val="22"/>
        </w:rPr>
        <w:t xml:space="preserve">). </w:t>
      </w:r>
      <w:commentRangeStart w:id="30"/>
      <w:r w:rsidR="000033A4" w:rsidRPr="00517BA9">
        <w:rPr>
          <w:rFonts w:ascii="Arial" w:hAnsi="Arial" w:cs="Arial"/>
          <w:noProof/>
          <w:sz w:val="22"/>
          <w:szCs w:val="22"/>
        </w:rPr>
        <w:t>Terviseametile laekub kaebus</w:t>
      </w:r>
      <w:r w:rsidR="00860A32" w:rsidRPr="00517BA9">
        <w:rPr>
          <w:rFonts w:ascii="Arial" w:hAnsi="Arial" w:cs="Arial"/>
          <w:noProof/>
          <w:sz w:val="22"/>
          <w:szCs w:val="22"/>
        </w:rPr>
        <w:t>i</w:t>
      </w:r>
      <w:r w:rsidR="00900DC6" w:rsidRPr="00517BA9">
        <w:rPr>
          <w:rFonts w:ascii="Arial" w:hAnsi="Arial" w:cs="Arial"/>
          <w:noProof/>
          <w:sz w:val="22"/>
          <w:szCs w:val="22"/>
        </w:rPr>
        <w:t xml:space="preserve"> selle kohta, et</w:t>
      </w:r>
      <w:r w:rsidR="000033A4" w:rsidRPr="00517BA9">
        <w:rPr>
          <w:rFonts w:ascii="Arial" w:hAnsi="Arial" w:cs="Arial"/>
          <w:noProof/>
          <w:sz w:val="22"/>
          <w:szCs w:val="22"/>
        </w:rPr>
        <w:t xml:space="preserve"> tihti </w:t>
      </w:r>
      <w:r w:rsidR="00900DC6" w:rsidRPr="00517BA9">
        <w:rPr>
          <w:rFonts w:ascii="Arial" w:hAnsi="Arial" w:cs="Arial"/>
          <w:noProof/>
          <w:sz w:val="22"/>
          <w:szCs w:val="22"/>
        </w:rPr>
        <w:t xml:space="preserve">on </w:t>
      </w:r>
      <w:r w:rsidR="000033A4" w:rsidRPr="00517BA9">
        <w:rPr>
          <w:rFonts w:ascii="Arial" w:hAnsi="Arial" w:cs="Arial"/>
          <w:noProof/>
          <w:sz w:val="22"/>
          <w:szCs w:val="22"/>
        </w:rPr>
        <w:t>ka uutes elamuhoonetes läbi kosta teiste inimeste tavapärast jutuajamist</w:t>
      </w:r>
      <w:r w:rsidR="000033A4" w:rsidRPr="00334114">
        <w:rPr>
          <w:rFonts w:ascii="Arial" w:hAnsi="Arial" w:cs="Arial"/>
          <w:noProof/>
          <w:sz w:val="22"/>
          <w:szCs w:val="22"/>
        </w:rPr>
        <w:t xml:space="preserve"> </w:t>
      </w:r>
      <w:commentRangeEnd w:id="30"/>
      <w:r w:rsidR="001460AF">
        <w:rPr>
          <w:rStyle w:val="CommentReference"/>
        </w:rPr>
        <w:commentReference w:id="30"/>
      </w:r>
      <w:r w:rsidR="000033A4" w:rsidRPr="00334114">
        <w:rPr>
          <w:rFonts w:ascii="Arial" w:hAnsi="Arial" w:cs="Arial"/>
          <w:noProof/>
          <w:sz w:val="22"/>
          <w:szCs w:val="22"/>
        </w:rPr>
        <w:t>ning ka olemasolevates või vanemates hoonetes teevad inimesed oma korterites remonti (nt tarindite ja põrandate vahetus)</w:t>
      </w:r>
      <w:r w:rsidR="000033A4" w:rsidRPr="00334114" w:rsidDel="00491140">
        <w:rPr>
          <w:rFonts w:ascii="Arial" w:hAnsi="Arial" w:cs="Arial"/>
          <w:noProof/>
          <w:sz w:val="22"/>
          <w:szCs w:val="22"/>
        </w:rPr>
        <w:t xml:space="preserve"> </w:t>
      </w:r>
      <w:r w:rsidR="000033A4" w:rsidRPr="00334114">
        <w:rPr>
          <w:rFonts w:ascii="Arial" w:hAnsi="Arial" w:cs="Arial"/>
          <w:noProof/>
          <w:sz w:val="22"/>
          <w:szCs w:val="22"/>
        </w:rPr>
        <w:t>ja selle käigus muutub var</w:t>
      </w:r>
      <w:r w:rsidR="008F0F1D" w:rsidRPr="00334114">
        <w:rPr>
          <w:rFonts w:ascii="Arial" w:hAnsi="Arial" w:cs="Arial"/>
          <w:noProof/>
          <w:sz w:val="22"/>
          <w:szCs w:val="22"/>
        </w:rPr>
        <w:t>em</w:t>
      </w:r>
      <w:r w:rsidR="000033A4" w:rsidRPr="00334114">
        <w:rPr>
          <w:rFonts w:ascii="Arial" w:hAnsi="Arial" w:cs="Arial"/>
          <w:noProof/>
          <w:sz w:val="22"/>
          <w:szCs w:val="22"/>
        </w:rPr>
        <w:t xml:space="preserve"> paigaldatud tõhusam heliisolatsioon kehvemaks ja tekivad kaebused. Teema ohjamiseks on vajalik õigusaktis välja tuua viide kehtivale standardile. Sisuliselt ei ole tegemist uue nõudega, sest ka </w:t>
      </w:r>
      <w:r w:rsidR="0081306D">
        <w:rPr>
          <w:rFonts w:ascii="Arial" w:hAnsi="Arial" w:cs="Arial"/>
          <w:noProof/>
          <w:sz w:val="22"/>
          <w:szCs w:val="22"/>
        </w:rPr>
        <w:t xml:space="preserve">seni </w:t>
      </w:r>
      <w:r w:rsidR="000033A4" w:rsidRPr="00334114">
        <w:rPr>
          <w:rFonts w:ascii="Arial" w:hAnsi="Arial" w:cs="Arial"/>
          <w:noProof/>
          <w:sz w:val="22"/>
          <w:szCs w:val="22"/>
        </w:rPr>
        <w:t>kehti</w:t>
      </w:r>
      <w:r w:rsidR="0081306D">
        <w:rPr>
          <w:rFonts w:ascii="Arial" w:hAnsi="Arial" w:cs="Arial"/>
          <w:noProof/>
          <w:sz w:val="22"/>
          <w:szCs w:val="22"/>
        </w:rPr>
        <w:t>nud</w:t>
      </w:r>
      <w:r w:rsidR="000033A4" w:rsidRPr="00334114">
        <w:rPr>
          <w:rFonts w:ascii="Arial" w:hAnsi="Arial" w:cs="Arial"/>
          <w:noProof/>
          <w:sz w:val="22"/>
          <w:szCs w:val="22"/>
        </w:rPr>
        <w:t xml:space="preserve"> määruses on nõutud</w:t>
      </w:r>
      <w:r w:rsidR="000033A4" w:rsidRPr="00334114" w:rsidDel="00491140">
        <w:rPr>
          <w:rFonts w:ascii="Arial" w:hAnsi="Arial" w:cs="Arial"/>
          <w:noProof/>
          <w:sz w:val="22"/>
          <w:szCs w:val="22"/>
        </w:rPr>
        <w:t xml:space="preserve"> </w:t>
      </w:r>
      <w:r w:rsidR="000033A4" w:rsidRPr="00334114">
        <w:rPr>
          <w:rFonts w:ascii="Arial" w:hAnsi="Arial" w:cs="Arial"/>
          <w:noProof/>
          <w:sz w:val="22"/>
          <w:szCs w:val="22"/>
        </w:rPr>
        <w:t>EPN 16.1 „Ehitiste heliisolatsiooninõuded. Kaitse müra eest“ järgimist</w:t>
      </w:r>
      <w:r w:rsidR="002A368A" w:rsidRPr="00334114">
        <w:rPr>
          <w:rFonts w:ascii="Arial" w:hAnsi="Arial" w:cs="Arial"/>
          <w:noProof/>
          <w:sz w:val="22"/>
          <w:szCs w:val="22"/>
        </w:rPr>
        <w:t xml:space="preserve">, mis on sisuliselt </w:t>
      </w:r>
      <w:r w:rsidR="00796FFB" w:rsidRPr="00334114">
        <w:rPr>
          <w:rFonts w:ascii="Arial" w:hAnsi="Arial" w:cs="Arial"/>
          <w:noProof/>
          <w:sz w:val="22"/>
          <w:szCs w:val="22"/>
        </w:rPr>
        <w:t xml:space="preserve">sarnane praegu kehtiva </w:t>
      </w:r>
      <w:r w:rsidR="00171CB5" w:rsidRPr="00334114">
        <w:rPr>
          <w:rFonts w:ascii="Arial" w:hAnsi="Arial" w:cs="Arial"/>
          <w:noProof/>
          <w:sz w:val="22"/>
          <w:szCs w:val="22"/>
        </w:rPr>
        <w:t xml:space="preserve">standardiga </w:t>
      </w:r>
      <w:r w:rsidR="00796FFB" w:rsidRPr="00334114">
        <w:rPr>
          <w:rFonts w:ascii="Arial" w:hAnsi="Arial" w:cs="Arial"/>
          <w:noProof/>
          <w:sz w:val="22"/>
          <w:szCs w:val="22"/>
        </w:rPr>
        <w:t>EVS 842</w:t>
      </w:r>
      <w:r w:rsidR="000033A4" w:rsidRPr="00334114">
        <w:rPr>
          <w:rFonts w:ascii="Arial" w:hAnsi="Arial" w:cs="Arial"/>
          <w:noProof/>
          <w:sz w:val="22"/>
          <w:szCs w:val="22"/>
        </w:rPr>
        <w:t>. Küll aga on uue standardi</w:t>
      </w:r>
      <w:r w:rsidR="007A68B9">
        <w:rPr>
          <w:rFonts w:ascii="Arial" w:hAnsi="Arial" w:cs="Arial"/>
          <w:noProof/>
          <w:sz w:val="22"/>
          <w:szCs w:val="22"/>
        </w:rPr>
        <w:t xml:space="preserve"> uuendamisel</w:t>
      </w:r>
      <w:r w:rsidR="000033A4" w:rsidRPr="00334114">
        <w:rPr>
          <w:rFonts w:ascii="Arial" w:hAnsi="Arial" w:cs="Arial"/>
          <w:noProof/>
          <w:sz w:val="22"/>
          <w:szCs w:val="22"/>
        </w:rPr>
        <w:t xml:space="preserve"> tehtud ajakohastusi ja täpsustusi võrreldes viidatud EPN</w:t>
      </w:r>
      <w:r w:rsidR="00CB7AD2">
        <w:rPr>
          <w:rFonts w:ascii="Arial" w:hAnsi="Arial" w:cs="Arial"/>
          <w:noProof/>
          <w:sz w:val="22"/>
          <w:szCs w:val="22"/>
        </w:rPr>
        <w:t>-</w:t>
      </w:r>
      <w:r w:rsidR="000033A4" w:rsidRPr="00334114">
        <w:rPr>
          <w:rFonts w:ascii="Arial" w:hAnsi="Arial" w:cs="Arial"/>
          <w:noProof/>
          <w:sz w:val="22"/>
          <w:szCs w:val="22"/>
        </w:rPr>
        <w:t>i ja v</w:t>
      </w:r>
      <w:r w:rsidR="0062554D">
        <w:rPr>
          <w:rFonts w:ascii="Arial" w:hAnsi="Arial" w:cs="Arial"/>
          <w:noProof/>
          <w:sz w:val="22"/>
          <w:szCs w:val="22"/>
        </w:rPr>
        <w:t>eel kehtiva</w:t>
      </w:r>
      <w:r w:rsidR="000033A4" w:rsidRPr="00334114">
        <w:rPr>
          <w:rFonts w:ascii="Arial" w:hAnsi="Arial" w:cs="Arial"/>
          <w:noProof/>
          <w:sz w:val="22"/>
          <w:szCs w:val="22"/>
        </w:rPr>
        <w:t xml:space="preserve"> </w:t>
      </w:r>
      <w:r w:rsidR="00171CB5">
        <w:rPr>
          <w:rFonts w:ascii="Arial" w:hAnsi="Arial" w:cs="Arial"/>
          <w:noProof/>
          <w:sz w:val="22"/>
          <w:szCs w:val="22"/>
        </w:rPr>
        <w:t xml:space="preserve">standardiga </w:t>
      </w:r>
      <w:r w:rsidR="000033A4" w:rsidRPr="00161E4A">
        <w:rPr>
          <w:rFonts w:ascii="Arial" w:hAnsi="Arial" w:cs="Arial"/>
          <w:noProof/>
          <w:sz w:val="22"/>
          <w:szCs w:val="22"/>
        </w:rPr>
        <w:t>EVS 842</w:t>
      </w:r>
      <w:r w:rsidR="0024511D" w:rsidRPr="00161E4A">
        <w:rPr>
          <w:rFonts w:ascii="Arial" w:hAnsi="Arial" w:cs="Arial"/>
          <w:noProof/>
          <w:sz w:val="22"/>
          <w:szCs w:val="22"/>
        </w:rPr>
        <w:t>:2003</w:t>
      </w:r>
      <w:r w:rsidR="003F347A" w:rsidRPr="00161E4A">
        <w:rPr>
          <w:rFonts w:ascii="Arial" w:hAnsi="Arial" w:cs="Arial"/>
          <w:noProof/>
          <w:sz w:val="22"/>
          <w:szCs w:val="22"/>
        </w:rPr>
        <w:t xml:space="preserve"> </w:t>
      </w:r>
      <w:commentRangeStart w:id="31"/>
      <w:r w:rsidR="003F347A" w:rsidRPr="00161E4A">
        <w:rPr>
          <w:rFonts w:ascii="Arial" w:hAnsi="Arial" w:cs="Arial"/>
          <w:noProof/>
          <w:sz w:val="22"/>
          <w:szCs w:val="22"/>
        </w:rPr>
        <w:t>(</w:t>
      </w:r>
      <w:r w:rsidR="00723252" w:rsidRPr="00161E4A">
        <w:rPr>
          <w:rFonts w:ascii="Arial" w:hAnsi="Arial" w:cs="Arial"/>
          <w:noProof/>
          <w:sz w:val="22"/>
          <w:szCs w:val="22"/>
        </w:rPr>
        <w:t xml:space="preserve">uue </w:t>
      </w:r>
      <w:r w:rsidR="00214841" w:rsidRPr="00161E4A">
        <w:rPr>
          <w:rFonts w:ascii="Arial" w:hAnsi="Arial" w:cs="Arial"/>
          <w:noProof/>
          <w:sz w:val="22"/>
          <w:szCs w:val="22"/>
        </w:rPr>
        <w:t xml:space="preserve">standardi loomise </w:t>
      </w:r>
      <w:commentRangeStart w:id="32"/>
      <w:r w:rsidR="00214841" w:rsidRPr="00161E4A">
        <w:rPr>
          <w:rFonts w:ascii="Arial" w:hAnsi="Arial" w:cs="Arial"/>
          <w:noProof/>
          <w:sz w:val="22"/>
          <w:szCs w:val="22"/>
        </w:rPr>
        <w:t xml:space="preserve">eesmärk polnud olemasolevate nõuete karmistamine, vaid normide täpsustamine erinevate </w:t>
      </w:r>
      <w:commentRangeEnd w:id="32"/>
      <w:r w:rsidR="00036C63">
        <w:rPr>
          <w:rStyle w:val="CommentReference"/>
        </w:rPr>
        <w:commentReference w:id="32"/>
      </w:r>
      <w:r w:rsidR="00214841" w:rsidRPr="00161E4A">
        <w:rPr>
          <w:rFonts w:ascii="Arial" w:hAnsi="Arial" w:cs="Arial"/>
          <w:noProof/>
          <w:sz w:val="22"/>
          <w:szCs w:val="22"/>
        </w:rPr>
        <w:t>ruumikombinatsioonide ja -tüüpide jaoks, arvestades tänapäevast reaalsust ning võimalust hooneid klassifitseerida).</w:t>
      </w:r>
      <w:commentRangeEnd w:id="31"/>
      <w:r w:rsidR="00132D20">
        <w:rPr>
          <w:rStyle w:val="CommentReference"/>
        </w:rPr>
        <w:commentReference w:id="31"/>
      </w:r>
    </w:p>
    <w:p w14:paraId="0B2C4914" w14:textId="77777777" w:rsidR="00FB3897" w:rsidRDefault="00FB3897" w:rsidP="00214841">
      <w:pPr>
        <w:jc w:val="both"/>
        <w:rPr>
          <w:rFonts w:ascii="Arial" w:hAnsi="Arial" w:cs="Arial"/>
          <w:noProof/>
          <w:sz w:val="22"/>
          <w:szCs w:val="22"/>
        </w:rPr>
      </w:pPr>
    </w:p>
    <w:p w14:paraId="625C5490" w14:textId="47E836FB" w:rsidR="00FB3897" w:rsidRPr="00334114" w:rsidRDefault="00FB3897" w:rsidP="00FB3897">
      <w:pPr>
        <w:jc w:val="both"/>
        <w:rPr>
          <w:rFonts w:ascii="Arial" w:hAnsi="Arial" w:cs="Arial"/>
          <w:noProof/>
          <w:sz w:val="22"/>
          <w:szCs w:val="22"/>
        </w:rPr>
      </w:pPr>
      <w:r>
        <w:rPr>
          <w:rFonts w:ascii="Arial" w:hAnsi="Arial" w:cs="Arial"/>
          <w:noProof/>
          <w:sz w:val="22"/>
          <w:szCs w:val="22"/>
        </w:rPr>
        <w:t xml:space="preserve">Olmemüra on näiteks inimeste omavaheline vestlus, muusika kuulamine, väiksed remonttööd jm inimtegevusest lähtuv müra, mida ei ole võimalik normeerida arvuliselt </w:t>
      </w:r>
      <w:r w:rsidR="00CB7AD2">
        <w:rPr>
          <w:rFonts w:ascii="Arial" w:hAnsi="Arial" w:cs="Arial"/>
          <w:noProof/>
          <w:sz w:val="22"/>
          <w:szCs w:val="22"/>
        </w:rPr>
        <w:t>selle</w:t>
      </w:r>
      <w:r>
        <w:rPr>
          <w:rFonts w:ascii="Arial" w:hAnsi="Arial" w:cs="Arial"/>
          <w:noProof/>
          <w:sz w:val="22"/>
          <w:szCs w:val="22"/>
        </w:rPr>
        <w:t xml:space="preserve"> kõikuva </w:t>
      </w:r>
      <w:r w:rsidR="00CB7AD2">
        <w:rPr>
          <w:rFonts w:ascii="Arial" w:hAnsi="Arial" w:cs="Arial"/>
          <w:noProof/>
          <w:sz w:val="22"/>
          <w:szCs w:val="22"/>
        </w:rPr>
        <w:t>ise</w:t>
      </w:r>
      <w:r>
        <w:rPr>
          <w:rFonts w:ascii="Arial" w:hAnsi="Arial" w:cs="Arial"/>
          <w:noProof/>
          <w:sz w:val="22"/>
          <w:szCs w:val="22"/>
        </w:rPr>
        <w:t>loomu tõttu. Küll aga võib olmemüra olla igapäevaseks häiringuks paljudele inimestele seoses halva või aegunud ehituskvaliteediga ning heliisolatsiooni parandamine aitab olmemüra vähendada.</w:t>
      </w:r>
    </w:p>
    <w:p w14:paraId="4D644E69" w14:textId="6B02D3F4" w:rsidR="000033A4" w:rsidRPr="00334114" w:rsidRDefault="000033A4" w:rsidP="008E5173">
      <w:pPr>
        <w:jc w:val="both"/>
        <w:rPr>
          <w:rFonts w:ascii="Arial" w:hAnsi="Arial" w:cs="Arial"/>
          <w:noProof/>
          <w:sz w:val="22"/>
          <w:szCs w:val="22"/>
        </w:rPr>
      </w:pPr>
    </w:p>
    <w:p w14:paraId="354155BE" w14:textId="3D066C0D" w:rsidR="000033A4" w:rsidRPr="00334114" w:rsidRDefault="000033A4" w:rsidP="008E5173">
      <w:pPr>
        <w:jc w:val="both"/>
        <w:rPr>
          <w:rFonts w:ascii="Arial" w:hAnsi="Arial" w:cs="Arial"/>
          <w:noProof/>
          <w:sz w:val="22"/>
          <w:szCs w:val="22"/>
        </w:rPr>
      </w:pPr>
      <w:r w:rsidRPr="00334114">
        <w:rPr>
          <w:rFonts w:ascii="Arial" w:hAnsi="Arial" w:cs="Arial"/>
          <w:b/>
          <w:bCs/>
          <w:noProof/>
          <w:sz w:val="22"/>
          <w:szCs w:val="22"/>
        </w:rPr>
        <w:t xml:space="preserve">Paragrahvis </w:t>
      </w:r>
      <w:r w:rsidR="00C80B2E">
        <w:rPr>
          <w:rFonts w:ascii="Arial" w:hAnsi="Arial" w:cs="Arial"/>
          <w:b/>
          <w:bCs/>
          <w:noProof/>
          <w:sz w:val="22"/>
          <w:szCs w:val="22"/>
        </w:rPr>
        <w:t>5</w:t>
      </w:r>
      <w:r w:rsidR="00C80B2E" w:rsidRPr="00334114">
        <w:rPr>
          <w:rFonts w:ascii="Arial" w:hAnsi="Arial" w:cs="Arial"/>
          <w:b/>
          <w:bCs/>
          <w:noProof/>
          <w:sz w:val="22"/>
          <w:szCs w:val="22"/>
        </w:rPr>
        <w:t xml:space="preserve"> </w:t>
      </w:r>
      <w:r w:rsidRPr="00334114">
        <w:rPr>
          <w:rFonts w:ascii="Arial" w:hAnsi="Arial" w:cs="Arial"/>
          <w:noProof/>
          <w:sz w:val="22"/>
          <w:szCs w:val="22"/>
        </w:rPr>
        <w:t>sätestatakse ultra- ja infraheli piirtasemed inimese tervise kaitseks, mis kehtivad ööpäev</w:t>
      </w:r>
      <w:r w:rsidR="000070FE" w:rsidRPr="00334114">
        <w:rPr>
          <w:rFonts w:ascii="Arial" w:hAnsi="Arial" w:cs="Arial"/>
          <w:noProof/>
          <w:sz w:val="22"/>
          <w:szCs w:val="22"/>
        </w:rPr>
        <w:t xml:space="preserve"> läbi</w:t>
      </w:r>
      <w:r w:rsidRPr="00334114">
        <w:rPr>
          <w:rFonts w:ascii="Arial" w:hAnsi="Arial" w:cs="Arial"/>
          <w:noProof/>
          <w:sz w:val="22"/>
          <w:szCs w:val="22"/>
        </w:rPr>
        <w:t xml:space="preserve"> (normide kehtestamis</w:t>
      </w:r>
      <w:r w:rsidR="008F0F1D" w:rsidRPr="00334114">
        <w:rPr>
          <w:rFonts w:ascii="Arial" w:hAnsi="Arial" w:cs="Arial"/>
          <w:noProof/>
          <w:sz w:val="22"/>
          <w:szCs w:val="22"/>
        </w:rPr>
        <w:t>t</w:t>
      </w:r>
      <w:r w:rsidRPr="00334114">
        <w:rPr>
          <w:rFonts w:ascii="Arial" w:hAnsi="Arial" w:cs="Arial"/>
          <w:noProof/>
          <w:sz w:val="22"/>
          <w:szCs w:val="22"/>
        </w:rPr>
        <w:t xml:space="preserve"> käesolevas määruses on </w:t>
      </w:r>
      <w:r w:rsidR="008F0F1D" w:rsidRPr="00334114">
        <w:rPr>
          <w:rFonts w:ascii="Arial" w:hAnsi="Arial" w:cs="Arial"/>
          <w:noProof/>
          <w:sz w:val="22"/>
          <w:szCs w:val="22"/>
        </w:rPr>
        <w:t>põhjendatud</w:t>
      </w:r>
      <w:r w:rsidR="00243680" w:rsidRPr="00334114">
        <w:rPr>
          <w:rFonts w:ascii="Arial" w:hAnsi="Arial" w:cs="Arial"/>
          <w:noProof/>
          <w:sz w:val="22"/>
          <w:szCs w:val="22"/>
        </w:rPr>
        <w:t xml:space="preserve"> </w:t>
      </w:r>
      <w:r w:rsidR="00434E68" w:rsidRPr="00334114">
        <w:rPr>
          <w:rFonts w:ascii="Arial" w:hAnsi="Arial" w:cs="Arial"/>
          <w:noProof/>
          <w:sz w:val="22"/>
          <w:szCs w:val="22"/>
        </w:rPr>
        <w:t>§</w:t>
      </w:r>
      <w:r w:rsidR="00B03090" w:rsidRPr="00334114">
        <w:rPr>
          <w:rFonts w:ascii="Arial" w:hAnsi="Arial" w:cs="Arial"/>
          <w:noProof/>
          <w:sz w:val="22"/>
          <w:szCs w:val="22"/>
        </w:rPr>
        <w:t> </w:t>
      </w:r>
      <w:r w:rsidRPr="00334114">
        <w:rPr>
          <w:rFonts w:ascii="Arial" w:hAnsi="Arial" w:cs="Arial"/>
          <w:noProof/>
          <w:sz w:val="22"/>
          <w:szCs w:val="22"/>
        </w:rPr>
        <w:t xml:space="preserve">1 juures). Ultraheli puhul (20–25 kHz) on piirtase 70 dB ja sagedustel üle 25 kHz 100 dB. Need sagedused jäävad kuulmisläve ülemisse ossa või sellest kõrgemale, ent võivad siiski organismile </w:t>
      </w:r>
      <w:r w:rsidR="005625ED" w:rsidRPr="00334114">
        <w:rPr>
          <w:rFonts w:ascii="Arial" w:hAnsi="Arial" w:cs="Arial"/>
          <w:noProof/>
          <w:sz w:val="22"/>
          <w:szCs w:val="22"/>
        </w:rPr>
        <w:t xml:space="preserve">mõju </w:t>
      </w:r>
      <w:r w:rsidR="004A0709" w:rsidRPr="00334114">
        <w:rPr>
          <w:rFonts w:ascii="Arial" w:hAnsi="Arial" w:cs="Arial"/>
          <w:noProof/>
          <w:sz w:val="22"/>
          <w:szCs w:val="22"/>
        </w:rPr>
        <w:t xml:space="preserve">avaldada </w:t>
      </w:r>
      <w:r w:rsidRPr="00334114">
        <w:rPr>
          <w:rFonts w:ascii="Arial" w:hAnsi="Arial" w:cs="Arial"/>
          <w:noProof/>
          <w:sz w:val="22"/>
          <w:szCs w:val="22"/>
        </w:rPr>
        <w:t>(nt peavalud, rahutus, kuulmishäired). Infraheli puhul (alla 20 Hz) kasutatakse G-korrigeerimist, mis võtab arvesse inimese kuulmisvõimet madalatel sagedustel. Piirtase on 85 dB (LpG või LpG,eq,T). Eeldus on</w:t>
      </w:r>
      <w:r w:rsidR="00CB7AD2">
        <w:rPr>
          <w:rFonts w:ascii="Arial" w:hAnsi="Arial" w:cs="Arial"/>
          <w:noProof/>
          <w:sz w:val="22"/>
          <w:szCs w:val="22"/>
        </w:rPr>
        <w:t xml:space="preserve"> see</w:t>
      </w:r>
      <w:r w:rsidRPr="00334114">
        <w:rPr>
          <w:rFonts w:ascii="Arial" w:hAnsi="Arial" w:cs="Arial"/>
          <w:noProof/>
          <w:sz w:val="22"/>
          <w:szCs w:val="22"/>
        </w:rPr>
        <w:t xml:space="preserve">, et mõõtmine tehakse vastavalt </w:t>
      </w:r>
      <w:r w:rsidR="00171CB5" w:rsidRPr="00334114">
        <w:rPr>
          <w:rFonts w:ascii="Arial" w:hAnsi="Arial" w:cs="Arial"/>
          <w:noProof/>
          <w:sz w:val="22"/>
          <w:szCs w:val="22"/>
        </w:rPr>
        <w:t xml:space="preserve">standardile </w:t>
      </w:r>
      <w:r w:rsidRPr="00334114">
        <w:rPr>
          <w:rFonts w:ascii="Arial" w:hAnsi="Arial" w:cs="Arial"/>
          <w:noProof/>
          <w:sz w:val="22"/>
          <w:szCs w:val="22"/>
        </w:rPr>
        <w:t xml:space="preserve">EVS-ISO 7196, mis tagab tulemuste usaldusväärsuse. </w:t>
      </w:r>
    </w:p>
    <w:p w14:paraId="1094EC0A" w14:textId="77777777" w:rsidR="000033A4" w:rsidRPr="00334114" w:rsidRDefault="000033A4" w:rsidP="008E5173">
      <w:pPr>
        <w:jc w:val="both"/>
        <w:rPr>
          <w:rFonts w:ascii="Arial" w:hAnsi="Arial" w:cs="Arial"/>
          <w:noProof/>
          <w:sz w:val="22"/>
          <w:szCs w:val="22"/>
        </w:rPr>
      </w:pPr>
    </w:p>
    <w:p w14:paraId="626F70ED" w14:textId="4C08D975" w:rsidR="000033A4" w:rsidRPr="00334114" w:rsidRDefault="005E21A0" w:rsidP="008E5173">
      <w:pPr>
        <w:jc w:val="both"/>
        <w:rPr>
          <w:rFonts w:ascii="Arial" w:hAnsi="Arial" w:cs="Arial"/>
          <w:noProof/>
          <w:sz w:val="22"/>
          <w:szCs w:val="22"/>
        </w:rPr>
      </w:pPr>
      <w:r>
        <w:rPr>
          <w:rFonts w:ascii="Arial" w:hAnsi="Arial" w:cs="Arial"/>
          <w:noProof/>
          <w:sz w:val="22"/>
          <w:szCs w:val="22"/>
        </w:rPr>
        <w:t>N</w:t>
      </w:r>
      <w:r w:rsidR="000033A4" w:rsidRPr="00334114">
        <w:rPr>
          <w:rFonts w:ascii="Arial" w:hAnsi="Arial" w:cs="Arial"/>
          <w:noProof/>
          <w:sz w:val="22"/>
          <w:szCs w:val="22"/>
        </w:rPr>
        <w:t>eed nõuded ei laiene:</w:t>
      </w:r>
    </w:p>
    <w:p w14:paraId="4BDBBE09" w14:textId="609B7692" w:rsidR="000033A4" w:rsidRPr="00334114" w:rsidRDefault="000033A4" w:rsidP="00B26AF1">
      <w:pPr>
        <w:pStyle w:val="ListParagraph"/>
        <w:numPr>
          <w:ilvl w:val="0"/>
          <w:numId w:val="1"/>
        </w:numPr>
        <w:spacing w:after="0" w:line="240" w:lineRule="auto"/>
        <w:ind w:left="360"/>
        <w:jc w:val="both"/>
        <w:rPr>
          <w:rFonts w:ascii="Arial" w:hAnsi="Arial" w:cs="Arial"/>
          <w:noProof/>
        </w:rPr>
      </w:pPr>
      <w:r w:rsidRPr="00334114">
        <w:rPr>
          <w:rFonts w:ascii="Arial" w:hAnsi="Arial" w:cs="Arial"/>
          <w:noProof/>
        </w:rPr>
        <w:t>ultrahelile, mis levib kõvade pindade kaudu (nt ultraheliandurid konstruktsioonides);</w:t>
      </w:r>
    </w:p>
    <w:p w14:paraId="18EFC975" w14:textId="42B426F8" w:rsidR="000033A4" w:rsidRPr="00334114" w:rsidRDefault="000033A4" w:rsidP="00B26AF1">
      <w:pPr>
        <w:pStyle w:val="ListParagraph"/>
        <w:numPr>
          <w:ilvl w:val="0"/>
          <w:numId w:val="1"/>
        </w:numPr>
        <w:spacing w:after="0" w:line="240" w:lineRule="auto"/>
        <w:ind w:left="360"/>
        <w:jc w:val="both"/>
        <w:rPr>
          <w:rFonts w:ascii="Arial" w:hAnsi="Arial" w:cs="Arial"/>
          <w:noProof/>
        </w:rPr>
      </w:pPr>
      <w:r w:rsidRPr="00334114">
        <w:rPr>
          <w:rFonts w:ascii="Arial" w:hAnsi="Arial" w:cs="Arial"/>
          <w:noProof/>
        </w:rPr>
        <w:t>ultrahelile, mis on kasutatav raviprotseduuridel (nt füsioteraapias);</w:t>
      </w:r>
    </w:p>
    <w:p w14:paraId="05C78148" w14:textId="04098EB1" w:rsidR="000033A4" w:rsidRPr="00334114" w:rsidRDefault="000033A4" w:rsidP="00B26AF1">
      <w:pPr>
        <w:pStyle w:val="ListParagraph"/>
        <w:numPr>
          <w:ilvl w:val="0"/>
          <w:numId w:val="1"/>
        </w:numPr>
        <w:spacing w:after="0" w:line="240" w:lineRule="auto"/>
        <w:ind w:left="360"/>
        <w:jc w:val="both"/>
        <w:rPr>
          <w:rFonts w:ascii="Arial" w:hAnsi="Arial" w:cs="Arial"/>
          <w:noProof/>
        </w:rPr>
      </w:pPr>
      <w:r w:rsidRPr="00334114">
        <w:rPr>
          <w:rFonts w:ascii="Arial" w:hAnsi="Arial" w:cs="Arial"/>
          <w:noProof/>
        </w:rPr>
        <w:t>looduslikule infrahelile, mille üle ei ole võimalik ega otstarbekas regulatiivselt kontrolli te</w:t>
      </w:r>
      <w:r w:rsidR="009E30FE" w:rsidRPr="00334114">
        <w:rPr>
          <w:rFonts w:ascii="Arial" w:hAnsi="Arial" w:cs="Arial"/>
          <w:noProof/>
        </w:rPr>
        <w:t>ha</w:t>
      </w:r>
      <w:r w:rsidRPr="00334114">
        <w:rPr>
          <w:rFonts w:ascii="Arial" w:hAnsi="Arial" w:cs="Arial"/>
          <w:noProof/>
        </w:rPr>
        <w:t xml:space="preserve"> (nt tuul, torm, vulkaaniline aktiivsus).</w:t>
      </w:r>
    </w:p>
    <w:p w14:paraId="7613D058" w14:textId="77777777" w:rsidR="008E5173" w:rsidRPr="00334114" w:rsidRDefault="008E5173" w:rsidP="008E5173">
      <w:pPr>
        <w:jc w:val="both"/>
        <w:rPr>
          <w:rFonts w:ascii="Arial" w:hAnsi="Arial" w:cs="Arial"/>
          <w:noProof/>
          <w:sz w:val="22"/>
          <w:szCs w:val="22"/>
        </w:rPr>
      </w:pPr>
    </w:p>
    <w:p w14:paraId="2A9146EC" w14:textId="1C54C833" w:rsidR="000033A4" w:rsidRPr="00334114" w:rsidRDefault="000033A4" w:rsidP="008E5173">
      <w:pPr>
        <w:jc w:val="both"/>
        <w:rPr>
          <w:rFonts w:ascii="Arial" w:hAnsi="Arial" w:cs="Arial"/>
          <w:b/>
          <w:bCs/>
          <w:noProof/>
          <w:sz w:val="22"/>
          <w:szCs w:val="22"/>
        </w:rPr>
      </w:pPr>
      <w:r w:rsidRPr="00334114">
        <w:rPr>
          <w:rFonts w:ascii="Arial" w:hAnsi="Arial" w:cs="Arial"/>
          <w:noProof/>
          <w:sz w:val="22"/>
          <w:szCs w:val="22"/>
        </w:rPr>
        <w:t xml:space="preserve">Nõuded aitavad tagada, et tehnoloogiliste seadmete levik (nt kõrgresonants-seadmed) ei ohustaks elukeskkonna kvaliteeti </w:t>
      </w:r>
      <w:r w:rsidR="00CB7AD2">
        <w:rPr>
          <w:rFonts w:ascii="Arial" w:hAnsi="Arial" w:cs="Arial"/>
          <w:noProof/>
          <w:sz w:val="22"/>
          <w:szCs w:val="22"/>
        </w:rPr>
        <w:t>ega</w:t>
      </w:r>
      <w:r w:rsidRPr="00334114">
        <w:rPr>
          <w:rFonts w:ascii="Arial" w:hAnsi="Arial" w:cs="Arial"/>
          <w:noProof/>
          <w:sz w:val="22"/>
          <w:szCs w:val="22"/>
        </w:rPr>
        <w:t xml:space="preserve"> inimeste heaolu isegi juhul, kui müra ei ole „kuuldav“ tavapärases mõttes.</w:t>
      </w:r>
      <w:r w:rsidR="009F7549">
        <w:rPr>
          <w:rFonts w:ascii="Arial" w:hAnsi="Arial" w:cs="Arial"/>
          <w:noProof/>
          <w:sz w:val="22"/>
          <w:szCs w:val="22"/>
        </w:rPr>
        <w:t xml:space="preserve"> </w:t>
      </w:r>
      <w:r w:rsidR="00486D2E">
        <w:rPr>
          <w:rFonts w:ascii="Arial" w:hAnsi="Arial" w:cs="Arial"/>
          <w:noProof/>
          <w:sz w:val="22"/>
          <w:szCs w:val="22"/>
        </w:rPr>
        <w:t>Ultra- ja infraheli n</w:t>
      </w:r>
      <w:r w:rsidR="009F7549">
        <w:rPr>
          <w:rFonts w:ascii="Arial" w:hAnsi="Arial" w:cs="Arial"/>
          <w:noProof/>
          <w:sz w:val="22"/>
          <w:szCs w:val="22"/>
        </w:rPr>
        <w:t>õudeid</w:t>
      </w:r>
      <w:r w:rsidR="005535F1">
        <w:rPr>
          <w:rFonts w:ascii="Arial" w:hAnsi="Arial" w:cs="Arial"/>
          <w:noProof/>
          <w:sz w:val="22"/>
          <w:szCs w:val="22"/>
        </w:rPr>
        <w:t xml:space="preserve"> rakendatakse</w:t>
      </w:r>
      <w:r w:rsidR="00FB3725">
        <w:rPr>
          <w:rFonts w:ascii="Arial" w:hAnsi="Arial" w:cs="Arial"/>
          <w:noProof/>
          <w:sz w:val="22"/>
          <w:szCs w:val="22"/>
        </w:rPr>
        <w:t xml:space="preserve"> ning neid mõõdetakse</w:t>
      </w:r>
      <w:r w:rsidR="005535F1">
        <w:rPr>
          <w:rFonts w:ascii="Arial" w:hAnsi="Arial" w:cs="Arial"/>
          <w:noProof/>
          <w:sz w:val="22"/>
          <w:szCs w:val="22"/>
        </w:rPr>
        <w:t xml:space="preserve"> ainult põhjendatud juhtudel, </w:t>
      </w:r>
      <w:r w:rsidR="00D50765">
        <w:rPr>
          <w:rFonts w:ascii="Arial" w:hAnsi="Arial" w:cs="Arial"/>
          <w:noProof/>
          <w:sz w:val="22"/>
          <w:szCs w:val="22"/>
        </w:rPr>
        <w:t xml:space="preserve">näiteks </w:t>
      </w:r>
      <w:r w:rsidR="005535F1">
        <w:rPr>
          <w:rFonts w:ascii="Arial" w:hAnsi="Arial" w:cs="Arial"/>
          <w:noProof/>
          <w:sz w:val="22"/>
          <w:szCs w:val="22"/>
        </w:rPr>
        <w:t xml:space="preserve">kui </w:t>
      </w:r>
      <w:r w:rsidR="00056504">
        <w:rPr>
          <w:rFonts w:ascii="Arial" w:hAnsi="Arial" w:cs="Arial"/>
          <w:noProof/>
          <w:sz w:val="22"/>
          <w:szCs w:val="22"/>
        </w:rPr>
        <w:t>tundliku hoone</w:t>
      </w:r>
      <w:r w:rsidR="001D7FAD">
        <w:rPr>
          <w:rFonts w:ascii="Arial" w:hAnsi="Arial" w:cs="Arial"/>
          <w:noProof/>
          <w:sz w:val="22"/>
          <w:szCs w:val="22"/>
        </w:rPr>
        <w:t xml:space="preserve"> (nt elamu või ühiskasutusega hoone)</w:t>
      </w:r>
      <w:r w:rsidR="00056504">
        <w:rPr>
          <w:rFonts w:ascii="Arial" w:hAnsi="Arial" w:cs="Arial"/>
          <w:noProof/>
          <w:sz w:val="22"/>
          <w:szCs w:val="22"/>
        </w:rPr>
        <w:t xml:space="preserve"> läheduses asub</w:t>
      </w:r>
      <w:r w:rsidR="006F7DCA">
        <w:rPr>
          <w:rFonts w:ascii="Arial" w:hAnsi="Arial" w:cs="Arial"/>
          <w:noProof/>
          <w:sz w:val="22"/>
          <w:szCs w:val="22"/>
        </w:rPr>
        <w:t xml:space="preserve"> või sinna planeeritakse</w:t>
      </w:r>
      <w:r w:rsidR="00056504">
        <w:rPr>
          <w:rFonts w:ascii="Arial" w:hAnsi="Arial" w:cs="Arial"/>
          <w:noProof/>
          <w:sz w:val="22"/>
          <w:szCs w:val="22"/>
        </w:rPr>
        <w:t xml:space="preserve"> potentsiaalne ultra- ja infraheli allikas, </w:t>
      </w:r>
      <w:r w:rsidR="00907F4A">
        <w:rPr>
          <w:rFonts w:ascii="Arial" w:hAnsi="Arial" w:cs="Arial"/>
          <w:noProof/>
          <w:sz w:val="22"/>
          <w:szCs w:val="22"/>
        </w:rPr>
        <w:t xml:space="preserve">mis teadaolevalt </w:t>
      </w:r>
      <w:r w:rsidR="00A1146C">
        <w:rPr>
          <w:rFonts w:ascii="Arial" w:hAnsi="Arial" w:cs="Arial"/>
          <w:noProof/>
          <w:sz w:val="22"/>
          <w:szCs w:val="22"/>
        </w:rPr>
        <w:t>põhjustab</w:t>
      </w:r>
      <w:r w:rsidR="00907F4A">
        <w:rPr>
          <w:rFonts w:ascii="Arial" w:hAnsi="Arial" w:cs="Arial"/>
          <w:noProof/>
          <w:sz w:val="22"/>
          <w:szCs w:val="22"/>
        </w:rPr>
        <w:t xml:space="preserve"> kõrgeid </w:t>
      </w:r>
      <w:r w:rsidR="009E3100">
        <w:rPr>
          <w:rFonts w:ascii="Arial" w:hAnsi="Arial" w:cs="Arial"/>
          <w:noProof/>
          <w:sz w:val="22"/>
          <w:szCs w:val="22"/>
        </w:rPr>
        <w:t>ultra- ja infraheli</w:t>
      </w:r>
      <w:r w:rsidR="00A1146C">
        <w:rPr>
          <w:rFonts w:ascii="Arial" w:hAnsi="Arial" w:cs="Arial"/>
          <w:noProof/>
          <w:sz w:val="22"/>
          <w:szCs w:val="22"/>
        </w:rPr>
        <w:t xml:space="preserve"> tasemeid.</w:t>
      </w:r>
    </w:p>
    <w:p w14:paraId="225A9936" w14:textId="77777777" w:rsidR="000033A4" w:rsidRPr="00334114" w:rsidRDefault="000033A4" w:rsidP="008E5173">
      <w:pPr>
        <w:jc w:val="both"/>
        <w:rPr>
          <w:rFonts w:ascii="Arial" w:hAnsi="Arial" w:cs="Arial"/>
          <w:b/>
          <w:bCs/>
          <w:noProof/>
          <w:sz w:val="22"/>
          <w:szCs w:val="22"/>
        </w:rPr>
      </w:pPr>
    </w:p>
    <w:p w14:paraId="08B47F6B" w14:textId="708470EC" w:rsidR="000033A4" w:rsidRPr="00BD10A9" w:rsidRDefault="000033A4" w:rsidP="0028367C">
      <w:pPr>
        <w:jc w:val="both"/>
        <w:rPr>
          <w:rFonts w:ascii="Arial" w:hAnsi="Arial" w:cs="Arial"/>
          <w:noProof/>
          <w:sz w:val="22"/>
          <w:szCs w:val="22"/>
        </w:rPr>
      </w:pPr>
      <w:r w:rsidRPr="00334114">
        <w:rPr>
          <w:rFonts w:ascii="Arial" w:hAnsi="Arial" w:cs="Arial"/>
          <w:b/>
          <w:bCs/>
          <w:noProof/>
          <w:sz w:val="22"/>
          <w:szCs w:val="22"/>
        </w:rPr>
        <w:t xml:space="preserve">Paragrahvis </w:t>
      </w:r>
      <w:r w:rsidR="00C700F8">
        <w:rPr>
          <w:rFonts w:ascii="Arial" w:hAnsi="Arial" w:cs="Arial"/>
          <w:b/>
          <w:bCs/>
          <w:noProof/>
          <w:sz w:val="22"/>
          <w:szCs w:val="22"/>
        </w:rPr>
        <w:t>6</w:t>
      </w:r>
      <w:r w:rsidRPr="00334114">
        <w:rPr>
          <w:rFonts w:ascii="Arial" w:hAnsi="Arial" w:cs="Arial"/>
          <w:b/>
          <w:bCs/>
          <w:noProof/>
          <w:sz w:val="22"/>
          <w:szCs w:val="22"/>
        </w:rPr>
        <w:t xml:space="preserve"> </w:t>
      </w:r>
      <w:r w:rsidRPr="00334114">
        <w:rPr>
          <w:rFonts w:ascii="Arial" w:hAnsi="Arial" w:cs="Arial"/>
          <w:noProof/>
          <w:sz w:val="22"/>
          <w:szCs w:val="22"/>
        </w:rPr>
        <w:t>sätestatakse müra mõõtmise ja hindamise kord ning viidatakse konkreetsetele standarditele</w:t>
      </w:r>
      <w:r w:rsidR="004851F5">
        <w:rPr>
          <w:rFonts w:ascii="Arial" w:hAnsi="Arial" w:cs="Arial"/>
          <w:noProof/>
          <w:sz w:val="22"/>
          <w:szCs w:val="22"/>
        </w:rPr>
        <w:t>,</w:t>
      </w:r>
      <w:r w:rsidRPr="00334114">
        <w:rPr>
          <w:rFonts w:ascii="Arial" w:hAnsi="Arial" w:cs="Arial"/>
          <w:noProof/>
          <w:sz w:val="22"/>
          <w:szCs w:val="22"/>
        </w:rPr>
        <w:t xml:space="preserve"> </w:t>
      </w:r>
      <w:r w:rsidR="004851F5" w:rsidRPr="004851F5">
        <w:rPr>
          <w:rFonts w:ascii="Arial" w:hAnsi="Arial" w:cs="Arial"/>
          <w:noProof/>
          <w:sz w:val="22"/>
          <w:szCs w:val="22"/>
        </w:rPr>
        <w:t xml:space="preserve">mille järgimisel eeldatakse mõõtmiste ja mõõteseadmete vastavust määruse </w:t>
      </w:r>
      <w:r w:rsidR="004851F5" w:rsidRPr="001F4CA7">
        <w:rPr>
          <w:rFonts w:ascii="Arial" w:hAnsi="Arial" w:cs="Arial"/>
          <w:noProof/>
          <w:sz w:val="22"/>
          <w:szCs w:val="22"/>
        </w:rPr>
        <w:t>nõuetele</w:t>
      </w:r>
      <w:r w:rsidRPr="001F4CA7">
        <w:rPr>
          <w:rFonts w:ascii="Arial" w:hAnsi="Arial" w:cs="Arial"/>
          <w:noProof/>
          <w:sz w:val="22"/>
          <w:szCs w:val="22"/>
        </w:rPr>
        <w:t>. Täpsustatakse ka mõõtmisi teostava isiku</w:t>
      </w:r>
      <w:r w:rsidR="00D54900" w:rsidRPr="001F4CA7">
        <w:rPr>
          <w:rFonts w:ascii="Arial" w:hAnsi="Arial" w:cs="Arial"/>
          <w:noProof/>
          <w:sz w:val="22"/>
          <w:szCs w:val="22"/>
        </w:rPr>
        <w:t xml:space="preserve"> akrediteeringu nõuet</w:t>
      </w:r>
      <w:r w:rsidR="00214553" w:rsidRPr="001F4CA7">
        <w:rPr>
          <w:rFonts w:ascii="Arial" w:hAnsi="Arial" w:cs="Arial"/>
          <w:noProof/>
          <w:sz w:val="22"/>
          <w:szCs w:val="22"/>
        </w:rPr>
        <w:t xml:space="preserve">, kus on muu hulgas tingimus </w:t>
      </w:r>
      <w:commentRangeStart w:id="33"/>
      <w:commentRangeStart w:id="34"/>
      <w:commentRangeStart w:id="35"/>
      <w:r w:rsidR="00214553" w:rsidRPr="000129B7">
        <w:rPr>
          <w:rFonts w:ascii="Arial" w:hAnsi="Arial" w:cs="Arial"/>
          <w:noProof/>
          <w:sz w:val="22"/>
          <w:szCs w:val="22"/>
          <w:highlight w:val="yellow"/>
        </w:rPr>
        <w:t>„kui see on tehniliselt teostatav“</w:t>
      </w:r>
      <w:r w:rsidR="00F305C2" w:rsidRPr="000129B7">
        <w:rPr>
          <w:rFonts w:ascii="Arial" w:hAnsi="Arial" w:cs="Arial"/>
          <w:noProof/>
          <w:sz w:val="22"/>
          <w:szCs w:val="22"/>
          <w:highlight w:val="yellow"/>
        </w:rPr>
        <w:t>,</w:t>
      </w:r>
      <w:r w:rsidR="00F305C2">
        <w:rPr>
          <w:rFonts w:ascii="Arial" w:hAnsi="Arial" w:cs="Arial"/>
          <w:noProof/>
          <w:sz w:val="22"/>
          <w:szCs w:val="22"/>
        </w:rPr>
        <w:t xml:space="preserve"> sest </w:t>
      </w:r>
      <w:commentRangeEnd w:id="33"/>
      <w:r w:rsidR="001F4CA7">
        <w:rPr>
          <w:rStyle w:val="CommentReference"/>
        </w:rPr>
        <w:commentReference w:id="33"/>
      </w:r>
      <w:commentRangeEnd w:id="34"/>
      <w:r w:rsidR="00504166">
        <w:rPr>
          <w:rStyle w:val="CommentReference"/>
        </w:rPr>
        <w:commentReference w:id="34"/>
      </w:r>
      <w:commentRangeEnd w:id="35"/>
      <w:r w:rsidR="00F81F7A">
        <w:rPr>
          <w:rStyle w:val="CommentReference"/>
        </w:rPr>
        <w:commentReference w:id="35"/>
      </w:r>
      <w:r w:rsidR="00F305C2">
        <w:rPr>
          <w:rFonts w:ascii="Arial" w:hAnsi="Arial" w:cs="Arial"/>
          <w:noProof/>
          <w:sz w:val="22"/>
          <w:szCs w:val="22"/>
        </w:rPr>
        <w:t>infraheli puhul</w:t>
      </w:r>
      <w:r w:rsidR="0028367C" w:rsidRPr="0028367C">
        <w:t xml:space="preserve"> </w:t>
      </w:r>
      <w:r w:rsidR="0028367C" w:rsidRPr="0028367C">
        <w:rPr>
          <w:rFonts w:ascii="Arial" w:hAnsi="Arial" w:cs="Arial"/>
          <w:noProof/>
          <w:sz w:val="22"/>
          <w:szCs w:val="22"/>
        </w:rPr>
        <w:t>Eesti Akrediteerimiskeskuse a</w:t>
      </w:r>
      <w:r w:rsidR="00745074">
        <w:rPr>
          <w:rFonts w:ascii="Arial" w:hAnsi="Arial" w:cs="Arial"/>
          <w:noProof/>
          <w:sz w:val="22"/>
          <w:szCs w:val="22"/>
        </w:rPr>
        <w:t>ndmete</w:t>
      </w:r>
      <w:r w:rsidR="002968C5">
        <w:rPr>
          <w:rFonts w:ascii="Arial" w:hAnsi="Arial" w:cs="Arial"/>
          <w:noProof/>
          <w:sz w:val="22"/>
          <w:szCs w:val="22"/>
        </w:rPr>
        <w:t>l</w:t>
      </w:r>
      <w:r w:rsidR="0028367C" w:rsidRPr="0028367C">
        <w:rPr>
          <w:rFonts w:ascii="Arial" w:hAnsi="Arial" w:cs="Arial"/>
          <w:noProof/>
          <w:sz w:val="22"/>
          <w:szCs w:val="22"/>
        </w:rPr>
        <w:t xml:space="preserve"> ühelgi akrediteeritud katselaboril</w:t>
      </w:r>
      <w:r w:rsidR="001F44D8">
        <w:rPr>
          <w:rFonts w:ascii="Arial" w:hAnsi="Arial" w:cs="Arial"/>
          <w:noProof/>
          <w:sz w:val="22"/>
          <w:szCs w:val="22"/>
        </w:rPr>
        <w:t xml:space="preserve"> Eestis</w:t>
      </w:r>
      <w:r w:rsidR="0028367C" w:rsidRPr="0028367C">
        <w:rPr>
          <w:rFonts w:ascii="Arial" w:hAnsi="Arial" w:cs="Arial"/>
          <w:noProof/>
          <w:sz w:val="22"/>
          <w:szCs w:val="22"/>
        </w:rPr>
        <w:t xml:space="preserve"> akrediteering</w:t>
      </w:r>
      <w:r w:rsidR="00BD10A9">
        <w:rPr>
          <w:rFonts w:ascii="Arial" w:hAnsi="Arial" w:cs="Arial"/>
          <w:noProof/>
          <w:sz w:val="22"/>
          <w:szCs w:val="22"/>
        </w:rPr>
        <w:t xml:space="preserve">ut praegu pole. Küll aga on infraheli </w:t>
      </w:r>
      <w:r w:rsidR="00A53D04">
        <w:rPr>
          <w:rFonts w:ascii="Arial" w:hAnsi="Arial" w:cs="Arial"/>
          <w:noProof/>
          <w:sz w:val="22"/>
          <w:szCs w:val="22"/>
        </w:rPr>
        <w:t>mõõtmi</w:t>
      </w:r>
      <w:r w:rsidR="00745074">
        <w:rPr>
          <w:rFonts w:ascii="Arial" w:hAnsi="Arial" w:cs="Arial"/>
          <w:noProof/>
          <w:sz w:val="22"/>
          <w:szCs w:val="22"/>
        </w:rPr>
        <w:t>n</w:t>
      </w:r>
      <w:r w:rsidR="00A53D04">
        <w:rPr>
          <w:rFonts w:ascii="Arial" w:hAnsi="Arial" w:cs="Arial"/>
          <w:noProof/>
          <w:sz w:val="22"/>
          <w:szCs w:val="22"/>
        </w:rPr>
        <w:t>e aktuaalne teema (nt seoses tuuleparkidega) ja tulevikus võib see akrediteering tekkida.</w:t>
      </w:r>
      <w:r w:rsidRPr="00334114">
        <w:rPr>
          <w:rFonts w:ascii="Arial" w:hAnsi="Arial" w:cs="Arial"/>
          <w:noProof/>
          <w:sz w:val="22"/>
          <w:szCs w:val="22"/>
        </w:rPr>
        <w:t xml:space="preserve"> Täpsemad nõuded mõõtmistele, </w:t>
      </w:r>
      <w:r w:rsidR="00C86A59" w:rsidRPr="00334114">
        <w:rPr>
          <w:rFonts w:ascii="Arial" w:hAnsi="Arial" w:cs="Arial"/>
          <w:noProof/>
          <w:sz w:val="22"/>
          <w:szCs w:val="22"/>
        </w:rPr>
        <w:t>sealhulgas</w:t>
      </w:r>
      <w:r w:rsidRPr="00334114">
        <w:rPr>
          <w:rFonts w:ascii="Arial" w:hAnsi="Arial" w:cs="Arial"/>
          <w:noProof/>
          <w:sz w:val="22"/>
          <w:szCs w:val="22"/>
        </w:rPr>
        <w:t xml:space="preserve"> madalsagedusliku müra mõõtmisele tulenevad määruse lisadest 2 ja 3.</w:t>
      </w:r>
    </w:p>
    <w:p w14:paraId="0F88D456" w14:textId="77777777" w:rsidR="000033A4" w:rsidRPr="00334114" w:rsidRDefault="000033A4" w:rsidP="008E5173">
      <w:pPr>
        <w:jc w:val="both"/>
        <w:rPr>
          <w:rFonts w:ascii="Arial" w:hAnsi="Arial" w:cs="Arial"/>
          <w:b/>
          <w:bCs/>
          <w:noProof/>
          <w:sz w:val="22"/>
          <w:szCs w:val="22"/>
        </w:rPr>
      </w:pPr>
    </w:p>
    <w:p w14:paraId="0C065B96" w14:textId="0F3E5697" w:rsidR="000033A4" w:rsidRPr="00334114" w:rsidRDefault="000033A4" w:rsidP="008E5173">
      <w:pPr>
        <w:jc w:val="both"/>
        <w:rPr>
          <w:rFonts w:ascii="Arial" w:hAnsi="Arial" w:cs="Arial"/>
          <w:noProof/>
          <w:sz w:val="22"/>
          <w:szCs w:val="22"/>
        </w:rPr>
      </w:pPr>
      <w:r w:rsidRPr="00334114">
        <w:rPr>
          <w:rFonts w:ascii="Arial" w:hAnsi="Arial" w:cs="Arial"/>
          <w:b/>
          <w:bCs/>
          <w:noProof/>
          <w:sz w:val="22"/>
          <w:szCs w:val="22"/>
        </w:rPr>
        <w:t>Lisas 1</w:t>
      </w:r>
      <w:r w:rsidRPr="00334114">
        <w:rPr>
          <w:rFonts w:ascii="Arial" w:hAnsi="Arial" w:cs="Arial"/>
          <w:noProof/>
          <w:sz w:val="22"/>
          <w:szCs w:val="22"/>
        </w:rPr>
        <w:t xml:space="preserve"> sätestatakse </w:t>
      </w:r>
      <w:r w:rsidRPr="001F2ADD">
        <w:rPr>
          <w:rFonts w:ascii="Arial" w:hAnsi="Arial" w:cs="Arial"/>
          <w:noProof/>
          <w:sz w:val="22"/>
          <w:szCs w:val="22"/>
        </w:rPr>
        <w:t xml:space="preserve">liiklus- ja tehnoseadmete </w:t>
      </w:r>
      <w:r w:rsidR="00CE7470" w:rsidRPr="001F2ADD">
        <w:rPr>
          <w:rFonts w:ascii="Arial" w:hAnsi="Arial" w:cs="Arial"/>
          <w:noProof/>
          <w:sz w:val="22"/>
          <w:szCs w:val="22"/>
        </w:rPr>
        <w:t>ja -süsteemide</w:t>
      </w:r>
      <w:r w:rsidR="00AD1177" w:rsidRPr="00334114">
        <w:rPr>
          <w:rFonts w:ascii="Arial" w:hAnsi="Arial" w:cs="Arial"/>
          <w:noProof/>
          <w:sz w:val="22"/>
          <w:szCs w:val="22"/>
        </w:rPr>
        <w:t xml:space="preserve"> </w:t>
      </w:r>
      <w:r w:rsidRPr="00334114">
        <w:rPr>
          <w:rFonts w:ascii="Arial" w:hAnsi="Arial" w:cs="Arial"/>
          <w:noProof/>
          <w:sz w:val="22"/>
          <w:szCs w:val="22"/>
        </w:rPr>
        <w:t xml:space="preserve">müra piirtasemed. Piirtasemed kehtestatakse lisade kohaselt elamutele, koolidele ja muudele õppeasutustele, </w:t>
      </w:r>
      <w:r w:rsidR="00865A7A">
        <w:rPr>
          <w:rFonts w:ascii="Arial" w:hAnsi="Arial" w:cs="Arial"/>
          <w:noProof/>
          <w:sz w:val="22"/>
          <w:szCs w:val="22"/>
        </w:rPr>
        <w:t>lasteaedadele ja -hoidudele</w:t>
      </w:r>
      <w:r w:rsidRPr="00334114">
        <w:rPr>
          <w:rFonts w:ascii="Arial" w:hAnsi="Arial" w:cs="Arial"/>
          <w:noProof/>
          <w:sz w:val="22"/>
          <w:szCs w:val="22"/>
        </w:rPr>
        <w:t xml:space="preserve"> ja hoolekandeasutus</w:t>
      </w:r>
      <w:r w:rsidR="0006788C" w:rsidRPr="00334114">
        <w:rPr>
          <w:rFonts w:ascii="Arial" w:hAnsi="Arial" w:cs="Arial"/>
          <w:noProof/>
          <w:sz w:val="22"/>
          <w:szCs w:val="22"/>
        </w:rPr>
        <w:t>t</w:t>
      </w:r>
      <w:r w:rsidRPr="00334114">
        <w:rPr>
          <w:rFonts w:ascii="Arial" w:hAnsi="Arial" w:cs="Arial"/>
          <w:noProof/>
          <w:sz w:val="22"/>
          <w:szCs w:val="22"/>
        </w:rPr>
        <w:t xml:space="preserve">ele. Võrreldes varasemaga ei kehtestata määrusega enam norme majutusasutustele, tervishoiuasutustele, büroo- ja haldushoonetele, spordirajatistele, kaubandus- ja teenindusettevõtetele. Määrusega kehtestatakse normid üksnes neile hoonetele, kus viibitakse pidevalt (elamud) </w:t>
      </w:r>
      <w:r w:rsidR="00CB7AD2">
        <w:rPr>
          <w:rFonts w:ascii="Arial" w:hAnsi="Arial" w:cs="Arial"/>
          <w:noProof/>
          <w:sz w:val="22"/>
          <w:szCs w:val="22"/>
        </w:rPr>
        <w:t>ja</w:t>
      </w:r>
      <w:r w:rsidRPr="00334114">
        <w:rPr>
          <w:rFonts w:ascii="Arial" w:hAnsi="Arial" w:cs="Arial"/>
          <w:noProof/>
          <w:sz w:val="22"/>
          <w:szCs w:val="22"/>
        </w:rPr>
        <w:t xml:space="preserve"> kus viibivad haavatavamad grupid (lapsed, haiged,</w:t>
      </w:r>
      <w:r w:rsidRPr="00334114" w:rsidDel="00CA2322">
        <w:rPr>
          <w:rFonts w:ascii="Arial" w:hAnsi="Arial" w:cs="Arial"/>
          <w:noProof/>
          <w:sz w:val="22"/>
          <w:szCs w:val="22"/>
        </w:rPr>
        <w:t xml:space="preserve"> </w:t>
      </w:r>
      <w:r w:rsidRPr="00334114">
        <w:rPr>
          <w:rFonts w:ascii="Arial" w:hAnsi="Arial" w:cs="Arial"/>
          <w:noProof/>
          <w:sz w:val="22"/>
          <w:szCs w:val="22"/>
        </w:rPr>
        <w:t>eakad ja puu</w:t>
      </w:r>
      <w:r w:rsidR="005324F1" w:rsidRPr="00334114">
        <w:rPr>
          <w:rFonts w:ascii="Arial" w:hAnsi="Arial" w:cs="Arial"/>
          <w:noProof/>
          <w:sz w:val="22"/>
          <w:szCs w:val="22"/>
        </w:rPr>
        <w:t>dega</w:t>
      </w:r>
      <w:r w:rsidRPr="00334114">
        <w:rPr>
          <w:rFonts w:ascii="Arial" w:hAnsi="Arial" w:cs="Arial"/>
          <w:noProof/>
          <w:sz w:val="22"/>
          <w:szCs w:val="22"/>
        </w:rPr>
        <w:t xml:space="preserve"> inimesed). Eelnimetatud hoonetele, mis võrreldes </w:t>
      </w:r>
      <w:r w:rsidR="0081306D">
        <w:rPr>
          <w:rFonts w:ascii="Arial" w:hAnsi="Arial" w:cs="Arial"/>
          <w:noProof/>
          <w:sz w:val="22"/>
          <w:szCs w:val="22"/>
        </w:rPr>
        <w:t xml:space="preserve">seni </w:t>
      </w:r>
      <w:r w:rsidRPr="00334114">
        <w:rPr>
          <w:rFonts w:ascii="Arial" w:hAnsi="Arial" w:cs="Arial"/>
          <w:noProof/>
          <w:sz w:val="22"/>
          <w:szCs w:val="22"/>
        </w:rPr>
        <w:t>kehti</w:t>
      </w:r>
      <w:r w:rsidR="0081306D">
        <w:rPr>
          <w:rFonts w:ascii="Arial" w:hAnsi="Arial" w:cs="Arial"/>
          <w:noProof/>
          <w:sz w:val="22"/>
          <w:szCs w:val="22"/>
        </w:rPr>
        <w:t>nud</w:t>
      </w:r>
      <w:r w:rsidRPr="00334114">
        <w:rPr>
          <w:rFonts w:ascii="Arial" w:hAnsi="Arial" w:cs="Arial"/>
          <w:noProof/>
          <w:sz w:val="22"/>
          <w:szCs w:val="22"/>
        </w:rPr>
        <w:t xml:space="preserve"> korraga määruse tekstist välja jäävad, kehtib jätkuvalt valdkond</w:t>
      </w:r>
      <w:r w:rsidR="0003363F">
        <w:rPr>
          <w:rFonts w:ascii="Arial" w:hAnsi="Arial" w:cs="Arial"/>
          <w:noProof/>
          <w:sz w:val="22"/>
          <w:szCs w:val="22"/>
        </w:rPr>
        <w:t>lik</w:t>
      </w:r>
      <w:r w:rsidRPr="00334114">
        <w:rPr>
          <w:rFonts w:ascii="Arial" w:hAnsi="Arial" w:cs="Arial"/>
          <w:noProof/>
          <w:sz w:val="22"/>
          <w:szCs w:val="22"/>
        </w:rPr>
        <w:t xml:space="preserve"> standard EVS 842</w:t>
      </w:r>
      <w:r w:rsidR="00495266">
        <w:rPr>
          <w:rFonts w:ascii="Arial" w:hAnsi="Arial" w:cs="Arial"/>
          <w:noProof/>
          <w:sz w:val="22"/>
          <w:szCs w:val="22"/>
        </w:rPr>
        <w:t xml:space="preserve"> ja peagi valmiv </w:t>
      </w:r>
      <w:r w:rsidR="00CB7AD2">
        <w:rPr>
          <w:rFonts w:ascii="Arial" w:hAnsi="Arial" w:cs="Arial"/>
          <w:noProof/>
          <w:sz w:val="22"/>
          <w:szCs w:val="22"/>
        </w:rPr>
        <w:t xml:space="preserve">standardi </w:t>
      </w:r>
      <w:r w:rsidR="00495266">
        <w:rPr>
          <w:rFonts w:ascii="Arial" w:hAnsi="Arial" w:cs="Arial"/>
          <w:noProof/>
          <w:sz w:val="22"/>
          <w:szCs w:val="22"/>
        </w:rPr>
        <w:t>EVS 842 uustöötlus</w:t>
      </w:r>
      <w:r w:rsidRPr="00334114">
        <w:rPr>
          <w:rFonts w:ascii="Arial" w:hAnsi="Arial" w:cs="Arial"/>
          <w:noProof/>
          <w:sz w:val="22"/>
          <w:szCs w:val="22"/>
        </w:rPr>
        <w:t xml:space="preserve">, milles on </w:t>
      </w:r>
      <w:r w:rsidR="00FC0671">
        <w:rPr>
          <w:rFonts w:ascii="Arial" w:hAnsi="Arial" w:cs="Arial"/>
          <w:noProof/>
          <w:sz w:val="22"/>
          <w:szCs w:val="22"/>
        </w:rPr>
        <w:t>kavandatud</w:t>
      </w:r>
      <w:r w:rsidRPr="00334114">
        <w:rPr>
          <w:rFonts w:ascii="Arial" w:hAnsi="Arial" w:cs="Arial"/>
          <w:noProof/>
          <w:sz w:val="22"/>
          <w:szCs w:val="22"/>
        </w:rPr>
        <w:t xml:space="preserve"> liiklus- ja tehnoseadmete müra numbrilised väärtused klasside kaupa, mida on rangelt soovituslik planeerimisel, ehitamisel ja </w:t>
      </w:r>
      <w:r w:rsidR="00974B79">
        <w:rPr>
          <w:rFonts w:ascii="Arial" w:hAnsi="Arial" w:cs="Arial"/>
          <w:noProof/>
          <w:sz w:val="22"/>
          <w:szCs w:val="22"/>
        </w:rPr>
        <w:t xml:space="preserve">piirdekonstruktsioonide muutmisel </w:t>
      </w:r>
      <w:r w:rsidRPr="00334114">
        <w:rPr>
          <w:rFonts w:ascii="Arial" w:hAnsi="Arial" w:cs="Arial"/>
          <w:noProof/>
          <w:sz w:val="22"/>
          <w:szCs w:val="22"/>
        </w:rPr>
        <w:t>järgida.</w:t>
      </w:r>
      <w:r w:rsidR="004A0B7C">
        <w:rPr>
          <w:rFonts w:ascii="Arial" w:hAnsi="Arial" w:cs="Arial"/>
          <w:noProof/>
          <w:sz w:val="22"/>
          <w:szCs w:val="22"/>
        </w:rPr>
        <w:t xml:space="preserve"> Lisaks</w:t>
      </w:r>
      <w:r w:rsidR="00D317CF">
        <w:rPr>
          <w:rFonts w:ascii="Arial" w:hAnsi="Arial" w:cs="Arial"/>
          <w:noProof/>
          <w:sz w:val="22"/>
          <w:szCs w:val="22"/>
        </w:rPr>
        <w:t xml:space="preserve"> on </w:t>
      </w:r>
      <w:r w:rsidR="00C25507">
        <w:rPr>
          <w:rFonts w:ascii="Arial" w:hAnsi="Arial" w:cs="Arial"/>
          <w:noProof/>
          <w:sz w:val="22"/>
          <w:szCs w:val="22"/>
        </w:rPr>
        <w:t xml:space="preserve">tehnosüsteemide ja </w:t>
      </w:r>
      <w:r w:rsidR="00CB7AD2">
        <w:rPr>
          <w:rFonts w:ascii="Arial" w:hAnsi="Arial" w:cs="Arial"/>
          <w:noProof/>
          <w:sz w:val="22"/>
          <w:szCs w:val="22"/>
        </w:rPr>
        <w:t>-</w:t>
      </w:r>
      <w:r w:rsidR="00C25507">
        <w:rPr>
          <w:rFonts w:ascii="Arial" w:hAnsi="Arial" w:cs="Arial"/>
          <w:noProof/>
          <w:sz w:val="22"/>
          <w:szCs w:val="22"/>
        </w:rPr>
        <w:t xml:space="preserve">seadmete </w:t>
      </w:r>
      <w:r w:rsidR="00D317CF">
        <w:rPr>
          <w:rFonts w:ascii="Arial" w:hAnsi="Arial" w:cs="Arial"/>
          <w:noProof/>
          <w:sz w:val="22"/>
          <w:szCs w:val="22"/>
        </w:rPr>
        <w:t xml:space="preserve">müra käsitletud </w:t>
      </w:r>
      <w:r w:rsidR="00AD770A">
        <w:rPr>
          <w:rFonts w:ascii="Arial" w:hAnsi="Arial" w:cs="Arial"/>
          <w:noProof/>
          <w:sz w:val="22"/>
          <w:szCs w:val="22"/>
        </w:rPr>
        <w:t xml:space="preserve">hoonete ventilatsiooni ja energiatõhususe standardites </w:t>
      </w:r>
      <w:r w:rsidR="00A13E9E">
        <w:rPr>
          <w:rFonts w:ascii="Arial" w:hAnsi="Arial" w:cs="Arial"/>
          <w:noProof/>
          <w:sz w:val="22"/>
          <w:szCs w:val="22"/>
        </w:rPr>
        <w:t>EVS 906</w:t>
      </w:r>
      <w:r w:rsidR="00745C8C">
        <w:rPr>
          <w:rStyle w:val="FootnoteReference"/>
          <w:rFonts w:ascii="Arial" w:hAnsi="Arial" w:cs="Arial"/>
          <w:noProof/>
          <w:sz w:val="22"/>
          <w:szCs w:val="22"/>
        </w:rPr>
        <w:footnoteReference w:id="11"/>
      </w:r>
      <w:r w:rsidR="00A13E9E">
        <w:rPr>
          <w:rFonts w:ascii="Arial" w:hAnsi="Arial" w:cs="Arial"/>
          <w:noProof/>
          <w:sz w:val="22"/>
          <w:szCs w:val="22"/>
        </w:rPr>
        <w:t xml:space="preserve"> ja EVS-EN 16798-1</w:t>
      </w:r>
      <w:r w:rsidR="002F11B6">
        <w:rPr>
          <w:rStyle w:val="FootnoteReference"/>
          <w:rFonts w:ascii="Arial" w:hAnsi="Arial" w:cs="Arial"/>
          <w:noProof/>
          <w:sz w:val="22"/>
          <w:szCs w:val="22"/>
        </w:rPr>
        <w:footnoteReference w:id="12"/>
      </w:r>
      <w:r w:rsidR="00DC0EB1">
        <w:rPr>
          <w:rFonts w:ascii="Arial" w:hAnsi="Arial" w:cs="Arial"/>
          <w:noProof/>
          <w:sz w:val="22"/>
          <w:szCs w:val="22"/>
        </w:rPr>
        <w:t xml:space="preserve">, </w:t>
      </w:r>
      <w:r w:rsidR="00AD770A">
        <w:rPr>
          <w:rFonts w:ascii="Arial" w:hAnsi="Arial" w:cs="Arial"/>
          <w:noProof/>
          <w:sz w:val="22"/>
          <w:szCs w:val="22"/>
        </w:rPr>
        <w:t xml:space="preserve">millest eriosade projekteerijad ka lähtuvad, </w:t>
      </w:r>
      <w:r w:rsidR="00DC0EB1">
        <w:rPr>
          <w:rFonts w:ascii="Arial" w:hAnsi="Arial" w:cs="Arial"/>
          <w:noProof/>
          <w:sz w:val="22"/>
          <w:szCs w:val="22"/>
        </w:rPr>
        <w:t xml:space="preserve">kuid need ei </w:t>
      </w:r>
      <w:r w:rsidR="00572924">
        <w:rPr>
          <w:rFonts w:ascii="Arial" w:hAnsi="Arial" w:cs="Arial"/>
          <w:noProof/>
          <w:sz w:val="22"/>
          <w:szCs w:val="22"/>
        </w:rPr>
        <w:t xml:space="preserve">pruugi olla </w:t>
      </w:r>
      <w:r w:rsidR="00572924" w:rsidRPr="00EF2D8B">
        <w:rPr>
          <w:rFonts w:ascii="Arial" w:hAnsi="Arial" w:cs="Arial"/>
          <w:noProof/>
          <w:sz w:val="22"/>
          <w:szCs w:val="22"/>
        </w:rPr>
        <w:t>standardiga</w:t>
      </w:r>
      <w:r w:rsidR="00AD770A" w:rsidRPr="00EF2D8B">
        <w:rPr>
          <w:rFonts w:ascii="Arial" w:hAnsi="Arial" w:cs="Arial"/>
          <w:noProof/>
          <w:sz w:val="22"/>
          <w:szCs w:val="22"/>
        </w:rPr>
        <w:t xml:space="preserve"> </w:t>
      </w:r>
      <w:r w:rsidR="00DC0EB1" w:rsidRPr="00EF2D8B">
        <w:rPr>
          <w:rFonts w:ascii="Arial" w:hAnsi="Arial" w:cs="Arial"/>
          <w:noProof/>
          <w:sz w:val="22"/>
          <w:szCs w:val="22"/>
        </w:rPr>
        <w:t>EVS 842</w:t>
      </w:r>
      <w:r w:rsidR="006D3D3A" w:rsidRPr="00EF2D8B">
        <w:rPr>
          <w:rFonts w:ascii="Arial" w:hAnsi="Arial" w:cs="Arial"/>
          <w:noProof/>
          <w:sz w:val="22"/>
          <w:szCs w:val="22"/>
        </w:rPr>
        <w:t xml:space="preserve"> </w:t>
      </w:r>
      <w:r w:rsidR="00AD770A" w:rsidRPr="00EF2D8B">
        <w:rPr>
          <w:rFonts w:ascii="Arial" w:hAnsi="Arial" w:cs="Arial"/>
          <w:noProof/>
          <w:sz w:val="22"/>
          <w:szCs w:val="22"/>
        </w:rPr>
        <w:t xml:space="preserve">kooskõlas </w:t>
      </w:r>
      <w:commentRangeStart w:id="36"/>
      <w:r w:rsidR="006D3D3A" w:rsidRPr="00EF2D8B">
        <w:rPr>
          <w:rFonts w:ascii="Arial" w:hAnsi="Arial" w:cs="Arial"/>
          <w:noProof/>
          <w:sz w:val="22"/>
          <w:szCs w:val="22"/>
        </w:rPr>
        <w:t>(kooskõla tuleb tekitada standardi töögruppide vahel kokkuleppeliselt</w:t>
      </w:r>
      <w:r w:rsidR="00D61051" w:rsidRPr="00EF2D8B">
        <w:rPr>
          <w:rFonts w:ascii="Arial" w:hAnsi="Arial" w:cs="Arial"/>
          <w:noProof/>
          <w:sz w:val="22"/>
          <w:szCs w:val="22"/>
        </w:rPr>
        <w:t xml:space="preserve"> ja lähtuda tule</w:t>
      </w:r>
      <w:r w:rsidR="00572924" w:rsidRPr="00EF2D8B">
        <w:rPr>
          <w:rFonts w:ascii="Arial" w:hAnsi="Arial" w:cs="Arial"/>
          <w:noProof/>
          <w:sz w:val="22"/>
          <w:szCs w:val="22"/>
        </w:rPr>
        <w:t xml:space="preserve">ks </w:t>
      </w:r>
      <w:r w:rsidR="00D61051" w:rsidRPr="00EF2D8B">
        <w:rPr>
          <w:rFonts w:ascii="Arial" w:hAnsi="Arial" w:cs="Arial"/>
          <w:noProof/>
          <w:sz w:val="22"/>
          <w:szCs w:val="22"/>
        </w:rPr>
        <w:t>EVS 842 uustöötlusest, mi</w:t>
      </w:r>
      <w:r w:rsidR="009E18D7" w:rsidRPr="00EF2D8B">
        <w:rPr>
          <w:rFonts w:ascii="Arial" w:hAnsi="Arial" w:cs="Arial"/>
          <w:noProof/>
          <w:sz w:val="22"/>
          <w:szCs w:val="22"/>
        </w:rPr>
        <w:t xml:space="preserve">lle </w:t>
      </w:r>
      <w:commentRangeStart w:id="37"/>
      <w:r w:rsidR="009E18D7" w:rsidRPr="00EF2D8B">
        <w:rPr>
          <w:rFonts w:ascii="Arial" w:hAnsi="Arial" w:cs="Arial"/>
          <w:noProof/>
          <w:sz w:val="22"/>
          <w:szCs w:val="22"/>
        </w:rPr>
        <w:t>heakskiitmisel olev kavand</w:t>
      </w:r>
      <w:r w:rsidR="00D61051" w:rsidRPr="00EF2D8B">
        <w:rPr>
          <w:rFonts w:ascii="Arial" w:hAnsi="Arial" w:cs="Arial"/>
          <w:noProof/>
          <w:sz w:val="22"/>
          <w:szCs w:val="22"/>
        </w:rPr>
        <w:t xml:space="preserve"> </w:t>
      </w:r>
      <w:commentRangeEnd w:id="37"/>
      <w:r w:rsidR="00204CB1" w:rsidRPr="00EF2D8B">
        <w:rPr>
          <w:rStyle w:val="CommentReference"/>
        </w:rPr>
        <w:commentReference w:id="37"/>
      </w:r>
      <w:r w:rsidR="00D61051" w:rsidRPr="00EF2D8B">
        <w:rPr>
          <w:rFonts w:ascii="Arial" w:hAnsi="Arial" w:cs="Arial"/>
          <w:noProof/>
          <w:sz w:val="22"/>
          <w:szCs w:val="22"/>
        </w:rPr>
        <w:t>on</w:t>
      </w:r>
      <w:r w:rsidR="00DC70C4" w:rsidRPr="00EF2D8B">
        <w:rPr>
          <w:rFonts w:ascii="Arial" w:hAnsi="Arial" w:cs="Arial"/>
          <w:noProof/>
          <w:sz w:val="22"/>
          <w:szCs w:val="22"/>
        </w:rPr>
        <w:t xml:space="preserve"> </w:t>
      </w:r>
      <w:r w:rsidR="00572924" w:rsidRPr="00EF2D8B">
        <w:rPr>
          <w:rFonts w:ascii="Arial" w:hAnsi="Arial" w:cs="Arial"/>
          <w:noProof/>
          <w:sz w:val="22"/>
          <w:szCs w:val="22"/>
        </w:rPr>
        <w:t xml:space="preserve">hetkel </w:t>
      </w:r>
      <w:r w:rsidR="00DC70C4" w:rsidRPr="00EF2D8B">
        <w:rPr>
          <w:rFonts w:ascii="Arial" w:hAnsi="Arial" w:cs="Arial"/>
          <w:noProof/>
          <w:sz w:val="22"/>
          <w:szCs w:val="22"/>
        </w:rPr>
        <w:t>kõige värskem ja</w:t>
      </w:r>
      <w:r w:rsidR="00D61051" w:rsidRPr="00EF2D8B">
        <w:rPr>
          <w:rFonts w:ascii="Arial" w:hAnsi="Arial" w:cs="Arial"/>
          <w:noProof/>
          <w:sz w:val="22"/>
          <w:szCs w:val="22"/>
        </w:rPr>
        <w:t xml:space="preserve"> viimane teadmine</w:t>
      </w:r>
      <w:r w:rsidR="006D3D3A" w:rsidRPr="00EF2D8B">
        <w:rPr>
          <w:rFonts w:ascii="Arial" w:hAnsi="Arial" w:cs="Arial"/>
          <w:noProof/>
          <w:sz w:val="22"/>
          <w:szCs w:val="22"/>
        </w:rPr>
        <w:t>).</w:t>
      </w:r>
      <w:r w:rsidR="00A13E9E" w:rsidRPr="00EF2D8B">
        <w:rPr>
          <w:rFonts w:ascii="Arial" w:hAnsi="Arial" w:cs="Arial"/>
          <w:noProof/>
          <w:sz w:val="22"/>
          <w:szCs w:val="22"/>
        </w:rPr>
        <w:t xml:space="preserve"> </w:t>
      </w:r>
      <w:commentRangeEnd w:id="36"/>
      <w:r w:rsidR="00E87872" w:rsidRPr="00EF2D8B">
        <w:rPr>
          <w:rStyle w:val="CommentReference"/>
        </w:rPr>
        <w:commentReference w:id="36"/>
      </w:r>
      <w:r w:rsidRPr="00EF2D8B">
        <w:rPr>
          <w:rFonts w:ascii="Arial" w:hAnsi="Arial" w:cs="Arial"/>
          <w:noProof/>
          <w:sz w:val="22"/>
          <w:szCs w:val="22"/>
        </w:rPr>
        <w:t xml:space="preserve">Täpsem selgitus lisaga kehtestatavate müra normtasemete kohta </w:t>
      </w:r>
      <w:r w:rsidR="00536329" w:rsidRPr="00EF2D8B">
        <w:rPr>
          <w:rFonts w:ascii="Arial" w:hAnsi="Arial" w:cs="Arial"/>
          <w:noProof/>
          <w:sz w:val="22"/>
          <w:szCs w:val="22"/>
        </w:rPr>
        <w:t xml:space="preserve">on </w:t>
      </w:r>
      <w:r w:rsidRPr="00EF2D8B">
        <w:rPr>
          <w:rFonts w:ascii="Arial" w:hAnsi="Arial" w:cs="Arial"/>
          <w:noProof/>
          <w:sz w:val="22"/>
          <w:szCs w:val="22"/>
        </w:rPr>
        <w:t xml:space="preserve">leitav </w:t>
      </w:r>
      <w:r w:rsidR="00536329" w:rsidRPr="00EF2D8B">
        <w:rPr>
          <w:rFonts w:ascii="Arial" w:hAnsi="Arial" w:cs="Arial"/>
          <w:noProof/>
          <w:sz w:val="22"/>
          <w:szCs w:val="22"/>
        </w:rPr>
        <w:t>§</w:t>
      </w:r>
      <w:r w:rsidR="00392CD6" w:rsidRPr="00EF2D8B">
        <w:rPr>
          <w:rFonts w:ascii="Arial" w:hAnsi="Arial" w:cs="Arial"/>
          <w:noProof/>
          <w:sz w:val="22"/>
          <w:szCs w:val="22"/>
        </w:rPr>
        <w:t> </w:t>
      </w:r>
      <w:r w:rsidRPr="00EF2D8B">
        <w:rPr>
          <w:rFonts w:ascii="Arial" w:hAnsi="Arial" w:cs="Arial"/>
          <w:noProof/>
          <w:sz w:val="22"/>
          <w:szCs w:val="22"/>
        </w:rPr>
        <w:t>3 juures.</w:t>
      </w:r>
    </w:p>
    <w:p w14:paraId="57286EFC" w14:textId="1E916C2E" w:rsidR="000033A4" w:rsidRPr="00334114" w:rsidRDefault="000033A4" w:rsidP="008E5173">
      <w:pPr>
        <w:jc w:val="both"/>
        <w:rPr>
          <w:rFonts w:ascii="Arial" w:hAnsi="Arial" w:cs="Arial"/>
          <w:b/>
          <w:bCs/>
          <w:noProof/>
          <w:sz w:val="22"/>
          <w:szCs w:val="22"/>
        </w:rPr>
      </w:pPr>
    </w:p>
    <w:p w14:paraId="35DA36C8" w14:textId="77777777" w:rsidR="002968C5" w:rsidRDefault="000033A4" w:rsidP="008E5173">
      <w:pPr>
        <w:jc w:val="both"/>
        <w:rPr>
          <w:rFonts w:ascii="Arial" w:hAnsi="Arial" w:cs="Arial"/>
          <w:b/>
          <w:bCs/>
          <w:noProof/>
          <w:sz w:val="22"/>
          <w:szCs w:val="22"/>
        </w:rPr>
      </w:pPr>
      <w:r w:rsidRPr="00334114">
        <w:rPr>
          <w:rFonts w:ascii="Arial" w:hAnsi="Arial" w:cs="Arial"/>
          <w:b/>
          <w:bCs/>
          <w:noProof/>
          <w:sz w:val="22"/>
          <w:szCs w:val="22"/>
        </w:rPr>
        <w:t>Lisas 2</w:t>
      </w:r>
      <w:r w:rsidRPr="00334114">
        <w:rPr>
          <w:rFonts w:ascii="Arial" w:hAnsi="Arial" w:cs="Arial"/>
          <w:noProof/>
          <w:sz w:val="22"/>
          <w:szCs w:val="22"/>
        </w:rPr>
        <w:t xml:space="preserve"> sätestatakse helirõhutaseme mõõtmise ja hindamise meetodid</w:t>
      </w:r>
      <w:r w:rsidR="00392CD6" w:rsidRPr="00334114">
        <w:rPr>
          <w:rFonts w:ascii="Arial" w:hAnsi="Arial" w:cs="Arial"/>
          <w:noProof/>
          <w:sz w:val="22"/>
          <w:szCs w:val="22"/>
        </w:rPr>
        <w:t xml:space="preserve"> ning</w:t>
      </w:r>
      <w:r w:rsidRPr="00334114">
        <w:rPr>
          <w:rFonts w:ascii="Arial" w:hAnsi="Arial" w:cs="Arial"/>
          <w:noProof/>
          <w:sz w:val="22"/>
          <w:szCs w:val="22"/>
        </w:rPr>
        <w:t xml:space="preserve"> viidatakse valdkond</w:t>
      </w:r>
      <w:r w:rsidR="00AC63D0">
        <w:rPr>
          <w:rFonts w:ascii="Arial" w:hAnsi="Arial" w:cs="Arial"/>
          <w:noProof/>
          <w:sz w:val="22"/>
          <w:szCs w:val="22"/>
        </w:rPr>
        <w:t>likele</w:t>
      </w:r>
      <w:r w:rsidRPr="00334114">
        <w:rPr>
          <w:rFonts w:ascii="Arial" w:hAnsi="Arial" w:cs="Arial"/>
          <w:noProof/>
          <w:sz w:val="22"/>
          <w:szCs w:val="22"/>
        </w:rPr>
        <w:t xml:space="preserve"> standarditele, mis panevad paika mõõtmis- ja hindamistehnilised nüansid</w:t>
      </w:r>
      <w:r w:rsidR="00392CD6" w:rsidRPr="00334114">
        <w:rPr>
          <w:rFonts w:ascii="Arial" w:hAnsi="Arial" w:cs="Arial"/>
          <w:noProof/>
          <w:sz w:val="22"/>
          <w:szCs w:val="22"/>
        </w:rPr>
        <w:t>.</w:t>
      </w:r>
      <w:r w:rsidR="00392CD6" w:rsidRPr="00334114">
        <w:rPr>
          <w:rFonts w:ascii="Arial" w:hAnsi="Arial" w:cs="Arial"/>
          <w:b/>
          <w:bCs/>
          <w:noProof/>
          <w:sz w:val="22"/>
          <w:szCs w:val="22"/>
        </w:rPr>
        <w:t xml:space="preserve"> </w:t>
      </w:r>
    </w:p>
    <w:p w14:paraId="0DE3A01C" w14:textId="77777777" w:rsidR="002968C5" w:rsidRDefault="002968C5" w:rsidP="008E5173">
      <w:pPr>
        <w:jc w:val="both"/>
        <w:rPr>
          <w:rFonts w:ascii="Arial" w:hAnsi="Arial" w:cs="Arial"/>
          <w:b/>
          <w:bCs/>
          <w:noProof/>
          <w:sz w:val="22"/>
          <w:szCs w:val="22"/>
        </w:rPr>
      </w:pPr>
    </w:p>
    <w:p w14:paraId="3E4C9A0F" w14:textId="23CD1677" w:rsidR="000033A4" w:rsidRPr="00334114" w:rsidRDefault="00392CD6" w:rsidP="008E5173">
      <w:pPr>
        <w:jc w:val="both"/>
        <w:rPr>
          <w:rFonts w:ascii="Arial" w:hAnsi="Arial" w:cs="Arial"/>
          <w:noProof/>
          <w:sz w:val="22"/>
          <w:szCs w:val="22"/>
        </w:rPr>
      </w:pPr>
      <w:r w:rsidRPr="00334114">
        <w:rPr>
          <w:rFonts w:ascii="Arial" w:hAnsi="Arial" w:cs="Arial"/>
          <w:b/>
          <w:bCs/>
          <w:noProof/>
          <w:sz w:val="22"/>
          <w:szCs w:val="22"/>
        </w:rPr>
        <w:t>L</w:t>
      </w:r>
      <w:r w:rsidR="000033A4" w:rsidRPr="00334114">
        <w:rPr>
          <w:rFonts w:ascii="Arial" w:hAnsi="Arial" w:cs="Arial"/>
          <w:b/>
          <w:bCs/>
          <w:noProof/>
          <w:sz w:val="22"/>
          <w:szCs w:val="22"/>
        </w:rPr>
        <w:t xml:space="preserve">isas 3 </w:t>
      </w:r>
      <w:r w:rsidR="000033A4" w:rsidRPr="00334114">
        <w:rPr>
          <w:rFonts w:ascii="Arial" w:hAnsi="Arial" w:cs="Arial"/>
          <w:noProof/>
          <w:sz w:val="22"/>
          <w:szCs w:val="22"/>
        </w:rPr>
        <w:t>sätestatakse madalsagedusliku müra hindamise kord.</w:t>
      </w:r>
    </w:p>
    <w:p w14:paraId="2F83AEA4" w14:textId="77777777" w:rsidR="000033A4" w:rsidRPr="00334114" w:rsidRDefault="000033A4" w:rsidP="008E5173">
      <w:pPr>
        <w:jc w:val="both"/>
        <w:rPr>
          <w:rFonts w:ascii="Arial" w:hAnsi="Arial" w:cs="Arial"/>
          <w:noProof/>
          <w:sz w:val="22"/>
          <w:szCs w:val="22"/>
        </w:rPr>
      </w:pPr>
    </w:p>
    <w:p w14:paraId="72DDC8BE" w14:textId="4B6DB4DA" w:rsidR="000033A4" w:rsidRPr="00334114" w:rsidRDefault="000033A4" w:rsidP="008E5173">
      <w:pPr>
        <w:jc w:val="both"/>
        <w:rPr>
          <w:rFonts w:ascii="Arial" w:hAnsi="Arial" w:cs="Arial"/>
          <w:b/>
          <w:bCs/>
          <w:sz w:val="22"/>
          <w:szCs w:val="22"/>
          <w:lang w:eastAsia="et-EE"/>
        </w:rPr>
        <w:sectPr w:rsidR="000033A4" w:rsidRPr="00334114" w:rsidSect="000033A4">
          <w:type w:val="continuous"/>
          <w:pgSz w:w="11907" w:h="16840" w:code="9"/>
          <w:pgMar w:top="851" w:right="737" w:bottom="851" w:left="1701" w:header="709" w:footer="709" w:gutter="0"/>
          <w:cols w:space="708"/>
          <w:titlePg/>
          <w:docGrid w:linePitch="360"/>
        </w:sectPr>
      </w:pPr>
      <w:r w:rsidRPr="00334114">
        <w:rPr>
          <w:rFonts w:ascii="Arial" w:hAnsi="Arial" w:cs="Arial"/>
          <w:b/>
          <w:bCs/>
          <w:sz w:val="22"/>
          <w:szCs w:val="22"/>
          <w:lang w:eastAsia="et-EE"/>
        </w:rPr>
        <w:t xml:space="preserve">3. </w:t>
      </w:r>
      <w:r w:rsidR="00F55732">
        <w:rPr>
          <w:rFonts w:ascii="Arial" w:hAnsi="Arial" w:cs="Arial"/>
          <w:b/>
          <w:bCs/>
          <w:sz w:val="22"/>
          <w:szCs w:val="22"/>
          <w:lang w:eastAsia="et-EE"/>
        </w:rPr>
        <w:t>Määruse</w:t>
      </w:r>
      <w:r w:rsidRPr="00334114">
        <w:rPr>
          <w:rFonts w:ascii="Arial" w:hAnsi="Arial" w:cs="Arial"/>
          <w:b/>
          <w:bCs/>
          <w:sz w:val="22"/>
          <w:szCs w:val="22"/>
          <w:lang w:eastAsia="et-EE"/>
        </w:rPr>
        <w:t xml:space="preserve"> vastavus Euroopa Liidu õigusele</w:t>
      </w:r>
    </w:p>
    <w:p w14:paraId="416B27BF" w14:textId="77777777" w:rsidR="000033A4" w:rsidRPr="00334114" w:rsidRDefault="000033A4" w:rsidP="008E5173">
      <w:pPr>
        <w:jc w:val="both"/>
        <w:rPr>
          <w:rFonts w:ascii="Arial" w:hAnsi="Arial" w:cs="Arial"/>
          <w:sz w:val="22"/>
          <w:szCs w:val="22"/>
        </w:rPr>
      </w:pPr>
    </w:p>
    <w:p w14:paraId="46E094A4" w14:textId="1F2B9A8A" w:rsidR="000033A4" w:rsidRPr="00334114" w:rsidRDefault="00F55732" w:rsidP="008E5173">
      <w:pPr>
        <w:jc w:val="both"/>
        <w:rPr>
          <w:rFonts w:ascii="Arial" w:hAnsi="Arial" w:cs="Arial"/>
          <w:sz w:val="22"/>
          <w:szCs w:val="22"/>
        </w:rPr>
      </w:pPr>
      <w:r>
        <w:rPr>
          <w:rFonts w:ascii="Arial" w:hAnsi="Arial" w:cs="Arial"/>
          <w:sz w:val="22"/>
          <w:szCs w:val="22"/>
        </w:rPr>
        <w:t>Määruse</w:t>
      </w:r>
      <w:r w:rsidR="000033A4" w:rsidRPr="00334114">
        <w:rPr>
          <w:rFonts w:ascii="Arial" w:hAnsi="Arial" w:cs="Arial"/>
          <w:sz w:val="22"/>
          <w:szCs w:val="22"/>
        </w:rPr>
        <w:t xml:space="preserve"> ei ole otseselt seotud Euroopa Liidu õiguse ülevõtmisega ega ole vastuolus ELi õigusega.</w:t>
      </w:r>
    </w:p>
    <w:p w14:paraId="7A443A28" w14:textId="77777777" w:rsidR="000033A4" w:rsidRPr="00334114" w:rsidRDefault="000033A4" w:rsidP="008E5173">
      <w:pPr>
        <w:tabs>
          <w:tab w:val="left" w:pos="4860"/>
        </w:tabs>
        <w:jc w:val="both"/>
        <w:rPr>
          <w:rFonts w:ascii="Arial" w:hAnsi="Arial" w:cs="Arial"/>
          <w:b/>
          <w:bCs/>
          <w:sz w:val="22"/>
          <w:szCs w:val="22"/>
          <w:lang w:eastAsia="et-EE"/>
        </w:rPr>
      </w:pPr>
    </w:p>
    <w:p w14:paraId="267811C9" w14:textId="77777777" w:rsidR="000033A4" w:rsidRPr="00334114" w:rsidRDefault="000033A4" w:rsidP="008E5173">
      <w:pPr>
        <w:tabs>
          <w:tab w:val="left" w:pos="4860"/>
        </w:tabs>
        <w:jc w:val="both"/>
        <w:rPr>
          <w:rFonts w:ascii="Arial" w:hAnsi="Arial" w:cs="Arial"/>
          <w:sz w:val="22"/>
          <w:szCs w:val="22"/>
        </w:rPr>
        <w:sectPr w:rsidR="000033A4" w:rsidRPr="00334114" w:rsidSect="000033A4">
          <w:type w:val="continuous"/>
          <w:pgSz w:w="11907" w:h="16840" w:code="9"/>
          <w:pgMar w:top="851" w:right="737" w:bottom="851" w:left="1701" w:header="709" w:footer="709" w:gutter="0"/>
          <w:cols w:space="708"/>
          <w:titlePg/>
          <w:docGrid w:linePitch="360"/>
        </w:sectPr>
      </w:pPr>
      <w:r w:rsidRPr="00334114">
        <w:rPr>
          <w:rFonts w:ascii="Arial" w:hAnsi="Arial" w:cs="Arial"/>
          <w:b/>
          <w:bCs/>
          <w:sz w:val="22"/>
          <w:szCs w:val="22"/>
          <w:lang w:eastAsia="et-EE"/>
        </w:rPr>
        <w:t>4. Määruse mõjud</w:t>
      </w:r>
    </w:p>
    <w:p w14:paraId="674F0C3B" w14:textId="77777777" w:rsidR="000033A4" w:rsidRPr="00334114" w:rsidRDefault="000033A4" w:rsidP="008E5173">
      <w:pPr>
        <w:jc w:val="both"/>
        <w:rPr>
          <w:rFonts w:ascii="Arial" w:hAnsi="Arial" w:cs="Arial"/>
          <w:noProof/>
          <w:sz w:val="22"/>
          <w:szCs w:val="22"/>
        </w:rPr>
      </w:pPr>
    </w:p>
    <w:p w14:paraId="12CF346B" w14:textId="445E8378" w:rsidR="000033A4" w:rsidRPr="00334114" w:rsidRDefault="000033A4" w:rsidP="008E5173">
      <w:pPr>
        <w:jc w:val="both"/>
        <w:rPr>
          <w:rFonts w:ascii="Arial" w:hAnsi="Arial" w:cs="Arial"/>
          <w:sz w:val="22"/>
          <w:szCs w:val="22"/>
        </w:rPr>
      </w:pPr>
      <w:r w:rsidRPr="00334114">
        <w:rPr>
          <w:rFonts w:ascii="Arial" w:hAnsi="Arial" w:cs="Arial"/>
          <w:sz w:val="22"/>
          <w:szCs w:val="22"/>
        </w:rPr>
        <w:t xml:space="preserve">Määruse kehtestamise aluseks oleva volitusnormi alusel kaasajastatakse senini siseruumide mürale kehtinud tervisekaitsenõuded ning kehtestatakse määruse uus redaktsioon. Paljud määruses </w:t>
      </w:r>
      <w:r w:rsidR="00581AF6" w:rsidRPr="00334114">
        <w:rPr>
          <w:rFonts w:ascii="Arial" w:hAnsi="Arial" w:cs="Arial"/>
          <w:sz w:val="22"/>
          <w:szCs w:val="22"/>
        </w:rPr>
        <w:t>nr 42 sätestatud</w:t>
      </w:r>
      <w:r w:rsidRPr="00334114">
        <w:rPr>
          <w:rFonts w:ascii="Arial" w:hAnsi="Arial" w:cs="Arial"/>
          <w:sz w:val="22"/>
          <w:szCs w:val="22"/>
        </w:rPr>
        <w:t xml:space="preserve"> nõuded kehtestatakse õigusselguse parandamise eesmärgil uuesti ning nende mõju ei hinnata. Uute nõuete eesmärk on </w:t>
      </w:r>
      <w:r w:rsidR="005E44A3" w:rsidRPr="00334114">
        <w:rPr>
          <w:rFonts w:ascii="Arial" w:hAnsi="Arial" w:cs="Arial"/>
          <w:sz w:val="22"/>
          <w:szCs w:val="22"/>
        </w:rPr>
        <w:t xml:space="preserve">paremini ohjata </w:t>
      </w:r>
      <w:commentRangeStart w:id="38"/>
      <w:r w:rsidRPr="00750D5F">
        <w:rPr>
          <w:rFonts w:ascii="Arial" w:hAnsi="Arial" w:cs="Arial"/>
          <w:sz w:val="22"/>
          <w:szCs w:val="22"/>
          <w:highlight w:val="yellow"/>
          <w:rPrChange w:id="39" w:author="Marko Ründva | Kajaja" w:date="2025-10-07T12:38:00Z" w16du:dateUtc="2025-10-07T10:38:00Z">
            <w:rPr>
              <w:rFonts w:ascii="Arial" w:hAnsi="Arial" w:cs="Arial"/>
              <w:sz w:val="22"/>
              <w:szCs w:val="22"/>
            </w:rPr>
          </w:rPrChange>
        </w:rPr>
        <w:t>keskkonnamüra</w:t>
      </w:r>
      <w:commentRangeEnd w:id="38"/>
      <w:r w:rsidR="00FF548E">
        <w:rPr>
          <w:rStyle w:val="CommentReference"/>
        </w:rPr>
        <w:commentReference w:id="38"/>
      </w:r>
      <w:r w:rsidR="005E44A3" w:rsidRPr="00334114">
        <w:rPr>
          <w:rFonts w:ascii="Arial" w:hAnsi="Arial" w:cs="Arial"/>
          <w:sz w:val="22"/>
          <w:szCs w:val="22"/>
        </w:rPr>
        <w:t>, vähendada</w:t>
      </w:r>
      <w:r w:rsidRPr="00334114" w:rsidDel="00491140">
        <w:rPr>
          <w:rFonts w:ascii="Arial" w:hAnsi="Arial" w:cs="Arial"/>
          <w:sz w:val="22"/>
          <w:szCs w:val="22"/>
        </w:rPr>
        <w:t xml:space="preserve"> </w:t>
      </w:r>
      <w:r w:rsidR="00C8044B">
        <w:rPr>
          <w:rFonts w:ascii="Arial" w:hAnsi="Arial" w:cs="Arial"/>
          <w:sz w:val="22"/>
          <w:szCs w:val="22"/>
        </w:rPr>
        <w:t>haigus</w:t>
      </w:r>
      <w:r w:rsidRPr="00334114">
        <w:rPr>
          <w:rFonts w:ascii="Arial" w:hAnsi="Arial" w:cs="Arial"/>
          <w:sz w:val="22"/>
          <w:szCs w:val="22"/>
        </w:rPr>
        <w:t>koormus</w:t>
      </w:r>
      <w:r w:rsidR="005E44A3" w:rsidRPr="00334114">
        <w:rPr>
          <w:rFonts w:ascii="Arial" w:hAnsi="Arial" w:cs="Arial"/>
          <w:sz w:val="22"/>
          <w:szCs w:val="22"/>
        </w:rPr>
        <w:t>t</w:t>
      </w:r>
      <w:r w:rsidR="000E07BA" w:rsidRPr="00334114">
        <w:rPr>
          <w:rFonts w:ascii="Arial" w:hAnsi="Arial" w:cs="Arial"/>
          <w:sz w:val="22"/>
          <w:szCs w:val="22"/>
        </w:rPr>
        <w:t xml:space="preserve"> ja luua</w:t>
      </w:r>
      <w:r w:rsidRPr="00334114">
        <w:rPr>
          <w:rFonts w:ascii="Arial" w:hAnsi="Arial" w:cs="Arial"/>
          <w:sz w:val="22"/>
          <w:szCs w:val="22"/>
        </w:rPr>
        <w:t xml:space="preserve"> tervist toetav elukeskkon</w:t>
      </w:r>
      <w:r w:rsidR="000E07BA" w:rsidRPr="00334114">
        <w:rPr>
          <w:rFonts w:ascii="Arial" w:hAnsi="Arial" w:cs="Arial"/>
          <w:sz w:val="22"/>
          <w:szCs w:val="22"/>
        </w:rPr>
        <w:t>d.</w:t>
      </w:r>
    </w:p>
    <w:p w14:paraId="53697724" w14:textId="77777777" w:rsidR="000033A4" w:rsidRPr="00334114" w:rsidRDefault="000033A4" w:rsidP="008E5173">
      <w:pPr>
        <w:jc w:val="both"/>
        <w:rPr>
          <w:rFonts w:ascii="Arial" w:hAnsi="Arial" w:cs="Arial"/>
          <w:sz w:val="22"/>
          <w:szCs w:val="22"/>
        </w:rPr>
      </w:pPr>
    </w:p>
    <w:p w14:paraId="321A9A5B" w14:textId="3C6AE45A" w:rsidR="000033A4" w:rsidRPr="00334114" w:rsidRDefault="00F55732" w:rsidP="008E5173">
      <w:pPr>
        <w:jc w:val="both"/>
        <w:rPr>
          <w:rFonts w:ascii="Arial" w:hAnsi="Arial" w:cs="Arial"/>
          <w:sz w:val="22"/>
          <w:szCs w:val="22"/>
        </w:rPr>
      </w:pPr>
      <w:r>
        <w:rPr>
          <w:rFonts w:ascii="Arial" w:hAnsi="Arial" w:cs="Arial"/>
          <w:sz w:val="22"/>
          <w:szCs w:val="22"/>
        </w:rPr>
        <w:t>Määruses</w:t>
      </w:r>
      <w:r w:rsidR="000033A4" w:rsidRPr="00334114">
        <w:rPr>
          <w:rFonts w:ascii="Arial" w:hAnsi="Arial" w:cs="Arial"/>
          <w:sz w:val="22"/>
          <w:szCs w:val="22"/>
        </w:rPr>
        <w:t xml:space="preserve"> esitatud muudatuste rakendamisel võib eeldada mõju esinemist järgmistes valdkondades: sotsiaalne mõju, mõju majandusele, keskkonnale ja riigivalitsemisele. Mõjude olulisuse tuvastamiseks hinnati nimetatud valdkondi nelja kriteeriumi alusel: mõju ulatus, mõju avaldumise sagedus, mõjutatud sihtrühma suurus ja ebasoovitavate mõjude kaasnemise risk. </w:t>
      </w:r>
      <w:r>
        <w:rPr>
          <w:rFonts w:ascii="Arial" w:hAnsi="Arial" w:cs="Arial"/>
          <w:sz w:val="22"/>
          <w:szCs w:val="22"/>
        </w:rPr>
        <w:t>Määruses</w:t>
      </w:r>
      <w:r w:rsidR="000033A4" w:rsidRPr="00334114">
        <w:rPr>
          <w:rFonts w:ascii="Arial" w:hAnsi="Arial" w:cs="Arial"/>
          <w:sz w:val="22"/>
          <w:szCs w:val="22"/>
        </w:rPr>
        <w:t xml:space="preserve"> esitatud muudatused ei mõjuta infotehnoloogia ja infoühiskonna mõjuvaldkonda, siseturvalisust, regionaalarengut ega riigikaitse ja välissuhete mõjuvaldkonda, mistõttu ei ole mõjusid nendes valdkondades hinnatud.</w:t>
      </w:r>
    </w:p>
    <w:p w14:paraId="4D2915F4" w14:textId="77777777" w:rsidR="000033A4" w:rsidRPr="00334114" w:rsidRDefault="000033A4" w:rsidP="008E5173">
      <w:pPr>
        <w:jc w:val="both"/>
        <w:rPr>
          <w:rFonts w:ascii="Arial" w:hAnsi="Arial" w:cs="Arial"/>
          <w:sz w:val="22"/>
          <w:szCs w:val="22"/>
        </w:rPr>
      </w:pPr>
    </w:p>
    <w:p w14:paraId="3C89FFBE" w14:textId="7676E958" w:rsidR="000033A4" w:rsidRDefault="000033A4" w:rsidP="008E5173">
      <w:pPr>
        <w:jc w:val="both"/>
        <w:rPr>
          <w:rFonts w:ascii="Arial" w:hAnsi="Arial" w:cs="Arial"/>
          <w:b/>
          <w:sz w:val="22"/>
          <w:szCs w:val="22"/>
        </w:rPr>
      </w:pPr>
      <w:r w:rsidRPr="00334114">
        <w:rPr>
          <w:rFonts w:ascii="Arial" w:hAnsi="Arial" w:cs="Arial"/>
          <w:b/>
          <w:sz w:val="22"/>
          <w:szCs w:val="22"/>
        </w:rPr>
        <w:t xml:space="preserve">SOTSIAALNE </w:t>
      </w:r>
      <w:r w:rsidR="008E5173" w:rsidRPr="00334114">
        <w:rPr>
          <w:rFonts w:ascii="Arial" w:hAnsi="Arial" w:cs="Arial"/>
          <w:b/>
          <w:sz w:val="22"/>
          <w:szCs w:val="22"/>
        </w:rPr>
        <w:t xml:space="preserve">MÕJU </w:t>
      </w:r>
      <w:r w:rsidRPr="00334114">
        <w:rPr>
          <w:rFonts w:ascii="Arial" w:hAnsi="Arial" w:cs="Arial"/>
          <w:b/>
          <w:sz w:val="22"/>
          <w:szCs w:val="22"/>
        </w:rPr>
        <w:t xml:space="preserve">JA </w:t>
      </w:r>
      <w:r w:rsidR="008E5173" w:rsidRPr="00334114">
        <w:rPr>
          <w:rFonts w:ascii="Arial" w:hAnsi="Arial" w:cs="Arial"/>
          <w:b/>
          <w:sz w:val="22"/>
          <w:szCs w:val="22"/>
        </w:rPr>
        <w:t xml:space="preserve">MÕJU </w:t>
      </w:r>
      <w:r w:rsidRPr="00334114">
        <w:rPr>
          <w:rFonts w:ascii="Arial" w:hAnsi="Arial" w:cs="Arial"/>
          <w:b/>
          <w:sz w:val="22"/>
          <w:szCs w:val="22"/>
        </w:rPr>
        <w:t>MAJANDUS</w:t>
      </w:r>
      <w:r w:rsidR="008E5173" w:rsidRPr="00334114">
        <w:rPr>
          <w:rFonts w:ascii="Arial" w:hAnsi="Arial" w:cs="Arial"/>
          <w:b/>
          <w:sz w:val="22"/>
          <w:szCs w:val="22"/>
        </w:rPr>
        <w:t>ELE</w:t>
      </w:r>
    </w:p>
    <w:p w14:paraId="1A56006F" w14:textId="77777777" w:rsidR="00726691" w:rsidRDefault="00726691" w:rsidP="008E5173">
      <w:pPr>
        <w:jc w:val="both"/>
        <w:rPr>
          <w:rFonts w:ascii="Arial" w:hAnsi="Arial" w:cs="Arial"/>
          <w:b/>
          <w:sz w:val="22"/>
          <w:szCs w:val="22"/>
        </w:rPr>
      </w:pPr>
    </w:p>
    <w:p w14:paraId="7E23826C" w14:textId="378F5FB9" w:rsidR="009B3D38" w:rsidRDefault="00726691" w:rsidP="008E5173">
      <w:pPr>
        <w:jc w:val="both"/>
        <w:rPr>
          <w:rFonts w:ascii="Arial" w:hAnsi="Arial" w:cs="Arial"/>
          <w:sz w:val="22"/>
          <w:szCs w:val="22"/>
        </w:rPr>
      </w:pPr>
      <w:r w:rsidRPr="00706418">
        <w:rPr>
          <w:rFonts w:ascii="Arial" w:hAnsi="Arial" w:cs="Arial"/>
          <w:bCs/>
          <w:sz w:val="22"/>
          <w:szCs w:val="22"/>
          <w:u w:val="single"/>
        </w:rPr>
        <w:t>Sihtrühm</w:t>
      </w:r>
      <w:r w:rsidRPr="00706418">
        <w:rPr>
          <w:rFonts w:ascii="Arial" w:hAnsi="Arial" w:cs="Arial"/>
          <w:bCs/>
          <w:sz w:val="22"/>
          <w:szCs w:val="22"/>
        </w:rPr>
        <w:t xml:space="preserve">: </w:t>
      </w:r>
      <w:r w:rsidR="00E061C8" w:rsidRPr="00334114">
        <w:rPr>
          <w:rFonts w:ascii="Arial" w:hAnsi="Arial" w:cs="Arial"/>
          <w:sz w:val="22"/>
          <w:szCs w:val="22"/>
        </w:rPr>
        <w:t>kogu elanikkond</w:t>
      </w:r>
      <w:r w:rsidR="00F43842">
        <w:rPr>
          <w:rFonts w:ascii="Arial" w:hAnsi="Arial" w:cs="Arial"/>
          <w:sz w:val="22"/>
          <w:szCs w:val="22"/>
        </w:rPr>
        <w:t>,</w:t>
      </w:r>
      <w:r w:rsidR="00E061C8" w:rsidRPr="00334114">
        <w:rPr>
          <w:rFonts w:ascii="Arial" w:hAnsi="Arial" w:cs="Arial"/>
          <w:sz w:val="22"/>
          <w:szCs w:val="22"/>
        </w:rPr>
        <w:t xml:space="preserve"> hoonete omanikud</w:t>
      </w:r>
      <w:r w:rsidR="00C863C6">
        <w:rPr>
          <w:rFonts w:ascii="Arial" w:hAnsi="Arial" w:cs="Arial"/>
          <w:sz w:val="22"/>
          <w:szCs w:val="22"/>
        </w:rPr>
        <w:t xml:space="preserve"> ja haldajad</w:t>
      </w:r>
      <w:r w:rsidR="00480382">
        <w:rPr>
          <w:rFonts w:ascii="Arial" w:hAnsi="Arial" w:cs="Arial"/>
          <w:sz w:val="22"/>
          <w:szCs w:val="22"/>
        </w:rPr>
        <w:t xml:space="preserve"> (sh korteriühistud)</w:t>
      </w:r>
      <w:r w:rsidR="00E061C8" w:rsidRPr="00334114">
        <w:rPr>
          <w:rFonts w:ascii="Arial" w:hAnsi="Arial" w:cs="Arial"/>
          <w:sz w:val="22"/>
          <w:szCs w:val="22"/>
        </w:rPr>
        <w:t xml:space="preserve">, </w:t>
      </w:r>
      <w:r w:rsidR="00480382">
        <w:rPr>
          <w:rFonts w:ascii="Arial" w:hAnsi="Arial" w:cs="Arial"/>
          <w:sz w:val="22"/>
          <w:szCs w:val="22"/>
        </w:rPr>
        <w:t xml:space="preserve">arendajad, </w:t>
      </w:r>
      <w:r w:rsidR="00E061C8" w:rsidRPr="00334114">
        <w:rPr>
          <w:rFonts w:ascii="Arial" w:hAnsi="Arial" w:cs="Arial"/>
          <w:sz w:val="22"/>
          <w:szCs w:val="22"/>
        </w:rPr>
        <w:t>projekteerijad, arhitektid, ehitajad ja akustikainsenerid (normide kavandamine, modelleerimine)</w:t>
      </w:r>
      <w:r w:rsidR="00E061C8">
        <w:rPr>
          <w:rFonts w:ascii="Arial" w:hAnsi="Arial" w:cs="Arial"/>
          <w:sz w:val="22"/>
          <w:szCs w:val="22"/>
        </w:rPr>
        <w:t>.</w:t>
      </w:r>
    </w:p>
    <w:p w14:paraId="167A6E7B" w14:textId="77777777" w:rsidR="001F2ADD" w:rsidRDefault="001F2ADD" w:rsidP="008E5173">
      <w:pPr>
        <w:jc w:val="both"/>
        <w:rPr>
          <w:rFonts w:ascii="Arial" w:hAnsi="Arial" w:cs="Arial"/>
          <w:sz w:val="22"/>
          <w:szCs w:val="22"/>
        </w:rPr>
      </w:pPr>
    </w:p>
    <w:p w14:paraId="449E3FEC" w14:textId="2B54B278" w:rsidR="000E07E9" w:rsidRDefault="001F2ADD" w:rsidP="008E5173">
      <w:pPr>
        <w:jc w:val="both"/>
        <w:rPr>
          <w:rFonts w:ascii="Arial" w:hAnsi="Arial" w:cs="Arial"/>
          <w:sz w:val="22"/>
          <w:szCs w:val="22"/>
        </w:rPr>
      </w:pPr>
      <w:r>
        <w:rPr>
          <w:rFonts w:ascii="Arial" w:hAnsi="Arial" w:cs="Arial"/>
          <w:sz w:val="22"/>
          <w:szCs w:val="22"/>
        </w:rPr>
        <w:t>Allj</w:t>
      </w:r>
      <w:r w:rsidR="000E07E9">
        <w:rPr>
          <w:rFonts w:ascii="Arial" w:hAnsi="Arial" w:cs="Arial"/>
          <w:sz w:val="22"/>
          <w:szCs w:val="22"/>
        </w:rPr>
        <w:t xml:space="preserve">ärgnevalt on </w:t>
      </w:r>
      <w:r>
        <w:rPr>
          <w:rFonts w:ascii="Arial" w:hAnsi="Arial" w:cs="Arial"/>
          <w:sz w:val="22"/>
          <w:szCs w:val="22"/>
        </w:rPr>
        <w:t>esitatud</w:t>
      </w:r>
      <w:r w:rsidR="000E07E9">
        <w:rPr>
          <w:rFonts w:ascii="Arial" w:hAnsi="Arial" w:cs="Arial"/>
          <w:sz w:val="22"/>
          <w:szCs w:val="22"/>
        </w:rPr>
        <w:t xml:space="preserve"> sihtrühmale avalduv</w:t>
      </w:r>
      <w:r>
        <w:rPr>
          <w:rFonts w:ascii="Arial" w:hAnsi="Arial" w:cs="Arial"/>
          <w:sz w:val="22"/>
          <w:szCs w:val="22"/>
        </w:rPr>
        <w:t>a</w:t>
      </w:r>
      <w:r w:rsidR="000E07E9">
        <w:rPr>
          <w:rFonts w:ascii="Arial" w:hAnsi="Arial" w:cs="Arial"/>
          <w:sz w:val="22"/>
          <w:szCs w:val="22"/>
        </w:rPr>
        <w:t xml:space="preserve"> sotsiaalse ja majandusliku mõju detailne kirjeldus ning peatüki lõpus koondhinnang </w:t>
      </w:r>
      <w:r w:rsidR="00F43842">
        <w:rPr>
          <w:rFonts w:ascii="Arial" w:hAnsi="Arial" w:cs="Arial"/>
          <w:sz w:val="22"/>
          <w:szCs w:val="22"/>
        </w:rPr>
        <w:t>inimesele ja ettevõtjatele.</w:t>
      </w:r>
    </w:p>
    <w:p w14:paraId="17006C90" w14:textId="77777777" w:rsidR="000033A4" w:rsidRPr="00334114" w:rsidRDefault="000033A4" w:rsidP="008E5173">
      <w:pPr>
        <w:jc w:val="both"/>
        <w:rPr>
          <w:rFonts w:ascii="Arial" w:hAnsi="Arial" w:cs="Arial"/>
          <w:sz w:val="22"/>
          <w:szCs w:val="22"/>
          <w:u w:val="single"/>
        </w:rPr>
      </w:pPr>
    </w:p>
    <w:p w14:paraId="4B0B814B" w14:textId="447C3E8B" w:rsidR="000033A4" w:rsidRPr="00334114" w:rsidRDefault="000033A4" w:rsidP="008E5173">
      <w:pPr>
        <w:jc w:val="both"/>
        <w:rPr>
          <w:rFonts w:ascii="Arial" w:hAnsi="Arial" w:cs="Arial"/>
          <w:b/>
          <w:sz w:val="22"/>
          <w:szCs w:val="22"/>
        </w:rPr>
      </w:pPr>
      <w:r w:rsidRPr="00334114">
        <w:rPr>
          <w:rFonts w:ascii="Arial" w:hAnsi="Arial" w:cs="Arial"/>
          <w:b/>
          <w:sz w:val="22"/>
          <w:szCs w:val="22"/>
        </w:rPr>
        <w:t>Muudatus</w:t>
      </w:r>
      <w:r w:rsidR="0071508B" w:rsidRPr="000A139F">
        <w:rPr>
          <w:rFonts w:ascii="Arial" w:hAnsi="Arial" w:cs="Arial"/>
          <w:b/>
          <w:sz w:val="22"/>
          <w:szCs w:val="22"/>
        </w:rPr>
        <w:t xml:space="preserve"> 1</w:t>
      </w:r>
      <w:r w:rsidRPr="00334114">
        <w:rPr>
          <w:rFonts w:ascii="Arial" w:hAnsi="Arial" w:cs="Arial"/>
          <w:b/>
          <w:sz w:val="22"/>
          <w:szCs w:val="22"/>
        </w:rPr>
        <w:t xml:space="preserve">: normide fookus </w:t>
      </w:r>
      <w:r w:rsidR="00A70459" w:rsidRPr="00334114">
        <w:rPr>
          <w:rFonts w:ascii="Arial" w:hAnsi="Arial" w:cs="Arial"/>
          <w:b/>
          <w:sz w:val="22"/>
          <w:szCs w:val="22"/>
        </w:rPr>
        <w:t xml:space="preserve">on </w:t>
      </w:r>
      <w:r w:rsidRPr="00334114">
        <w:rPr>
          <w:rFonts w:ascii="Arial" w:hAnsi="Arial" w:cs="Arial"/>
          <w:b/>
          <w:sz w:val="22"/>
          <w:szCs w:val="22"/>
        </w:rPr>
        <w:t>edaspidi ainult elamutel, õppeasutustel, laste</w:t>
      </w:r>
      <w:r w:rsidR="00865A7A">
        <w:rPr>
          <w:rFonts w:ascii="Arial" w:hAnsi="Arial" w:cs="Arial"/>
          <w:b/>
          <w:sz w:val="22"/>
          <w:szCs w:val="22"/>
        </w:rPr>
        <w:t>aedadel ja -hoidudel</w:t>
      </w:r>
      <w:r w:rsidRPr="00334114">
        <w:rPr>
          <w:rFonts w:ascii="Arial" w:hAnsi="Arial" w:cs="Arial"/>
          <w:b/>
          <w:sz w:val="22"/>
          <w:szCs w:val="22"/>
        </w:rPr>
        <w:t xml:space="preserve"> </w:t>
      </w:r>
      <w:r w:rsidR="00865A7A">
        <w:rPr>
          <w:rFonts w:ascii="Arial" w:hAnsi="Arial" w:cs="Arial"/>
          <w:b/>
          <w:sz w:val="22"/>
          <w:szCs w:val="22"/>
        </w:rPr>
        <w:t>ning</w:t>
      </w:r>
      <w:r w:rsidRPr="00334114">
        <w:rPr>
          <w:rFonts w:ascii="Arial" w:hAnsi="Arial" w:cs="Arial"/>
          <w:b/>
          <w:sz w:val="22"/>
          <w:szCs w:val="22"/>
        </w:rPr>
        <w:t xml:space="preserve"> hoolekandeasutustel</w:t>
      </w:r>
      <w:r w:rsidR="00FD6475" w:rsidRPr="00334114">
        <w:rPr>
          <w:rFonts w:ascii="Arial" w:hAnsi="Arial" w:cs="Arial"/>
          <w:b/>
          <w:sz w:val="22"/>
          <w:szCs w:val="22"/>
        </w:rPr>
        <w:t>.</w:t>
      </w:r>
      <w:r w:rsidRPr="00334114">
        <w:rPr>
          <w:rFonts w:ascii="Arial" w:hAnsi="Arial" w:cs="Arial"/>
          <w:b/>
          <w:sz w:val="22"/>
          <w:szCs w:val="22"/>
        </w:rPr>
        <w:t xml:space="preserve"> </w:t>
      </w:r>
    </w:p>
    <w:p w14:paraId="2BC58589" w14:textId="77777777" w:rsidR="000033A4" w:rsidRPr="00334114" w:rsidRDefault="000033A4" w:rsidP="008E5173">
      <w:pPr>
        <w:jc w:val="both"/>
        <w:rPr>
          <w:rFonts w:ascii="Arial" w:hAnsi="Arial" w:cs="Arial"/>
          <w:b/>
          <w:sz w:val="22"/>
          <w:szCs w:val="22"/>
        </w:rPr>
      </w:pPr>
    </w:p>
    <w:p w14:paraId="6D276506" w14:textId="3AD64AD6" w:rsidR="000033A4" w:rsidRPr="00865156" w:rsidRDefault="000033A4" w:rsidP="008E5173">
      <w:pPr>
        <w:jc w:val="both"/>
        <w:rPr>
          <w:rFonts w:ascii="Arial" w:hAnsi="Arial" w:cs="Arial"/>
          <w:sz w:val="22"/>
          <w:szCs w:val="22"/>
        </w:rPr>
      </w:pPr>
      <w:r w:rsidRPr="00272B9B">
        <w:rPr>
          <w:rFonts w:ascii="Arial" w:hAnsi="Arial" w:cs="Arial"/>
          <w:sz w:val="22"/>
          <w:szCs w:val="22"/>
        </w:rPr>
        <w:t>Keskkonnamürast on potentsiaalselt mõjutatud kogu elanikkond. Määruse muudatus, mille kohaselt kehtestatakse müra normtasemed üksnes hoonetele, kus inimesed viibivad pidevalt ja kuuluvad müra suhtes haavatavasse sihtrühma (lapsed, eakad, haiged, puu</w:t>
      </w:r>
      <w:r w:rsidR="006726CA" w:rsidRPr="00272B9B">
        <w:rPr>
          <w:rFonts w:ascii="Arial" w:hAnsi="Arial" w:cs="Arial"/>
          <w:sz w:val="22"/>
          <w:szCs w:val="22"/>
        </w:rPr>
        <w:t>dega</w:t>
      </w:r>
      <w:r w:rsidRPr="00272B9B">
        <w:rPr>
          <w:rFonts w:ascii="Arial" w:hAnsi="Arial" w:cs="Arial"/>
          <w:sz w:val="22"/>
          <w:szCs w:val="22"/>
        </w:rPr>
        <w:t xml:space="preserve"> inimesed</w:t>
      </w:r>
      <w:r w:rsidRPr="00272B9B" w:rsidDel="00EA4F0A">
        <w:rPr>
          <w:rFonts w:ascii="Arial" w:hAnsi="Arial" w:cs="Arial"/>
          <w:sz w:val="22"/>
          <w:szCs w:val="22"/>
        </w:rPr>
        <w:t>)</w:t>
      </w:r>
      <w:r w:rsidRPr="00272B9B" w:rsidDel="00B833E2">
        <w:rPr>
          <w:rFonts w:ascii="Arial" w:hAnsi="Arial" w:cs="Arial"/>
          <w:sz w:val="22"/>
          <w:szCs w:val="22"/>
        </w:rPr>
        <w:t xml:space="preserve">, </w:t>
      </w:r>
      <w:r w:rsidRPr="00272B9B">
        <w:rPr>
          <w:rFonts w:ascii="Arial" w:hAnsi="Arial" w:cs="Arial"/>
          <w:sz w:val="22"/>
          <w:szCs w:val="22"/>
        </w:rPr>
        <w:t>aitab suunata õiguskaitset</w:t>
      </w:r>
      <w:r w:rsidRPr="00865156">
        <w:rPr>
          <w:rFonts w:ascii="Arial" w:hAnsi="Arial" w:cs="Arial"/>
          <w:sz w:val="22"/>
          <w:szCs w:val="22"/>
        </w:rPr>
        <w:t xml:space="preserve"> sinna, kus see on tervise seisukohast kõige olulisem. </w:t>
      </w:r>
    </w:p>
    <w:p w14:paraId="768D12AA" w14:textId="77777777" w:rsidR="000033A4" w:rsidRPr="00865156" w:rsidRDefault="000033A4" w:rsidP="008E5173">
      <w:pPr>
        <w:jc w:val="both"/>
        <w:rPr>
          <w:rFonts w:ascii="Arial" w:hAnsi="Arial" w:cs="Arial"/>
          <w:sz w:val="22"/>
          <w:szCs w:val="22"/>
        </w:rPr>
      </w:pPr>
    </w:p>
    <w:p w14:paraId="3E473B60" w14:textId="2CE301F6" w:rsidR="000033A4" w:rsidRPr="00865156" w:rsidRDefault="000033A4" w:rsidP="008E5173">
      <w:pPr>
        <w:jc w:val="both"/>
        <w:rPr>
          <w:rFonts w:ascii="Arial" w:hAnsi="Arial" w:cs="Arial"/>
          <w:sz w:val="22"/>
          <w:szCs w:val="22"/>
        </w:rPr>
      </w:pPr>
      <w:r w:rsidRPr="00865156">
        <w:rPr>
          <w:rFonts w:ascii="Arial" w:hAnsi="Arial" w:cs="Arial"/>
          <w:sz w:val="22"/>
          <w:szCs w:val="22"/>
        </w:rPr>
        <w:t xml:space="preserve">Statistikaameti </w:t>
      </w:r>
      <w:r w:rsidR="006726CA" w:rsidRPr="00865156">
        <w:rPr>
          <w:rFonts w:ascii="Arial" w:hAnsi="Arial" w:cs="Arial"/>
          <w:sz w:val="22"/>
          <w:szCs w:val="22"/>
        </w:rPr>
        <w:t>andmetel</w:t>
      </w:r>
      <w:r w:rsidR="00865A23" w:rsidRPr="00865156">
        <w:rPr>
          <w:rFonts w:ascii="Arial" w:hAnsi="Arial" w:cs="Arial"/>
          <w:sz w:val="22"/>
          <w:szCs w:val="22"/>
        </w:rPr>
        <w:t xml:space="preserve"> </w:t>
      </w:r>
      <w:r w:rsidRPr="00865156">
        <w:rPr>
          <w:rFonts w:ascii="Arial" w:hAnsi="Arial" w:cs="Arial"/>
          <w:sz w:val="22"/>
          <w:szCs w:val="22"/>
        </w:rPr>
        <w:t xml:space="preserve">oli 2024. aastal üldhariduskoole 472, </w:t>
      </w:r>
      <w:r w:rsidR="00E866BF">
        <w:rPr>
          <w:rFonts w:ascii="Arial" w:hAnsi="Arial" w:cs="Arial"/>
          <w:sz w:val="22"/>
          <w:szCs w:val="22"/>
        </w:rPr>
        <w:t>lasteaedu ja -hoidusid</w:t>
      </w:r>
      <w:r w:rsidRPr="00865156">
        <w:rPr>
          <w:rFonts w:ascii="Arial" w:hAnsi="Arial" w:cs="Arial"/>
          <w:sz w:val="22"/>
          <w:szCs w:val="22"/>
        </w:rPr>
        <w:t xml:space="preserve"> 528 ja huvikoole 849</w:t>
      </w:r>
      <w:r w:rsidR="006726CA" w:rsidRPr="00865156">
        <w:rPr>
          <w:rFonts w:ascii="Arial" w:hAnsi="Arial" w:cs="Arial"/>
          <w:sz w:val="22"/>
          <w:szCs w:val="22"/>
        </w:rPr>
        <w:t>.</w:t>
      </w:r>
      <w:r w:rsidRPr="00865156">
        <w:rPr>
          <w:rStyle w:val="FootnoteReference"/>
          <w:rFonts w:ascii="Arial" w:hAnsi="Arial" w:cs="Arial"/>
          <w:sz w:val="22"/>
          <w:szCs w:val="22"/>
        </w:rPr>
        <w:footnoteReference w:id="13"/>
      </w:r>
      <w:r w:rsidRPr="00865156">
        <w:rPr>
          <w:rFonts w:ascii="Arial" w:hAnsi="Arial" w:cs="Arial"/>
          <w:sz w:val="22"/>
          <w:szCs w:val="22"/>
        </w:rPr>
        <w:t xml:space="preserve"> </w:t>
      </w:r>
      <w:r w:rsidR="00B80FA1" w:rsidRPr="00865156">
        <w:rPr>
          <w:rFonts w:ascii="Arial" w:hAnsi="Arial" w:cs="Arial"/>
          <w:sz w:val="22"/>
          <w:szCs w:val="22"/>
        </w:rPr>
        <w:t xml:space="preserve">2024. aasta lõpu seisuga oli Eestis asendus- ja perekodusid 39, </w:t>
      </w:r>
      <w:proofErr w:type="spellStart"/>
      <w:r w:rsidR="00DD12BD" w:rsidRPr="00865156">
        <w:rPr>
          <w:rFonts w:ascii="Arial" w:hAnsi="Arial" w:cs="Arial"/>
          <w:sz w:val="22"/>
          <w:szCs w:val="22"/>
        </w:rPr>
        <w:t>üldhooldusteenust</w:t>
      </w:r>
      <w:proofErr w:type="spellEnd"/>
      <w:r w:rsidR="00DD12BD" w:rsidRPr="00865156">
        <w:rPr>
          <w:rFonts w:ascii="Arial" w:hAnsi="Arial" w:cs="Arial"/>
          <w:sz w:val="22"/>
          <w:szCs w:val="22"/>
        </w:rPr>
        <w:t xml:space="preserve"> </w:t>
      </w:r>
      <w:r w:rsidR="004416DB" w:rsidRPr="00865156">
        <w:rPr>
          <w:rFonts w:ascii="Arial" w:hAnsi="Arial" w:cs="Arial"/>
          <w:sz w:val="22"/>
          <w:szCs w:val="22"/>
        </w:rPr>
        <w:t xml:space="preserve">pakkus </w:t>
      </w:r>
      <w:r w:rsidRPr="00865156">
        <w:rPr>
          <w:rFonts w:ascii="Arial" w:hAnsi="Arial" w:cs="Arial"/>
          <w:sz w:val="22"/>
          <w:szCs w:val="22"/>
        </w:rPr>
        <w:t>180 ja</w:t>
      </w:r>
      <w:r w:rsidR="00DD12BD" w:rsidRPr="00865156">
        <w:rPr>
          <w:rFonts w:ascii="Arial" w:hAnsi="Arial" w:cs="Arial"/>
          <w:sz w:val="22"/>
          <w:szCs w:val="22"/>
        </w:rPr>
        <w:t xml:space="preserve"> erihool</w:t>
      </w:r>
      <w:r w:rsidR="00685FEB" w:rsidRPr="00865156">
        <w:rPr>
          <w:rFonts w:ascii="Arial" w:hAnsi="Arial" w:cs="Arial"/>
          <w:sz w:val="22"/>
          <w:szCs w:val="22"/>
        </w:rPr>
        <w:t>ekandeteenust 152 teenuseosutajat</w:t>
      </w:r>
      <w:r w:rsidR="006726CA" w:rsidRPr="00865156">
        <w:rPr>
          <w:rFonts w:ascii="Arial" w:hAnsi="Arial" w:cs="Arial"/>
          <w:sz w:val="22"/>
          <w:szCs w:val="22"/>
        </w:rPr>
        <w:t>.</w:t>
      </w:r>
      <w:r w:rsidRPr="00865156">
        <w:rPr>
          <w:rStyle w:val="FootnoteReference"/>
          <w:rFonts w:ascii="Arial" w:hAnsi="Arial" w:cs="Arial"/>
          <w:sz w:val="22"/>
          <w:szCs w:val="22"/>
        </w:rPr>
        <w:footnoteReference w:id="14"/>
      </w:r>
      <w:r w:rsidRPr="00865156">
        <w:rPr>
          <w:rFonts w:ascii="Arial" w:hAnsi="Arial" w:cs="Arial"/>
          <w:sz w:val="22"/>
          <w:szCs w:val="22"/>
        </w:rPr>
        <w:t xml:space="preserve"> 2021.</w:t>
      </w:r>
      <w:r w:rsidR="006E2659" w:rsidRPr="00865156">
        <w:rPr>
          <w:rFonts w:ascii="Arial" w:hAnsi="Arial" w:cs="Arial"/>
          <w:sz w:val="22"/>
          <w:szCs w:val="22"/>
        </w:rPr>
        <w:t xml:space="preserve"> a</w:t>
      </w:r>
      <w:r w:rsidR="006726CA" w:rsidRPr="00865156">
        <w:rPr>
          <w:rFonts w:ascii="Arial" w:hAnsi="Arial" w:cs="Arial"/>
          <w:sz w:val="22"/>
          <w:szCs w:val="22"/>
        </w:rPr>
        <w:t>asta</w:t>
      </w:r>
      <w:r w:rsidR="006E2659" w:rsidRPr="00865156">
        <w:rPr>
          <w:rFonts w:ascii="Arial" w:hAnsi="Arial" w:cs="Arial"/>
          <w:sz w:val="22"/>
          <w:szCs w:val="22"/>
        </w:rPr>
        <w:t xml:space="preserve"> rahvaloenduse järgi </w:t>
      </w:r>
      <w:r w:rsidR="00447C27" w:rsidRPr="00865156">
        <w:rPr>
          <w:rFonts w:ascii="Arial" w:hAnsi="Arial" w:cs="Arial"/>
          <w:sz w:val="22"/>
          <w:szCs w:val="22"/>
        </w:rPr>
        <w:t xml:space="preserve">elasid 29,3% Eesti elanikest eramajades </w:t>
      </w:r>
      <w:r w:rsidR="006726CA" w:rsidRPr="00865156">
        <w:rPr>
          <w:rFonts w:ascii="Arial" w:hAnsi="Arial" w:cs="Arial"/>
          <w:sz w:val="22"/>
          <w:szCs w:val="22"/>
        </w:rPr>
        <w:t>ja</w:t>
      </w:r>
      <w:r w:rsidR="00447C27" w:rsidRPr="00865156">
        <w:rPr>
          <w:rFonts w:ascii="Arial" w:hAnsi="Arial" w:cs="Arial"/>
          <w:sz w:val="22"/>
          <w:szCs w:val="22"/>
        </w:rPr>
        <w:t xml:space="preserve"> </w:t>
      </w:r>
      <w:r w:rsidR="0084234D" w:rsidRPr="00865156">
        <w:rPr>
          <w:rFonts w:ascii="Arial" w:hAnsi="Arial" w:cs="Arial"/>
          <w:sz w:val="22"/>
          <w:szCs w:val="22"/>
        </w:rPr>
        <w:t>68,9% korterites, s</w:t>
      </w:r>
      <w:r w:rsidR="001F2ADD">
        <w:rPr>
          <w:rFonts w:ascii="Arial" w:hAnsi="Arial" w:cs="Arial"/>
          <w:sz w:val="22"/>
          <w:szCs w:val="22"/>
        </w:rPr>
        <w:t>eal</w:t>
      </w:r>
      <w:r w:rsidR="0084234D" w:rsidRPr="00865156">
        <w:rPr>
          <w:rFonts w:ascii="Arial" w:hAnsi="Arial" w:cs="Arial"/>
          <w:sz w:val="22"/>
          <w:szCs w:val="22"/>
        </w:rPr>
        <w:t>h</w:t>
      </w:r>
      <w:r w:rsidR="001F2ADD">
        <w:rPr>
          <w:rFonts w:ascii="Arial" w:hAnsi="Arial" w:cs="Arial"/>
          <w:sz w:val="22"/>
          <w:szCs w:val="22"/>
        </w:rPr>
        <w:t>ulgas</w:t>
      </w:r>
      <w:r w:rsidR="0084234D" w:rsidRPr="00865156">
        <w:rPr>
          <w:rFonts w:ascii="Arial" w:hAnsi="Arial" w:cs="Arial"/>
          <w:sz w:val="22"/>
          <w:szCs w:val="22"/>
        </w:rPr>
        <w:t xml:space="preserve"> ridaelamutes ja paarismajades</w:t>
      </w:r>
      <w:r w:rsidR="00FC631F" w:rsidRPr="00865156">
        <w:rPr>
          <w:rFonts w:ascii="Arial" w:hAnsi="Arial" w:cs="Arial"/>
          <w:sz w:val="22"/>
          <w:szCs w:val="22"/>
        </w:rPr>
        <w:t>.</w:t>
      </w:r>
      <w:r w:rsidRPr="00865156">
        <w:rPr>
          <w:rStyle w:val="FootnoteReference"/>
          <w:rFonts w:ascii="Arial" w:hAnsi="Arial" w:cs="Arial"/>
          <w:sz w:val="22"/>
          <w:szCs w:val="22"/>
        </w:rPr>
        <w:footnoteReference w:id="15"/>
      </w:r>
    </w:p>
    <w:p w14:paraId="4DBDAD5D" w14:textId="77777777" w:rsidR="000033A4" w:rsidRPr="00865156" w:rsidRDefault="000033A4" w:rsidP="008E5173">
      <w:pPr>
        <w:jc w:val="both"/>
        <w:rPr>
          <w:rFonts w:ascii="Arial" w:hAnsi="Arial" w:cs="Arial"/>
          <w:sz w:val="22"/>
          <w:szCs w:val="22"/>
        </w:rPr>
      </w:pPr>
    </w:p>
    <w:p w14:paraId="1EA27894" w14:textId="7DC5E846" w:rsidR="000033A4" w:rsidRPr="00334114" w:rsidRDefault="000033A4" w:rsidP="008E5173">
      <w:pPr>
        <w:jc w:val="both"/>
        <w:rPr>
          <w:rFonts w:ascii="Arial" w:hAnsi="Arial" w:cs="Arial"/>
          <w:sz w:val="22"/>
          <w:szCs w:val="22"/>
        </w:rPr>
      </w:pPr>
      <w:r w:rsidRPr="00865156">
        <w:rPr>
          <w:rFonts w:ascii="Arial" w:hAnsi="Arial" w:cs="Arial"/>
          <w:sz w:val="22"/>
          <w:szCs w:val="22"/>
        </w:rPr>
        <w:t>Muudatus on kooskõlas WHO 2018. aasta soovitusega</w:t>
      </w:r>
      <w:r w:rsidRPr="00865156">
        <w:rPr>
          <w:rStyle w:val="FootnoteReference"/>
          <w:rFonts w:ascii="Arial" w:hAnsi="Arial" w:cs="Arial"/>
          <w:sz w:val="22"/>
          <w:szCs w:val="22"/>
        </w:rPr>
        <w:footnoteReference w:id="16"/>
      </w:r>
      <w:r w:rsidRPr="00865156">
        <w:rPr>
          <w:rFonts w:ascii="Arial" w:hAnsi="Arial" w:cs="Arial"/>
          <w:sz w:val="22"/>
          <w:szCs w:val="22"/>
        </w:rPr>
        <w:t xml:space="preserve">, mille kohaselt tuleb eriliselt kaitsta </w:t>
      </w:r>
      <w:r w:rsidRPr="00D71697">
        <w:rPr>
          <w:rFonts w:ascii="Arial" w:hAnsi="Arial" w:cs="Arial"/>
          <w:sz w:val="22"/>
          <w:szCs w:val="22"/>
        </w:rPr>
        <w:t>magamis-,</w:t>
      </w:r>
      <w:r w:rsidRPr="00865156">
        <w:rPr>
          <w:rFonts w:ascii="Arial" w:hAnsi="Arial" w:cs="Arial"/>
          <w:sz w:val="22"/>
          <w:szCs w:val="22"/>
        </w:rPr>
        <w:t xml:space="preserve"> õppimis- ja taastumiseks kasutatavaid ruume, kuna liigne müra võib põhjustada häiritud und, keskendumisraskusi, ärevust</w:t>
      </w:r>
      <w:r w:rsidR="00FC631F" w:rsidRPr="00865156">
        <w:rPr>
          <w:rFonts w:ascii="Arial" w:hAnsi="Arial" w:cs="Arial"/>
          <w:sz w:val="22"/>
          <w:szCs w:val="22"/>
        </w:rPr>
        <w:t xml:space="preserve"> ja</w:t>
      </w:r>
      <w:r w:rsidRPr="00865156">
        <w:rPr>
          <w:rFonts w:ascii="Arial" w:hAnsi="Arial" w:cs="Arial"/>
          <w:sz w:val="22"/>
          <w:szCs w:val="22"/>
        </w:rPr>
        <w:t xml:space="preserve"> laste arenguhäireid ning suurendada südame-veresoonkonna</w:t>
      </w:r>
      <w:r w:rsidR="000B4E5C" w:rsidRPr="00865156">
        <w:rPr>
          <w:rFonts w:ascii="Arial" w:hAnsi="Arial" w:cs="Arial"/>
          <w:sz w:val="22"/>
          <w:szCs w:val="22"/>
        </w:rPr>
        <w:t>haiguste</w:t>
      </w:r>
      <w:r w:rsidRPr="00865156">
        <w:rPr>
          <w:rFonts w:ascii="Arial" w:hAnsi="Arial" w:cs="Arial"/>
          <w:sz w:val="22"/>
          <w:szCs w:val="22"/>
        </w:rPr>
        <w:t xml:space="preserve"> riski pikaajalisel kokkupuutel.</w:t>
      </w:r>
      <w:r w:rsidR="000C3B8B">
        <w:rPr>
          <w:rFonts w:ascii="Arial" w:hAnsi="Arial" w:cs="Arial"/>
          <w:sz w:val="22"/>
          <w:szCs w:val="22"/>
        </w:rPr>
        <w:t xml:space="preserve"> </w:t>
      </w:r>
    </w:p>
    <w:p w14:paraId="23F279A0" w14:textId="77777777" w:rsidR="000033A4" w:rsidRPr="00334114" w:rsidRDefault="000033A4" w:rsidP="008E5173">
      <w:pPr>
        <w:jc w:val="both"/>
        <w:rPr>
          <w:rFonts w:ascii="Arial" w:hAnsi="Arial" w:cs="Arial"/>
          <w:sz w:val="22"/>
          <w:szCs w:val="22"/>
        </w:rPr>
      </w:pPr>
    </w:p>
    <w:p w14:paraId="29A970D4" w14:textId="7BEA090B" w:rsidR="000033A4" w:rsidRPr="00334114" w:rsidRDefault="00FC631F" w:rsidP="008E5173">
      <w:pPr>
        <w:jc w:val="both"/>
        <w:rPr>
          <w:rFonts w:ascii="Arial" w:hAnsi="Arial" w:cs="Arial"/>
          <w:sz w:val="22"/>
          <w:szCs w:val="22"/>
        </w:rPr>
      </w:pPr>
      <w:r w:rsidRPr="00865156">
        <w:rPr>
          <w:rFonts w:ascii="Arial" w:hAnsi="Arial" w:cs="Arial"/>
          <w:sz w:val="22"/>
          <w:szCs w:val="22"/>
        </w:rPr>
        <w:t>Määrusest</w:t>
      </w:r>
      <w:r w:rsidR="000033A4" w:rsidRPr="00865156">
        <w:rPr>
          <w:rFonts w:ascii="Arial" w:hAnsi="Arial" w:cs="Arial"/>
          <w:sz w:val="22"/>
          <w:szCs w:val="22"/>
        </w:rPr>
        <w:t xml:space="preserve"> jäetakse </w:t>
      </w:r>
      <w:r w:rsidRPr="00865156">
        <w:rPr>
          <w:rFonts w:ascii="Arial" w:hAnsi="Arial" w:cs="Arial"/>
          <w:sz w:val="22"/>
          <w:szCs w:val="22"/>
        </w:rPr>
        <w:t xml:space="preserve">välja </w:t>
      </w:r>
      <w:r w:rsidR="000033A4" w:rsidRPr="00865156">
        <w:rPr>
          <w:rFonts w:ascii="Arial" w:hAnsi="Arial" w:cs="Arial"/>
          <w:sz w:val="22"/>
          <w:szCs w:val="22"/>
        </w:rPr>
        <w:t>müra negatiivsetest mõjudest vähem puudutatud hoonetüübid (bürood, äri- ja kaubandushooned, majutusasutused jms)</w:t>
      </w:r>
      <w:r w:rsidR="00190DC9" w:rsidRPr="00865156">
        <w:rPr>
          <w:rFonts w:ascii="Arial" w:hAnsi="Arial" w:cs="Arial"/>
          <w:sz w:val="22"/>
          <w:szCs w:val="22"/>
        </w:rPr>
        <w:t>. S</w:t>
      </w:r>
      <w:r w:rsidR="000033A4" w:rsidRPr="00865156">
        <w:rPr>
          <w:rFonts w:ascii="Arial" w:hAnsi="Arial" w:cs="Arial"/>
          <w:sz w:val="22"/>
          <w:szCs w:val="22"/>
        </w:rPr>
        <w:t xml:space="preserve">elle tõttu ei vähene märgatavalt elanike kaitse, sest nendes hoonetes viibivad inimesed lühema aja või valikuliselt ja seal kehtib jätkuvalt </w:t>
      </w:r>
      <w:r w:rsidR="00171CB5" w:rsidRPr="00865156">
        <w:rPr>
          <w:rFonts w:ascii="Arial" w:hAnsi="Arial" w:cs="Arial"/>
          <w:sz w:val="22"/>
          <w:szCs w:val="22"/>
        </w:rPr>
        <w:t xml:space="preserve">standard </w:t>
      </w:r>
      <w:r w:rsidR="000033A4" w:rsidRPr="00A54D3D">
        <w:rPr>
          <w:rFonts w:ascii="Arial" w:hAnsi="Arial" w:cs="Arial"/>
          <w:sz w:val="22"/>
          <w:szCs w:val="22"/>
        </w:rPr>
        <w:t>EVS 842,</w:t>
      </w:r>
      <w:r w:rsidR="000033A4" w:rsidRPr="00865156">
        <w:rPr>
          <w:rFonts w:ascii="Arial" w:hAnsi="Arial" w:cs="Arial"/>
          <w:sz w:val="22"/>
          <w:szCs w:val="22"/>
        </w:rPr>
        <w:t xml:space="preserve"> mida ehitussektor projekteerimisel, ehitamisel ja ehitusjärelevalves</w:t>
      </w:r>
      <w:r w:rsidR="00A6227D" w:rsidRPr="00865156">
        <w:rPr>
          <w:rFonts w:ascii="Arial" w:hAnsi="Arial" w:cs="Arial"/>
          <w:sz w:val="22"/>
          <w:szCs w:val="22"/>
        </w:rPr>
        <w:t xml:space="preserve"> arvestab</w:t>
      </w:r>
      <w:r w:rsidR="000033A4" w:rsidRPr="00865156">
        <w:rPr>
          <w:rFonts w:ascii="Arial" w:hAnsi="Arial" w:cs="Arial"/>
          <w:sz w:val="22"/>
          <w:szCs w:val="22"/>
        </w:rPr>
        <w:t>.</w:t>
      </w:r>
      <w:r w:rsidR="000033A4" w:rsidRPr="00334114">
        <w:rPr>
          <w:rFonts w:ascii="Arial" w:hAnsi="Arial" w:cs="Arial"/>
          <w:sz w:val="22"/>
          <w:szCs w:val="22"/>
        </w:rPr>
        <w:t xml:space="preserve"> </w:t>
      </w:r>
      <w:commentRangeStart w:id="40"/>
      <w:r w:rsidR="000033A4" w:rsidRPr="00865156">
        <w:rPr>
          <w:rFonts w:ascii="Arial" w:hAnsi="Arial" w:cs="Arial"/>
          <w:sz w:val="22"/>
          <w:szCs w:val="22"/>
        </w:rPr>
        <w:t xml:space="preserve">Terviseameti andmetel </w:t>
      </w:r>
      <w:r w:rsidR="00A6227D" w:rsidRPr="00865156">
        <w:rPr>
          <w:rFonts w:ascii="Arial" w:hAnsi="Arial" w:cs="Arial"/>
          <w:sz w:val="22"/>
          <w:szCs w:val="22"/>
        </w:rPr>
        <w:t xml:space="preserve">on </w:t>
      </w:r>
      <w:r w:rsidR="000033A4" w:rsidRPr="00865156">
        <w:rPr>
          <w:rFonts w:ascii="Arial" w:hAnsi="Arial" w:cs="Arial"/>
          <w:sz w:val="22"/>
          <w:szCs w:val="22"/>
        </w:rPr>
        <w:t>määrusest väljajäetavate hoonete liikide kaebuste arv aastatel 2023</w:t>
      </w:r>
      <w:r w:rsidR="00A6227D" w:rsidRPr="00865156">
        <w:rPr>
          <w:rFonts w:ascii="Arial" w:hAnsi="Arial" w:cs="Arial"/>
          <w:sz w:val="22"/>
          <w:szCs w:val="22"/>
        </w:rPr>
        <w:t>–2025</w:t>
      </w:r>
      <w:r w:rsidR="000033A4" w:rsidRPr="00865156">
        <w:rPr>
          <w:rFonts w:ascii="Arial" w:hAnsi="Arial" w:cs="Arial"/>
          <w:sz w:val="22"/>
          <w:szCs w:val="22"/>
        </w:rPr>
        <w:t xml:space="preserve"> olnud üsna marginaalne, keskmiselt 2,5% kõikidest mürakaebustest</w:t>
      </w:r>
      <w:r w:rsidR="00B31D7F" w:rsidRPr="00865156">
        <w:rPr>
          <w:rFonts w:ascii="Arial" w:hAnsi="Arial" w:cs="Arial"/>
          <w:sz w:val="22"/>
          <w:szCs w:val="22"/>
        </w:rPr>
        <w:t>.</w:t>
      </w:r>
      <w:r w:rsidR="000033A4" w:rsidRPr="00865156">
        <w:rPr>
          <w:rStyle w:val="FootnoteReference"/>
          <w:rFonts w:ascii="Arial" w:hAnsi="Arial" w:cs="Arial"/>
          <w:sz w:val="22"/>
          <w:szCs w:val="22"/>
        </w:rPr>
        <w:footnoteReference w:id="17"/>
      </w:r>
      <w:r w:rsidR="000033A4" w:rsidRPr="00865156">
        <w:rPr>
          <w:rFonts w:ascii="Arial" w:hAnsi="Arial" w:cs="Arial"/>
          <w:sz w:val="22"/>
          <w:szCs w:val="22"/>
        </w:rPr>
        <w:t xml:space="preserve"> </w:t>
      </w:r>
      <w:commentRangeEnd w:id="40"/>
      <w:r w:rsidR="00C400E7">
        <w:rPr>
          <w:rStyle w:val="CommentReference"/>
        </w:rPr>
        <w:commentReference w:id="40"/>
      </w:r>
      <w:r w:rsidR="000033A4" w:rsidRPr="00865156">
        <w:rPr>
          <w:rFonts w:ascii="Arial" w:hAnsi="Arial" w:cs="Arial"/>
          <w:sz w:val="22"/>
          <w:szCs w:val="22"/>
        </w:rPr>
        <w:t>Tegemist on üksikute kaebustega, peamiselt kinos</w:t>
      </w:r>
      <w:r w:rsidR="00B31D7F" w:rsidRPr="00865156">
        <w:rPr>
          <w:rFonts w:ascii="Arial" w:hAnsi="Arial" w:cs="Arial"/>
          <w:sz w:val="22"/>
          <w:szCs w:val="22"/>
        </w:rPr>
        <w:t>,</w:t>
      </w:r>
      <w:r w:rsidR="000033A4" w:rsidRPr="00865156">
        <w:rPr>
          <w:rFonts w:ascii="Arial" w:hAnsi="Arial" w:cs="Arial"/>
          <w:sz w:val="22"/>
          <w:szCs w:val="22"/>
        </w:rPr>
        <w:t xml:space="preserve"> majutusasutustes ja laste mängukeskustes (liiga vali heli).</w:t>
      </w:r>
      <w:r w:rsidR="000033A4" w:rsidRPr="00334114">
        <w:rPr>
          <w:rFonts w:ascii="Arial" w:hAnsi="Arial" w:cs="Arial"/>
          <w:sz w:val="22"/>
          <w:szCs w:val="22"/>
        </w:rPr>
        <w:t xml:space="preserve"> </w:t>
      </w:r>
    </w:p>
    <w:p w14:paraId="3321904C" w14:textId="77777777" w:rsidR="000033A4" w:rsidRPr="00334114" w:rsidRDefault="000033A4" w:rsidP="008E5173">
      <w:pPr>
        <w:jc w:val="both"/>
        <w:rPr>
          <w:rFonts w:ascii="Arial" w:hAnsi="Arial" w:cs="Arial"/>
          <w:sz w:val="22"/>
          <w:szCs w:val="22"/>
        </w:rPr>
      </w:pPr>
    </w:p>
    <w:p w14:paraId="1BF5CE9D" w14:textId="056C920F" w:rsidR="000033A4" w:rsidRPr="00334114" w:rsidRDefault="000033A4" w:rsidP="008E5173">
      <w:pPr>
        <w:shd w:val="clear" w:color="auto" w:fill="FFFFFF" w:themeFill="background1"/>
        <w:jc w:val="both"/>
        <w:rPr>
          <w:rFonts w:ascii="Arial" w:hAnsi="Arial" w:cs="Arial"/>
          <w:sz w:val="22"/>
          <w:szCs w:val="22"/>
        </w:rPr>
      </w:pPr>
      <w:r w:rsidRPr="00865156">
        <w:rPr>
          <w:rFonts w:ascii="Arial" w:hAnsi="Arial" w:cs="Arial"/>
          <w:sz w:val="22"/>
          <w:szCs w:val="22"/>
        </w:rPr>
        <w:t>Seega on muudatusest mõjutatud lisaks elanikkonnale kõik reguleerimisalast väljajäetavate hoonete (büroohooned, äri- ja kaubanduskeskused, teenindusettevõtete pinnad, majutusasutused ja muud avaliku külastusega hooned, mis varem olid määruses</w:t>
      </w:r>
      <w:r w:rsidR="00693610" w:rsidRPr="00865156">
        <w:rPr>
          <w:rFonts w:ascii="Arial" w:hAnsi="Arial" w:cs="Arial"/>
          <w:sz w:val="22"/>
          <w:szCs w:val="22"/>
        </w:rPr>
        <w:t xml:space="preserve"> nimetatud</w:t>
      </w:r>
      <w:r w:rsidRPr="00865156">
        <w:rPr>
          <w:rFonts w:ascii="Arial" w:hAnsi="Arial" w:cs="Arial"/>
          <w:sz w:val="22"/>
          <w:szCs w:val="22"/>
        </w:rPr>
        <w:t>)</w:t>
      </w:r>
      <w:r w:rsidRPr="00334114">
        <w:rPr>
          <w:rFonts w:ascii="Arial" w:hAnsi="Arial" w:cs="Arial"/>
          <w:sz w:val="22"/>
          <w:szCs w:val="22"/>
        </w:rPr>
        <w:t xml:space="preserve"> </w:t>
      </w:r>
      <w:r w:rsidRPr="00865156">
        <w:rPr>
          <w:rFonts w:ascii="Arial" w:hAnsi="Arial" w:cs="Arial"/>
          <w:sz w:val="22"/>
          <w:szCs w:val="22"/>
        </w:rPr>
        <w:t>omanikud</w:t>
      </w:r>
      <w:r w:rsidRPr="00334114">
        <w:rPr>
          <w:rFonts w:ascii="Arial" w:hAnsi="Arial" w:cs="Arial"/>
          <w:sz w:val="22"/>
          <w:szCs w:val="22"/>
        </w:rPr>
        <w:t xml:space="preserve">, </w:t>
      </w:r>
      <w:r w:rsidRPr="00865156">
        <w:rPr>
          <w:rFonts w:ascii="Arial" w:hAnsi="Arial" w:cs="Arial"/>
          <w:sz w:val="22"/>
          <w:szCs w:val="22"/>
        </w:rPr>
        <w:t xml:space="preserve">valdajad ja haldajad, samuti arendajad ja kinnisvaraarenduse ettevõtted, kes neid hooneid planeerivad või arendavad, ning projekteerijad ja ehitusettevõtted. Kuna nimetatud hoonetüüpidele ei kehtestata enam riiklikke siseruumide mürapiirtasemeid ministri määruse tasandil, vaid eeldatakse </w:t>
      </w:r>
      <w:r w:rsidR="00171CB5" w:rsidRPr="00865156">
        <w:rPr>
          <w:rFonts w:ascii="Arial" w:hAnsi="Arial" w:cs="Arial"/>
          <w:sz w:val="22"/>
          <w:szCs w:val="22"/>
        </w:rPr>
        <w:t xml:space="preserve">standardile </w:t>
      </w:r>
      <w:commentRangeStart w:id="41"/>
      <w:commentRangeStart w:id="42"/>
      <w:r w:rsidRPr="00865156">
        <w:rPr>
          <w:rFonts w:ascii="Arial" w:hAnsi="Arial" w:cs="Arial"/>
          <w:sz w:val="22"/>
          <w:szCs w:val="22"/>
        </w:rPr>
        <w:t xml:space="preserve">EVS 842 </w:t>
      </w:r>
      <w:commentRangeEnd w:id="41"/>
      <w:r w:rsidR="00413E70">
        <w:rPr>
          <w:rStyle w:val="CommentReference"/>
        </w:rPr>
        <w:commentReference w:id="41"/>
      </w:r>
      <w:commentRangeEnd w:id="42"/>
      <w:r w:rsidR="00F92478">
        <w:rPr>
          <w:rStyle w:val="CommentReference"/>
        </w:rPr>
        <w:commentReference w:id="42"/>
      </w:r>
      <w:r w:rsidRPr="00865156">
        <w:rPr>
          <w:rFonts w:ascii="Arial" w:hAnsi="Arial" w:cs="Arial"/>
          <w:sz w:val="22"/>
          <w:szCs w:val="22"/>
        </w:rPr>
        <w:t>tuginemist hea ehitustava alusel, väheneb neil otsene regulatiivne ja halduskoormus (sh kohustus järgida eraldi numbrilisi piirtasemeid ja järelevalvemenetlusi) ning võiva</w:t>
      </w:r>
      <w:r w:rsidR="001F2ADD">
        <w:rPr>
          <w:rFonts w:ascii="Arial" w:hAnsi="Arial" w:cs="Arial"/>
          <w:sz w:val="22"/>
          <w:szCs w:val="22"/>
        </w:rPr>
        <w:t>d</w:t>
      </w:r>
      <w:r w:rsidRPr="00865156">
        <w:rPr>
          <w:rFonts w:ascii="Arial" w:hAnsi="Arial" w:cs="Arial"/>
          <w:sz w:val="22"/>
          <w:szCs w:val="22"/>
        </w:rPr>
        <w:t xml:space="preserve"> väheneda ka tööjõukulud, mis seni kaasnesid normidele vastavuse tõendamisega.</w:t>
      </w:r>
      <w:r w:rsidRPr="00334114">
        <w:rPr>
          <w:rFonts w:ascii="Arial" w:hAnsi="Arial" w:cs="Arial"/>
          <w:sz w:val="22"/>
          <w:szCs w:val="22"/>
        </w:rPr>
        <w:t xml:space="preserve"> </w:t>
      </w:r>
    </w:p>
    <w:p w14:paraId="4E98D284" w14:textId="405879DD" w:rsidR="000033A4" w:rsidRPr="00334114" w:rsidRDefault="000033A4" w:rsidP="008E5173">
      <w:pPr>
        <w:jc w:val="both"/>
        <w:rPr>
          <w:rFonts w:ascii="Arial" w:hAnsi="Arial" w:cs="Arial"/>
          <w:sz w:val="22"/>
          <w:szCs w:val="22"/>
        </w:rPr>
      </w:pPr>
    </w:p>
    <w:p w14:paraId="544A34D9" w14:textId="60C70607" w:rsidR="000033A4" w:rsidRPr="00334114" w:rsidRDefault="000033A4" w:rsidP="008E5173">
      <w:pPr>
        <w:jc w:val="both"/>
        <w:rPr>
          <w:rFonts w:ascii="Arial" w:hAnsi="Arial" w:cs="Arial"/>
          <w:b/>
          <w:sz w:val="22"/>
          <w:szCs w:val="22"/>
        </w:rPr>
      </w:pPr>
      <w:r w:rsidRPr="00334114">
        <w:rPr>
          <w:rFonts w:ascii="Arial" w:hAnsi="Arial" w:cs="Arial"/>
          <w:b/>
          <w:sz w:val="22"/>
          <w:szCs w:val="22"/>
        </w:rPr>
        <w:t>Muudatus</w:t>
      </w:r>
      <w:r w:rsidR="00006838" w:rsidRPr="00334114">
        <w:rPr>
          <w:rFonts w:ascii="Arial" w:hAnsi="Arial" w:cs="Arial"/>
          <w:b/>
          <w:sz w:val="22"/>
          <w:szCs w:val="22"/>
        </w:rPr>
        <w:t xml:space="preserve"> 2</w:t>
      </w:r>
      <w:r w:rsidRPr="00334114">
        <w:rPr>
          <w:rFonts w:ascii="Arial" w:hAnsi="Arial" w:cs="Arial"/>
          <w:b/>
          <w:sz w:val="22"/>
          <w:szCs w:val="22"/>
        </w:rPr>
        <w:t xml:space="preserve">: </w:t>
      </w:r>
      <w:r w:rsidR="00A651F1" w:rsidRPr="00A651F1">
        <w:rPr>
          <w:rFonts w:ascii="Arial" w:hAnsi="Arial" w:cs="Arial"/>
          <w:b/>
          <w:sz w:val="22"/>
          <w:szCs w:val="22"/>
        </w:rPr>
        <w:t>kehtestatakse mõneti rangemad müra normtasemeid uutele hoonetele ja viiakse need k</w:t>
      </w:r>
      <w:r w:rsidR="00A651F1" w:rsidRPr="006D4D8A">
        <w:rPr>
          <w:rFonts w:ascii="Arial" w:hAnsi="Arial" w:cs="Arial"/>
          <w:b/>
          <w:sz w:val="22"/>
          <w:szCs w:val="22"/>
        </w:rPr>
        <w:t>ooskõlla valdkondliku reguleeriva kaasaegse standardiga, mis aitab müra paremini ohjata.</w:t>
      </w:r>
    </w:p>
    <w:p w14:paraId="531F8850" w14:textId="77777777" w:rsidR="000033A4" w:rsidRPr="00334114" w:rsidRDefault="000033A4" w:rsidP="008E5173">
      <w:pPr>
        <w:jc w:val="both"/>
        <w:rPr>
          <w:rFonts w:ascii="Arial" w:hAnsi="Arial" w:cs="Arial"/>
          <w:b/>
          <w:sz w:val="22"/>
          <w:szCs w:val="22"/>
        </w:rPr>
      </w:pPr>
    </w:p>
    <w:p w14:paraId="0B2004F8" w14:textId="1E344574" w:rsidR="000033A4" w:rsidRDefault="000033A4" w:rsidP="008E5173">
      <w:pPr>
        <w:jc w:val="both"/>
        <w:rPr>
          <w:rFonts w:ascii="Arial" w:hAnsi="Arial" w:cs="Arial"/>
          <w:sz w:val="22"/>
          <w:szCs w:val="22"/>
        </w:rPr>
      </w:pPr>
      <w:r w:rsidRPr="006D4D8A">
        <w:rPr>
          <w:rFonts w:ascii="Arial" w:hAnsi="Arial" w:cs="Arial"/>
          <w:sz w:val="22"/>
          <w:szCs w:val="22"/>
        </w:rPr>
        <w:t>Keskkonnamürast</w:t>
      </w:r>
      <w:r w:rsidRPr="00334114">
        <w:rPr>
          <w:rFonts w:ascii="Arial" w:hAnsi="Arial" w:cs="Arial"/>
          <w:sz w:val="22"/>
          <w:szCs w:val="22"/>
        </w:rPr>
        <w:t xml:space="preserve"> on potentsiaalselt mõjutatud kogu elanikkond. </w:t>
      </w:r>
      <w:r w:rsidRPr="00865156">
        <w:rPr>
          <w:rFonts w:ascii="Arial" w:hAnsi="Arial" w:cs="Arial"/>
          <w:sz w:val="22"/>
          <w:szCs w:val="22"/>
        </w:rPr>
        <w:t>Määruse kohaselt kehtestatakse</w:t>
      </w:r>
      <w:r w:rsidR="00A651F1">
        <w:rPr>
          <w:rFonts w:ascii="Arial" w:hAnsi="Arial" w:cs="Arial"/>
          <w:sz w:val="22"/>
          <w:szCs w:val="22"/>
        </w:rPr>
        <w:t xml:space="preserve"> võrreldes eelmise määrusega</w:t>
      </w:r>
      <w:r w:rsidRPr="00865156">
        <w:rPr>
          <w:rFonts w:ascii="Arial" w:hAnsi="Arial" w:cs="Arial"/>
          <w:sz w:val="22"/>
          <w:szCs w:val="22"/>
        </w:rPr>
        <w:t xml:space="preserve"> rangemad müra piirtasemed uutele hoonetele, kus on tehniliselt ja majanduslikult võimalik tagada parem heliisolatsioon ja madalam müratase juba projekteerimisel. Olemasoleva</w:t>
      </w:r>
      <w:r w:rsidR="00A651F1">
        <w:rPr>
          <w:rFonts w:ascii="Arial" w:hAnsi="Arial" w:cs="Arial"/>
          <w:sz w:val="22"/>
          <w:szCs w:val="22"/>
        </w:rPr>
        <w:t>id</w:t>
      </w:r>
      <w:r w:rsidR="00B7459C">
        <w:rPr>
          <w:rFonts w:ascii="Arial" w:hAnsi="Arial" w:cs="Arial"/>
          <w:sz w:val="22"/>
          <w:szCs w:val="22"/>
        </w:rPr>
        <w:t xml:space="preserve"> (</w:t>
      </w:r>
      <w:r w:rsidR="00A651F1">
        <w:rPr>
          <w:rFonts w:ascii="Arial" w:hAnsi="Arial" w:cs="Arial"/>
          <w:sz w:val="22"/>
          <w:szCs w:val="22"/>
        </w:rPr>
        <w:t xml:space="preserve">enne määruse jõustumist </w:t>
      </w:r>
      <w:r w:rsidR="00B7459C">
        <w:rPr>
          <w:rFonts w:ascii="Arial" w:hAnsi="Arial" w:cs="Arial"/>
          <w:sz w:val="22"/>
          <w:szCs w:val="22"/>
        </w:rPr>
        <w:t>projekteeritud ja ehitatud)</w:t>
      </w:r>
      <w:r w:rsidRPr="00865156">
        <w:rPr>
          <w:rFonts w:ascii="Arial" w:hAnsi="Arial" w:cs="Arial"/>
          <w:sz w:val="22"/>
          <w:szCs w:val="22"/>
        </w:rPr>
        <w:t xml:space="preserve"> hoone</w:t>
      </w:r>
      <w:r w:rsidR="00A651F1">
        <w:rPr>
          <w:rFonts w:ascii="Arial" w:hAnsi="Arial" w:cs="Arial"/>
          <w:sz w:val="22"/>
          <w:szCs w:val="22"/>
        </w:rPr>
        <w:t>id hinnatakse</w:t>
      </w:r>
      <w:r w:rsidR="002E471B">
        <w:rPr>
          <w:rFonts w:ascii="Arial" w:hAnsi="Arial" w:cs="Arial"/>
          <w:sz w:val="22"/>
          <w:szCs w:val="22"/>
        </w:rPr>
        <w:t xml:space="preserve"> nende projekteerimise ja ehitamise ajal kehtinud nõuete ning</w:t>
      </w:r>
      <w:r w:rsidR="00A651F1">
        <w:rPr>
          <w:rFonts w:ascii="Arial" w:hAnsi="Arial" w:cs="Arial"/>
          <w:sz w:val="22"/>
          <w:szCs w:val="22"/>
        </w:rPr>
        <w:t xml:space="preserve"> eelmise määruse normtasemete kohaselt, mis on</w:t>
      </w:r>
      <w:r w:rsidRPr="00865156">
        <w:rPr>
          <w:rFonts w:ascii="Arial" w:hAnsi="Arial" w:cs="Arial"/>
          <w:sz w:val="22"/>
          <w:szCs w:val="22"/>
        </w:rPr>
        <w:t xml:space="preserve"> </w:t>
      </w:r>
      <w:r w:rsidR="00947567">
        <w:rPr>
          <w:rFonts w:ascii="Arial" w:hAnsi="Arial" w:cs="Arial"/>
          <w:sz w:val="22"/>
          <w:szCs w:val="22"/>
        </w:rPr>
        <w:t>mõneti leebemad</w:t>
      </w:r>
      <w:r w:rsidRPr="00865156">
        <w:rPr>
          <w:rFonts w:ascii="Arial" w:hAnsi="Arial" w:cs="Arial"/>
          <w:sz w:val="22"/>
          <w:szCs w:val="22"/>
        </w:rPr>
        <w:t xml:space="preserve"> piirväärtused</w:t>
      </w:r>
      <w:r w:rsidR="00FF641B">
        <w:rPr>
          <w:rFonts w:ascii="Arial" w:hAnsi="Arial" w:cs="Arial"/>
          <w:sz w:val="22"/>
          <w:szCs w:val="22"/>
        </w:rPr>
        <w:t xml:space="preserve"> võrreldes uutega.</w:t>
      </w:r>
      <w:r w:rsidRPr="00865156">
        <w:rPr>
          <w:rFonts w:ascii="Arial" w:hAnsi="Arial" w:cs="Arial"/>
          <w:sz w:val="22"/>
          <w:szCs w:val="22"/>
        </w:rPr>
        <w:t xml:space="preserve"> </w:t>
      </w:r>
    </w:p>
    <w:p w14:paraId="4BCE501B" w14:textId="77777777" w:rsidR="00CD7421" w:rsidRDefault="00CD7421" w:rsidP="008E5173">
      <w:pPr>
        <w:jc w:val="both"/>
        <w:rPr>
          <w:rFonts w:ascii="Arial" w:hAnsi="Arial" w:cs="Arial"/>
          <w:sz w:val="22"/>
          <w:szCs w:val="22"/>
        </w:rPr>
      </w:pPr>
    </w:p>
    <w:p w14:paraId="53168243" w14:textId="77777777" w:rsidR="00CD7421" w:rsidRPr="00334114" w:rsidRDefault="00CD7421" w:rsidP="00CD7421">
      <w:pPr>
        <w:jc w:val="both"/>
        <w:rPr>
          <w:rFonts w:ascii="Arial" w:hAnsi="Arial" w:cs="Arial"/>
          <w:sz w:val="22"/>
          <w:szCs w:val="22"/>
        </w:rPr>
      </w:pPr>
      <w:r w:rsidRPr="00CB53C1">
        <w:rPr>
          <w:rFonts w:ascii="Arial" w:hAnsi="Arial" w:cs="Arial"/>
          <w:sz w:val="22"/>
          <w:szCs w:val="22"/>
        </w:rPr>
        <w:t xml:space="preserve">Määruse lisas 1 kehtestatud liiklusmüra ja tehnoseadmete müra piirtasemed uutele hoonetele viiakse kooskõlla peatselt valmiva Eesti standardi </w:t>
      </w:r>
      <w:commentRangeStart w:id="43"/>
      <w:commentRangeStart w:id="44"/>
      <w:r w:rsidRPr="00CB53C1">
        <w:rPr>
          <w:rFonts w:ascii="Arial" w:hAnsi="Arial" w:cs="Arial"/>
          <w:sz w:val="22"/>
          <w:szCs w:val="22"/>
        </w:rPr>
        <w:t xml:space="preserve">EVS 842 </w:t>
      </w:r>
      <w:commentRangeEnd w:id="43"/>
      <w:r w:rsidR="00221257">
        <w:rPr>
          <w:rStyle w:val="CommentReference"/>
        </w:rPr>
        <w:commentReference w:id="43"/>
      </w:r>
      <w:commentRangeEnd w:id="44"/>
      <w:r w:rsidR="00D36529">
        <w:rPr>
          <w:rStyle w:val="CommentReference"/>
        </w:rPr>
        <w:commentReference w:id="44"/>
      </w:r>
      <w:r w:rsidRPr="00CB53C1">
        <w:rPr>
          <w:rFonts w:ascii="Arial" w:hAnsi="Arial" w:cs="Arial"/>
          <w:sz w:val="22"/>
          <w:szCs w:val="22"/>
        </w:rPr>
        <w:t>uustöötlusega, mis on ehitussektoris laialdaselt kasutusel. Standardis esitatud müratasemed kajastavad rahvusvahelist praktikat ja teaduspõhiseid soovitusi, mis arvestavad nii inimese tajutavat häirivust kui ka mõju tervisele ja heaolule.</w:t>
      </w:r>
    </w:p>
    <w:p w14:paraId="21901FAE" w14:textId="77777777" w:rsidR="00CD7421" w:rsidRPr="00865156" w:rsidRDefault="00CD7421" w:rsidP="00CD7421">
      <w:pPr>
        <w:jc w:val="both"/>
        <w:rPr>
          <w:rFonts w:ascii="Arial" w:hAnsi="Arial" w:cs="Arial"/>
          <w:sz w:val="22"/>
          <w:szCs w:val="22"/>
        </w:rPr>
      </w:pPr>
    </w:p>
    <w:p w14:paraId="311C19CC" w14:textId="77777777" w:rsidR="00CD7421" w:rsidRPr="00E85F0A" w:rsidRDefault="00CD7421" w:rsidP="00CD7421">
      <w:pPr>
        <w:jc w:val="both"/>
        <w:rPr>
          <w:rFonts w:ascii="Arial" w:hAnsi="Arial" w:cs="Arial"/>
          <w:sz w:val="22"/>
          <w:szCs w:val="22"/>
        </w:rPr>
      </w:pPr>
      <w:r w:rsidRPr="00E85F0A">
        <w:rPr>
          <w:rFonts w:ascii="Arial" w:hAnsi="Arial" w:cs="Arial"/>
          <w:sz w:val="22"/>
          <w:szCs w:val="22"/>
        </w:rPr>
        <w:t>Selle muudatuse mõju on positiivne, kuna:</w:t>
      </w:r>
    </w:p>
    <w:p w14:paraId="1E167ACF" w14:textId="77777777" w:rsidR="00CD7421" w:rsidRPr="00E85F0A" w:rsidRDefault="00CD7421" w:rsidP="00CD7421">
      <w:pPr>
        <w:pStyle w:val="ListParagraph"/>
        <w:numPr>
          <w:ilvl w:val="0"/>
          <w:numId w:val="13"/>
        </w:numPr>
        <w:spacing w:after="0" w:line="240" w:lineRule="auto"/>
        <w:ind w:left="360"/>
        <w:jc w:val="both"/>
        <w:rPr>
          <w:rFonts w:ascii="Arial" w:hAnsi="Arial" w:cs="Arial"/>
        </w:rPr>
      </w:pPr>
      <w:r w:rsidRPr="00E85F0A">
        <w:rPr>
          <w:rFonts w:ascii="Arial" w:hAnsi="Arial" w:cs="Arial"/>
        </w:rPr>
        <w:t>määruses sisalduvad numbrilised piirväärtused (lisa 1 tabelites 1 ja 2) muutuvad üheselt mõistetavaks ja kooskõlalisteks ehitusvaldkonna üldkasutatava standardiga EVS 842 (uustöötlus heakskiitmisel);</w:t>
      </w:r>
    </w:p>
    <w:p w14:paraId="5F72068D" w14:textId="77777777" w:rsidR="00CD7421" w:rsidRPr="00E85F0A" w:rsidRDefault="00CD7421" w:rsidP="00CD7421">
      <w:pPr>
        <w:pStyle w:val="ListParagraph"/>
        <w:numPr>
          <w:ilvl w:val="0"/>
          <w:numId w:val="13"/>
        </w:numPr>
        <w:spacing w:after="0" w:line="240" w:lineRule="auto"/>
        <w:ind w:left="360"/>
        <w:jc w:val="both"/>
        <w:rPr>
          <w:rFonts w:ascii="Arial" w:hAnsi="Arial" w:cs="Arial"/>
        </w:rPr>
      </w:pPr>
      <w:r w:rsidRPr="00E85F0A">
        <w:rPr>
          <w:rFonts w:ascii="Arial" w:hAnsi="Arial" w:cs="Arial"/>
        </w:rPr>
        <w:t>suurenevad võimalused elanike ja haavatavate gruppide õiguskaitseks, sest määrus sätestab siduvad piirväärtused (mitte pelgalt soovituslikud juhised);</w:t>
      </w:r>
    </w:p>
    <w:p w14:paraId="347247A2" w14:textId="77777777" w:rsidR="00CD7421" w:rsidRPr="00865156" w:rsidRDefault="00CD7421" w:rsidP="00CD7421">
      <w:pPr>
        <w:pStyle w:val="ListParagraph"/>
        <w:numPr>
          <w:ilvl w:val="0"/>
          <w:numId w:val="13"/>
        </w:numPr>
        <w:spacing w:after="0" w:line="240" w:lineRule="auto"/>
        <w:ind w:left="360"/>
        <w:jc w:val="both"/>
        <w:rPr>
          <w:rFonts w:ascii="Arial" w:hAnsi="Arial" w:cs="Arial"/>
        </w:rPr>
      </w:pPr>
      <w:r w:rsidRPr="00865156">
        <w:rPr>
          <w:rFonts w:ascii="Arial" w:hAnsi="Arial" w:cs="Arial"/>
        </w:rPr>
        <w:t>tänapäevaste ja kohati karmimate normide rakendamine aitab veel paremini ennetada mürast põhjustatud unehäireid, väsimust, keskendumisprobleeme ja stressi.</w:t>
      </w:r>
    </w:p>
    <w:p w14:paraId="1F32E7B9" w14:textId="77777777" w:rsidR="00CD7421" w:rsidRPr="00334114" w:rsidRDefault="00CD7421" w:rsidP="00CD7421">
      <w:pPr>
        <w:jc w:val="both"/>
        <w:rPr>
          <w:rFonts w:ascii="Arial" w:hAnsi="Arial" w:cs="Arial"/>
          <w:sz w:val="22"/>
          <w:szCs w:val="22"/>
        </w:rPr>
      </w:pPr>
    </w:p>
    <w:p w14:paraId="7EF05DD3" w14:textId="04430E8F" w:rsidR="00CD7421" w:rsidRDefault="00CD7421" w:rsidP="00CD7421">
      <w:pPr>
        <w:jc w:val="both"/>
        <w:rPr>
          <w:rFonts w:ascii="Arial" w:hAnsi="Arial" w:cs="Arial"/>
          <w:sz w:val="22"/>
          <w:szCs w:val="22"/>
        </w:rPr>
      </w:pPr>
      <w:commentRangeStart w:id="45"/>
      <w:r w:rsidRPr="00F46789">
        <w:rPr>
          <w:rFonts w:ascii="Arial" w:hAnsi="Arial" w:cs="Arial"/>
          <w:sz w:val="22"/>
          <w:szCs w:val="22"/>
        </w:rPr>
        <w:t xml:space="preserve">Kuna normtasemed on valitud standardi EVS 842 uustöötluse kavandi A2 klassi alusel, </w:t>
      </w:r>
      <w:commentRangeEnd w:id="45"/>
      <w:r w:rsidR="00FE23E2">
        <w:rPr>
          <w:rStyle w:val="CommentReference"/>
        </w:rPr>
        <w:commentReference w:id="45"/>
      </w:r>
      <w:r w:rsidRPr="00F46789">
        <w:rPr>
          <w:rFonts w:ascii="Arial" w:hAnsi="Arial" w:cs="Arial"/>
          <w:sz w:val="22"/>
          <w:szCs w:val="22"/>
        </w:rPr>
        <w:t>mis tasakaalustab terviseohutuse vajaduse ja ehituslikud võimalused, on tagatud ka proportsionaalsus ja teostatavus</w:t>
      </w:r>
      <w:r w:rsidRPr="00334114">
        <w:rPr>
          <w:rFonts w:ascii="Arial" w:hAnsi="Arial" w:cs="Arial"/>
          <w:sz w:val="22"/>
          <w:szCs w:val="22"/>
        </w:rPr>
        <w:t xml:space="preserve"> – uutele hoonetele kehtivad rangemad nõuded, olemasolevate</w:t>
      </w:r>
      <w:r>
        <w:rPr>
          <w:rFonts w:ascii="Arial" w:hAnsi="Arial" w:cs="Arial"/>
          <w:sz w:val="22"/>
          <w:szCs w:val="22"/>
        </w:rPr>
        <w:t xml:space="preserve"> hindamiseks on määruse eelmises versioonis</w:t>
      </w:r>
      <w:r w:rsidRPr="00334114">
        <w:rPr>
          <w:rFonts w:ascii="Arial" w:hAnsi="Arial" w:cs="Arial"/>
          <w:sz w:val="22"/>
          <w:szCs w:val="22"/>
        </w:rPr>
        <w:t xml:space="preserve"> mõõdukamad</w:t>
      </w:r>
      <w:r>
        <w:rPr>
          <w:rFonts w:ascii="Arial" w:hAnsi="Arial" w:cs="Arial"/>
          <w:sz w:val="22"/>
          <w:szCs w:val="22"/>
        </w:rPr>
        <w:t xml:space="preserve"> nõuded</w:t>
      </w:r>
      <w:r w:rsidRPr="00334114">
        <w:rPr>
          <w:rFonts w:ascii="Arial" w:hAnsi="Arial" w:cs="Arial"/>
          <w:sz w:val="22"/>
          <w:szCs w:val="22"/>
        </w:rPr>
        <w:t xml:space="preserve">. </w:t>
      </w:r>
    </w:p>
    <w:p w14:paraId="664C5BA4" w14:textId="77777777" w:rsidR="00CD7421" w:rsidRDefault="00CD7421" w:rsidP="00CD7421">
      <w:pPr>
        <w:jc w:val="both"/>
        <w:rPr>
          <w:rFonts w:ascii="Arial" w:hAnsi="Arial" w:cs="Arial"/>
          <w:sz w:val="22"/>
          <w:szCs w:val="22"/>
        </w:rPr>
      </w:pPr>
    </w:p>
    <w:p w14:paraId="1D0E5AA6" w14:textId="2B403A2B" w:rsidR="00CD7421" w:rsidRDefault="00CD7421" w:rsidP="00D82D10">
      <w:pPr>
        <w:jc w:val="both"/>
        <w:rPr>
          <w:ins w:id="46" w:author="Ramon Nahkur - SOM" w:date="2025-10-03T15:06:00Z" w16du:dateUtc="2025-10-03T12:06:00Z"/>
          <w:rFonts w:ascii="Arial" w:hAnsi="Arial" w:cs="Arial"/>
          <w:sz w:val="22"/>
          <w:szCs w:val="22"/>
        </w:rPr>
      </w:pPr>
      <w:commentRangeStart w:id="47"/>
      <w:r w:rsidRPr="00706418">
        <w:rPr>
          <w:rFonts w:ascii="Arial" w:hAnsi="Arial" w:cs="Arial"/>
          <w:sz w:val="22"/>
          <w:szCs w:val="22"/>
        </w:rPr>
        <w:t>Määruse muudatus ei tekita uusi lisakulusid võrreldes praeguse praktikaga, kus standardit EVS</w:t>
      </w:r>
      <w:r>
        <w:rPr>
          <w:rFonts w:ascii="Arial" w:hAnsi="Arial" w:cs="Arial"/>
          <w:sz w:val="22"/>
          <w:szCs w:val="22"/>
        </w:rPr>
        <w:t> </w:t>
      </w:r>
      <w:r w:rsidRPr="00706418">
        <w:rPr>
          <w:rFonts w:ascii="Arial" w:hAnsi="Arial" w:cs="Arial"/>
          <w:sz w:val="22"/>
          <w:szCs w:val="22"/>
        </w:rPr>
        <w:t xml:space="preserve">842 kasutatakse juba laialdaselt. </w:t>
      </w:r>
      <w:commentRangeEnd w:id="47"/>
      <w:r w:rsidR="00450E0A">
        <w:rPr>
          <w:rStyle w:val="CommentReference"/>
        </w:rPr>
        <w:commentReference w:id="47"/>
      </w:r>
      <w:r w:rsidRPr="00D52874">
        <w:rPr>
          <w:rFonts w:ascii="Arial" w:hAnsi="Arial" w:cs="Arial"/>
          <w:sz w:val="22"/>
          <w:szCs w:val="22"/>
        </w:rPr>
        <w:t>Mis puudutab</w:t>
      </w:r>
      <w:r>
        <w:rPr>
          <w:rFonts w:ascii="Arial" w:hAnsi="Arial" w:cs="Arial"/>
          <w:sz w:val="22"/>
          <w:szCs w:val="22"/>
        </w:rPr>
        <w:t xml:space="preserve"> määruses esitatud</w:t>
      </w:r>
      <w:r w:rsidRPr="00D52874">
        <w:rPr>
          <w:rFonts w:ascii="Arial" w:hAnsi="Arial" w:cs="Arial"/>
          <w:sz w:val="22"/>
          <w:szCs w:val="22"/>
        </w:rPr>
        <w:t xml:space="preserve"> liiklusmüra</w:t>
      </w:r>
      <w:r>
        <w:rPr>
          <w:rFonts w:ascii="Arial" w:hAnsi="Arial" w:cs="Arial"/>
          <w:sz w:val="22"/>
          <w:szCs w:val="22"/>
        </w:rPr>
        <w:t xml:space="preserve"> norme uutele hoonetele</w:t>
      </w:r>
      <w:r w:rsidRPr="00D52874">
        <w:rPr>
          <w:rFonts w:ascii="Arial" w:hAnsi="Arial" w:cs="Arial"/>
          <w:sz w:val="22"/>
          <w:szCs w:val="22"/>
        </w:rPr>
        <w:t>, siis</w:t>
      </w:r>
      <w:r>
        <w:rPr>
          <w:rFonts w:ascii="Arial" w:hAnsi="Arial" w:cs="Arial"/>
          <w:sz w:val="22"/>
          <w:szCs w:val="22"/>
        </w:rPr>
        <w:t xml:space="preserve"> on need kooskõlas</w:t>
      </w:r>
      <w:r w:rsidRPr="00D52874">
        <w:rPr>
          <w:rFonts w:ascii="Arial" w:hAnsi="Arial" w:cs="Arial"/>
          <w:sz w:val="22"/>
          <w:szCs w:val="22"/>
        </w:rPr>
        <w:t xml:space="preserve"> </w:t>
      </w:r>
      <w:r>
        <w:rPr>
          <w:rFonts w:ascii="Arial" w:hAnsi="Arial" w:cs="Arial"/>
          <w:sz w:val="22"/>
          <w:szCs w:val="22"/>
        </w:rPr>
        <w:t>standardiga</w:t>
      </w:r>
      <w:r w:rsidRPr="00D52874">
        <w:rPr>
          <w:rFonts w:ascii="Arial" w:hAnsi="Arial" w:cs="Arial"/>
          <w:sz w:val="22"/>
          <w:szCs w:val="22"/>
        </w:rPr>
        <w:t xml:space="preserve"> EVS</w:t>
      </w:r>
      <w:r>
        <w:rPr>
          <w:rFonts w:ascii="Arial" w:hAnsi="Arial" w:cs="Arial"/>
          <w:sz w:val="22"/>
          <w:szCs w:val="22"/>
        </w:rPr>
        <w:t xml:space="preserve"> </w:t>
      </w:r>
      <w:r w:rsidRPr="00D52874">
        <w:rPr>
          <w:rFonts w:ascii="Arial" w:hAnsi="Arial" w:cs="Arial"/>
          <w:sz w:val="22"/>
          <w:szCs w:val="22"/>
        </w:rPr>
        <w:t>842:2003</w:t>
      </w:r>
      <w:r>
        <w:rPr>
          <w:rFonts w:ascii="Arial" w:hAnsi="Arial" w:cs="Arial"/>
          <w:sz w:val="22"/>
          <w:szCs w:val="22"/>
        </w:rPr>
        <w:t xml:space="preserve"> ning</w:t>
      </w:r>
      <w:r w:rsidRPr="00D52874">
        <w:rPr>
          <w:rFonts w:ascii="Arial" w:hAnsi="Arial" w:cs="Arial"/>
          <w:sz w:val="22"/>
          <w:szCs w:val="22"/>
        </w:rPr>
        <w:t xml:space="preserve"> projekteerimisel</w:t>
      </w:r>
      <w:r>
        <w:rPr>
          <w:rFonts w:ascii="Arial" w:hAnsi="Arial" w:cs="Arial"/>
          <w:sz w:val="22"/>
          <w:szCs w:val="22"/>
        </w:rPr>
        <w:t xml:space="preserve"> on neid norme juba praegu kasutatud</w:t>
      </w:r>
      <w:r w:rsidRPr="00D52874">
        <w:rPr>
          <w:rFonts w:ascii="Arial" w:hAnsi="Arial" w:cs="Arial"/>
          <w:sz w:val="22"/>
          <w:szCs w:val="22"/>
        </w:rPr>
        <w:t xml:space="preserve"> ja selle järgi ka hoone</w:t>
      </w:r>
      <w:r>
        <w:rPr>
          <w:rFonts w:ascii="Arial" w:hAnsi="Arial" w:cs="Arial"/>
          <w:sz w:val="22"/>
          <w:szCs w:val="22"/>
        </w:rPr>
        <w:t>i</w:t>
      </w:r>
      <w:r w:rsidRPr="00D52874">
        <w:rPr>
          <w:rFonts w:ascii="Arial" w:hAnsi="Arial" w:cs="Arial"/>
          <w:sz w:val="22"/>
          <w:szCs w:val="22"/>
        </w:rPr>
        <w:t>d ehitat</w:t>
      </w:r>
      <w:r>
        <w:rPr>
          <w:rFonts w:ascii="Arial" w:hAnsi="Arial" w:cs="Arial"/>
          <w:sz w:val="22"/>
          <w:szCs w:val="22"/>
        </w:rPr>
        <w:t>ud.</w:t>
      </w:r>
      <w:r w:rsidRPr="00D52874">
        <w:rPr>
          <w:rFonts w:ascii="Arial" w:hAnsi="Arial" w:cs="Arial"/>
          <w:sz w:val="22"/>
          <w:szCs w:val="22"/>
        </w:rPr>
        <w:t xml:space="preserve"> Standardi uusversioonis nõudeid </w:t>
      </w:r>
      <w:r w:rsidRPr="00135C09">
        <w:rPr>
          <w:rFonts w:ascii="Arial" w:hAnsi="Arial" w:cs="Arial"/>
          <w:sz w:val="22"/>
          <w:szCs w:val="22"/>
        </w:rPr>
        <w:t>liiklusmürale põhimõtteliselt muudetud ei ole, mistõttu uutele hoonetele ehitiste maksumus suureneda ei tohiks. Samuti ei ole standardi uusversioonis nõudeid tehnoseadmetele muudetud, v.a elamutes (30 dBA asemel 28 dBA</w:t>
      </w:r>
      <w:r w:rsidR="005F0B52" w:rsidRPr="00135C09">
        <w:rPr>
          <w:rFonts w:ascii="Arial" w:hAnsi="Arial" w:cs="Arial"/>
          <w:sz w:val="22"/>
          <w:szCs w:val="22"/>
        </w:rPr>
        <w:t xml:space="preserve"> LAeq</w:t>
      </w:r>
      <w:r w:rsidRPr="00135C09">
        <w:rPr>
          <w:rFonts w:ascii="Arial" w:hAnsi="Arial" w:cs="Arial"/>
          <w:sz w:val="22"/>
          <w:szCs w:val="22"/>
        </w:rPr>
        <w:t>). Konsulteerides akustikabüroodega (Akukon OÜ, Akustikainsener OÜ), on nad teostanud palju erinevate tehnosüsteemide müratasemete mõõtmisi ning saadud tulemuste põhjal</w:t>
      </w:r>
      <w:r w:rsidRPr="002D06F0">
        <w:rPr>
          <w:rFonts w:ascii="Arial" w:hAnsi="Arial" w:cs="Arial"/>
          <w:sz w:val="22"/>
          <w:szCs w:val="22"/>
        </w:rPr>
        <w:t xml:space="preserve"> 28 dB väärtus köök-elutubades</w:t>
      </w:r>
      <w:r>
        <w:rPr>
          <w:rFonts w:ascii="Arial" w:hAnsi="Arial" w:cs="Arial"/>
          <w:sz w:val="22"/>
          <w:szCs w:val="22"/>
        </w:rPr>
        <w:t xml:space="preserve"> koos jahutusega</w:t>
      </w:r>
      <w:r w:rsidRPr="002D06F0">
        <w:rPr>
          <w:rFonts w:ascii="Arial" w:hAnsi="Arial" w:cs="Arial"/>
          <w:sz w:val="22"/>
          <w:szCs w:val="22"/>
        </w:rPr>
        <w:t xml:space="preserve"> on saavutatav</w:t>
      </w:r>
      <w:r>
        <w:rPr>
          <w:rFonts w:ascii="Arial" w:hAnsi="Arial" w:cs="Arial"/>
          <w:sz w:val="22"/>
          <w:szCs w:val="22"/>
        </w:rPr>
        <w:t xml:space="preserve"> (</w:t>
      </w:r>
      <w:r w:rsidRPr="002D06F0">
        <w:rPr>
          <w:rFonts w:ascii="Arial" w:hAnsi="Arial" w:cs="Arial"/>
          <w:sz w:val="22"/>
          <w:szCs w:val="22"/>
        </w:rPr>
        <w:t>tulemused enamasti olnud vahemikus 24–27 dB</w:t>
      </w:r>
      <w:r>
        <w:rPr>
          <w:rFonts w:ascii="Arial" w:hAnsi="Arial" w:cs="Arial"/>
          <w:sz w:val="22"/>
          <w:szCs w:val="22"/>
        </w:rPr>
        <w:t>)</w:t>
      </w:r>
      <w:r w:rsidRPr="002D06F0">
        <w:rPr>
          <w:rFonts w:ascii="Arial" w:hAnsi="Arial" w:cs="Arial"/>
          <w:sz w:val="22"/>
          <w:szCs w:val="22"/>
        </w:rPr>
        <w:t>.</w:t>
      </w:r>
      <w:r>
        <w:rPr>
          <w:rFonts w:ascii="Arial" w:hAnsi="Arial" w:cs="Arial"/>
          <w:sz w:val="22"/>
          <w:szCs w:val="22"/>
        </w:rPr>
        <w:t xml:space="preserve"> </w:t>
      </w:r>
      <w:r w:rsidRPr="00135C09">
        <w:rPr>
          <w:rFonts w:ascii="Arial" w:hAnsi="Arial" w:cs="Arial"/>
          <w:sz w:val="22"/>
          <w:szCs w:val="22"/>
        </w:rPr>
        <w:t>Näitena on Soomes kehtestatud A1 (ehk kõrgendatud nõuete) klassile LAeq 24 dB ja A2 klassile (miinimumnõuded) LAeq 28 dB nii elu- kui ka magamistubades.</w:t>
      </w:r>
      <w:r w:rsidRPr="002D06F0">
        <w:rPr>
          <w:rFonts w:ascii="Arial" w:hAnsi="Arial" w:cs="Arial"/>
          <w:sz w:val="22"/>
          <w:szCs w:val="22"/>
        </w:rPr>
        <w:t xml:space="preserve"> </w:t>
      </w:r>
      <w:commentRangeStart w:id="48"/>
      <w:r>
        <w:rPr>
          <w:rFonts w:ascii="Arial" w:hAnsi="Arial" w:cs="Arial"/>
          <w:sz w:val="22"/>
          <w:szCs w:val="22"/>
        </w:rPr>
        <w:t>S</w:t>
      </w:r>
      <w:r w:rsidRPr="00D52874">
        <w:rPr>
          <w:rFonts w:ascii="Arial" w:hAnsi="Arial" w:cs="Arial"/>
          <w:sz w:val="22"/>
          <w:szCs w:val="22"/>
        </w:rPr>
        <w:t>ee</w:t>
      </w:r>
      <w:r>
        <w:rPr>
          <w:rFonts w:ascii="Arial" w:hAnsi="Arial" w:cs="Arial"/>
          <w:sz w:val="22"/>
          <w:szCs w:val="22"/>
        </w:rPr>
        <w:t xml:space="preserve"> võib</w:t>
      </w:r>
      <w:r w:rsidRPr="00D52874">
        <w:rPr>
          <w:rFonts w:ascii="Arial" w:hAnsi="Arial" w:cs="Arial"/>
          <w:sz w:val="22"/>
          <w:szCs w:val="22"/>
        </w:rPr>
        <w:t xml:space="preserve"> suurend</w:t>
      </w:r>
      <w:r>
        <w:rPr>
          <w:rFonts w:ascii="Arial" w:hAnsi="Arial" w:cs="Arial"/>
          <w:sz w:val="22"/>
          <w:szCs w:val="22"/>
        </w:rPr>
        <w:t>ada</w:t>
      </w:r>
      <w:r w:rsidRPr="00D52874">
        <w:rPr>
          <w:rFonts w:ascii="Arial" w:hAnsi="Arial" w:cs="Arial"/>
          <w:sz w:val="22"/>
          <w:szCs w:val="22"/>
        </w:rPr>
        <w:t xml:space="preserve"> ehitusmaksumust selle võrra, et tuleb pa</w:t>
      </w:r>
      <w:r>
        <w:rPr>
          <w:rFonts w:ascii="Arial" w:hAnsi="Arial" w:cs="Arial"/>
          <w:sz w:val="22"/>
          <w:szCs w:val="22"/>
        </w:rPr>
        <w:t>igaldada</w:t>
      </w:r>
      <w:r w:rsidRPr="00D52874">
        <w:rPr>
          <w:rFonts w:ascii="Arial" w:hAnsi="Arial" w:cs="Arial"/>
          <w:sz w:val="22"/>
          <w:szCs w:val="22"/>
        </w:rPr>
        <w:t xml:space="preserve"> rohkem mürasummuteid või valida vaiksemad seadme</w:t>
      </w:r>
      <w:r>
        <w:rPr>
          <w:rFonts w:ascii="Arial" w:hAnsi="Arial" w:cs="Arial"/>
          <w:sz w:val="22"/>
          <w:szCs w:val="22"/>
        </w:rPr>
        <w:t>d</w:t>
      </w:r>
      <w:r w:rsidRPr="00D52874">
        <w:rPr>
          <w:rFonts w:ascii="Arial" w:hAnsi="Arial" w:cs="Arial"/>
          <w:sz w:val="22"/>
          <w:szCs w:val="22"/>
        </w:rPr>
        <w:t xml:space="preserve">. Lisatud mürasummutite maksumus </w:t>
      </w:r>
      <w:r>
        <w:rPr>
          <w:rFonts w:ascii="Arial" w:hAnsi="Arial" w:cs="Arial"/>
          <w:sz w:val="22"/>
          <w:szCs w:val="22"/>
        </w:rPr>
        <w:t>jääb</w:t>
      </w:r>
      <w:r w:rsidRPr="00D52874">
        <w:rPr>
          <w:rFonts w:ascii="Arial" w:hAnsi="Arial" w:cs="Arial"/>
          <w:sz w:val="22"/>
          <w:szCs w:val="22"/>
        </w:rPr>
        <w:t xml:space="preserve"> </w:t>
      </w:r>
      <w:r>
        <w:rPr>
          <w:rFonts w:ascii="Arial" w:hAnsi="Arial" w:cs="Arial"/>
          <w:sz w:val="22"/>
          <w:szCs w:val="22"/>
        </w:rPr>
        <w:t>paarisaja euro vahemikku ning ei tohiks</w:t>
      </w:r>
      <w:r w:rsidRPr="00D52874">
        <w:rPr>
          <w:rFonts w:ascii="Arial" w:hAnsi="Arial" w:cs="Arial"/>
          <w:sz w:val="22"/>
          <w:szCs w:val="22"/>
        </w:rPr>
        <w:t xml:space="preserve"> olla takistuseks, kui sundventilatsiooniga ruumides tagatakse inimeste elutegevuseks praegusega võrreldes </w:t>
      </w:r>
      <w:r>
        <w:rPr>
          <w:rFonts w:ascii="Arial" w:hAnsi="Arial" w:cs="Arial"/>
          <w:sz w:val="22"/>
          <w:szCs w:val="22"/>
        </w:rPr>
        <w:t>veel paremad</w:t>
      </w:r>
      <w:r w:rsidRPr="00D52874">
        <w:rPr>
          <w:rFonts w:ascii="Arial" w:hAnsi="Arial" w:cs="Arial"/>
          <w:sz w:val="22"/>
          <w:szCs w:val="22"/>
        </w:rPr>
        <w:t xml:space="preserve"> tingimused.</w:t>
      </w:r>
      <w:r>
        <w:rPr>
          <w:rFonts w:ascii="Arial" w:hAnsi="Arial" w:cs="Arial"/>
          <w:sz w:val="22"/>
          <w:szCs w:val="22"/>
        </w:rPr>
        <w:t xml:space="preserve"> </w:t>
      </w:r>
      <w:commentRangeEnd w:id="48"/>
      <w:r w:rsidR="00845927">
        <w:rPr>
          <w:rStyle w:val="CommentReference"/>
        </w:rPr>
        <w:commentReference w:id="48"/>
      </w:r>
      <w:r>
        <w:rPr>
          <w:rFonts w:ascii="Arial" w:hAnsi="Arial" w:cs="Arial"/>
          <w:sz w:val="22"/>
          <w:szCs w:val="22"/>
        </w:rPr>
        <w:t>Leevendavaks tingimuseks</w:t>
      </w:r>
      <w:r w:rsidR="00A92BCE">
        <w:rPr>
          <w:rFonts w:ascii="Arial" w:hAnsi="Arial" w:cs="Arial"/>
          <w:sz w:val="22"/>
          <w:szCs w:val="22"/>
        </w:rPr>
        <w:t xml:space="preserve"> antakse</w:t>
      </w:r>
      <w:r>
        <w:rPr>
          <w:rFonts w:ascii="Arial" w:hAnsi="Arial" w:cs="Arial"/>
          <w:sz w:val="22"/>
          <w:szCs w:val="22"/>
        </w:rPr>
        <w:t xml:space="preserve"> määruse lisaga jahutuse kasutamisele päevasel ajal erand, ehk kui </w:t>
      </w:r>
      <w:r w:rsidRPr="00CD7421">
        <w:rPr>
          <w:rFonts w:ascii="Arial" w:hAnsi="Arial" w:cs="Arial"/>
          <w:sz w:val="22"/>
          <w:szCs w:val="22"/>
        </w:rPr>
        <w:t>elu</w:t>
      </w:r>
      <w:r>
        <w:rPr>
          <w:rFonts w:ascii="Arial" w:hAnsi="Arial" w:cs="Arial"/>
          <w:sz w:val="22"/>
          <w:szCs w:val="22"/>
        </w:rPr>
        <w:t>tuppa</w:t>
      </w:r>
      <w:r w:rsidRPr="00CD7421">
        <w:rPr>
          <w:rFonts w:ascii="Arial" w:hAnsi="Arial" w:cs="Arial"/>
          <w:sz w:val="22"/>
          <w:szCs w:val="22"/>
        </w:rPr>
        <w:t xml:space="preserve"> projekteeritakse jahutussüsteem, võivad elutoas lubatud müratasemed jahutussüsteemi töötamisel olla kuni 2 dB võrra kõrgemad.</w:t>
      </w:r>
      <w:r w:rsidR="005142DD">
        <w:rPr>
          <w:rFonts w:ascii="Arial" w:hAnsi="Arial" w:cs="Arial"/>
          <w:sz w:val="22"/>
          <w:szCs w:val="22"/>
        </w:rPr>
        <w:t xml:space="preserve"> </w:t>
      </w:r>
      <w:commentRangeStart w:id="49"/>
      <w:r w:rsidR="005142DD" w:rsidRPr="00AA609E">
        <w:rPr>
          <w:rFonts w:ascii="Arial" w:hAnsi="Arial" w:cs="Arial"/>
          <w:sz w:val="22"/>
          <w:szCs w:val="22"/>
          <w:highlight w:val="yellow"/>
          <w:rPrChange w:id="50" w:author="Marko Ründva | Kajaja" w:date="2025-10-07T12:52:00Z" w16du:dateUtc="2025-10-07T10:52:00Z">
            <w:rPr>
              <w:rFonts w:ascii="Arial" w:hAnsi="Arial" w:cs="Arial"/>
              <w:sz w:val="22"/>
              <w:szCs w:val="22"/>
            </w:rPr>
          </w:rPrChange>
        </w:rPr>
        <w:t>30 dB on piir</w:t>
      </w:r>
      <w:r w:rsidR="00664F92" w:rsidRPr="00AA609E">
        <w:rPr>
          <w:rFonts w:ascii="Arial" w:hAnsi="Arial" w:cs="Arial"/>
          <w:sz w:val="22"/>
          <w:szCs w:val="22"/>
          <w:highlight w:val="yellow"/>
          <w:rPrChange w:id="51" w:author="Marko Ründva | Kajaja" w:date="2025-10-07T12:52:00Z" w16du:dateUtc="2025-10-07T10:52:00Z">
            <w:rPr>
              <w:rFonts w:ascii="Arial" w:hAnsi="Arial" w:cs="Arial"/>
              <w:sz w:val="22"/>
              <w:szCs w:val="22"/>
            </w:rPr>
          </w:rPrChange>
        </w:rPr>
        <w:t>,</w:t>
      </w:r>
      <w:r w:rsidR="005142DD" w:rsidRPr="00AA609E">
        <w:rPr>
          <w:rFonts w:ascii="Arial" w:hAnsi="Arial" w:cs="Arial"/>
          <w:sz w:val="22"/>
          <w:szCs w:val="22"/>
          <w:highlight w:val="yellow"/>
          <w:rPrChange w:id="52" w:author="Marko Ründva | Kajaja" w:date="2025-10-07T12:52:00Z" w16du:dateUtc="2025-10-07T10:52:00Z">
            <w:rPr>
              <w:rFonts w:ascii="Arial" w:hAnsi="Arial" w:cs="Arial"/>
              <w:sz w:val="22"/>
              <w:szCs w:val="22"/>
            </w:rPr>
          </w:rPrChange>
        </w:rPr>
        <w:t xml:space="preserve"> millest</w:t>
      </w:r>
      <w:r w:rsidR="00664F92" w:rsidRPr="00AA609E">
        <w:rPr>
          <w:rFonts w:ascii="Arial" w:hAnsi="Arial" w:cs="Arial"/>
          <w:sz w:val="22"/>
          <w:szCs w:val="22"/>
          <w:highlight w:val="yellow"/>
          <w:rPrChange w:id="53" w:author="Marko Ründva | Kajaja" w:date="2025-10-07T12:52:00Z" w16du:dateUtc="2025-10-07T10:52:00Z">
            <w:rPr>
              <w:rFonts w:ascii="Arial" w:hAnsi="Arial" w:cs="Arial"/>
              <w:sz w:val="22"/>
              <w:szCs w:val="22"/>
            </w:rPr>
          </w:rPrChange>
        </w:rPr>
        <w:t xml:space="preserve"> alates ja</w:t>
      </w:r>
      <w:r w:rsidR="005142DD" w:rsidRPr="00AA609E">
        <w:rPr>
          <w:rFonts w:ascii="Arial" w:hAnsi="Arial" w:cs="Arial"/>
          <w:sz w:val="22"/>
          <w:szCs w:val="22"/>
          <w:highlight w:val="yellow"/>
          <w:rPrChange w:id="54" w:author="Marko Ründva | Kajaja" w:date="2025-10-07T12:52:00Z" w16du:dateUtc="2025-10-07T10:52:00Z">
            <w:rPr>
              <w:rFonts w:ascii="Arial" w:hAnsi="Arial" w:cs="Arial"/>
              <w:sz w:val="22"/>
              <w:szCs w:val="22"/>
            </w:rPr>
          </w:rPrChange>
        </w:rPr>
        <w:t xml:space="preserve"> üle tekivad keskmisel inimesel häiringud</w:t>
      </w:r>
      <w:r w:rsidR="006013F9" w:rsidRPr="00AA609E">
        <w:rPr>
          <w:rFonts w:ascii="Arial" w:hAnsi="Arial" w:cs="Arial"/>
          <w:sz w:val="22"/>
          <w:szCs w:val="22"/>
          <w:highlight w:val="yellow"/>
          <w:rPrChange w:id="55" w:author="Marko Ründva | Kajaja" w:date="2025-10-07T12:52:00Z" w16du:dateUtc="2025-10-07T10:52:00Z">
            <w:rPr>
              <w:rFonts w:ascii="Arial" w:hAnsi="Arial" w:cs="Arial"/>
              <w:sz w:val="22"/>
              <w:szCs w:val="22"/>
            </w:rPr>
          </w:rPrChange>
        </w:rPr>
        <w:t xml:space="preserve"> ja ebarahuldav akustiline </w:t>
      </w:r>
      <w:r w:rsidR="00120FC4" w:rsidRPr="00AA609E">
        <w:rPr>
          <w:rFonts w:ascii="Arial" w:hAnsi="Arial" w:cs="Arial"/>
          <w:sz w:val="22"/>
          <w:szCs w:val="22"/>
          <w:highlight w:val="yellow"/>
          <w:rPrChange w:id="56" w:author="Marko Ründva | Kajaja" w:date="2025-10-07T12:52:00Z" w16du:dateUtc="2025-10-07T10:52:00Z">
            <w:rPr>
              <w:rFonts w:ascii="Arial" w:hAnsi="Arial" w:cs="Arial"/>
              <w:sz w:val="22"/>
              <w:szCs w:val="22"/>
            </w:rPr>
          </w:rPrChange>
        </w:rPr>
        <w:t>elu</w:t>
      </w:r>
      <w:r w:rsidR="006013F9" w:rsidRPr="00AA609E">
        <w:rPr>
          <w:rFonts w:ascii="Arial" w:hAnsi="Arial" w:cs="Arial"/>
          <w:sz w:val="22"/>
          <w:szCs w:val="22"/>
          <w:highlight w:val="yellow"/>
          <w:rPrChange w:id="57" w:author="Marko Ründva | Kajaja" w:date="2025-10-07T12:52:00Z" w16du:dateUtc="2025-10-07T10:52:00Z">
            <w:rPr>
              <w:rFonts w:ascii="Arial" w:hAnsi="Arial" w:cs="Arial"/>
              <w:sz w:val="22"/>
              <w:szCs w:val="22"/>
            </w:rPr>
          </w:rPrChange>
        </w:rPr>
        <w:t>keskkond</w:t>
      </w:r>
      <w:commentRangeEnd w:id="49"/>
      <w:r w:rsidR="00A346EB">
        <w:rPr>
          <w:rStyle w:val="CommentReference"/>
        </w:rPr>
        <w:commentReference w:id="49"/>
      </w:r>
      <w:commentRangeStart w:id="58"/>
      <w:r w:rsidR="005142DD" w:rsidRPr="0028025D">
        <w:rPr>
          <w:rFonts w:ascii="Arial" w:hAnsi="Arial" w:cs="Arial"/>
          <w:sz w:val="22"/>
          <w:szCs w:val="22"/>
          <w:highlight w:val="yellow"/>
          <w:rPrChange w:id="59" w:author="Marko Ründva | Kajaja" w:date="2025-10-07T12:54:00Z" w16du:dateUtc="2025-10-07T10:54:00Z">
            <w:rPr>
              <w:rFonts w:ascii="Arial" w:hAnsi="Arial" w:cs="Arial"/>
              <w:sz w:val="22"/>
              <w:szCs w:val="22"/>
            </w:rPr>
          </w:rPrChange>
        </w:rPr>
        <w:t>.</w:t>
      </w:r>
      <w:ins w:id="60" w:author="Ramon Nahkur - SOM" w:date="2025-10-03T14:47:00Z" w16du:dateUtc="2025-10-03T11:47:00Z">
        <w:r w:rsidR="00476A36" w:rsidRPr="0028025D">
          <w:rPr>
            <w:rFonts w:ascii="Arial" w:hAnsi="Arial" w:cs="Arial"/>
            <w:sz w:val="22"/>
            <w:szCs w:val="22"/>
            <w:highlight w:val="yellow"/>
            <w:rPrChange w:id="61" w:author="Marko Ründva | Kajaja" w:date="2025-10-07T12:54:00Z" w16du:dateUtc="2025-10-07T10:54:00Z">
              <w:rPr>
                <w:rFonts w:ascii="Arial" w:hAnsi="Arial" w:cs="Arial"/>
                <w:sz w:val="22"/>
                <w:szCs w:val="22"/>
              </w:rPr>
            </w:rPrChange>
          </w:rPr>
          <w:t xml:space="preserve"> Täiendava erandina</w:t>
        </w:r>
      </w:ins>
      <w:ins w:id="62" w:author="Ramon Nahkur - SOM" w:date="2025-10-03T15:07:00Z" w16du:dateUtc="2025-10-03T12:07:00Z">
        <w:r w:rsidR="00E21DD7" w:rsidRPr="0028025D">
          <w:rPr>
            <w:rFonts w:ascii="Arial" w:hAnsi="Arial" w:cs="Arial"/>
            <w:sz w:val="22"/>
            <w:szCs w:val="22"/>
            <w:highlight w:val="yellow"/>
            <w:rPrChange w:id="63" w:author="Marko Ründva | Kajaja" w:date="2025-10-07T12:54:00Z" w16du:dateUtc="2025-10-07T10:54:00Z">
              <w:rPr>
                <w:rFonts w:ascii="Arial" w:hAnsi="Arial" w:cs="Arial"/>
                <w:sz w:val="22"/>
                <w:szCs w:val="22"/>
              </w:rPr>
            </w:rPrChange>
          </w:rPr>
          <w:t xml:space="preserve"> jahutusele</w:t>
        </w:r>
        <w:r w:rsidR="00132D03" w:rsidRPr="0028025D">
          <w:rPr>
            <w:rFonts w:ascii="Arial" w:hAnsi="Arial" w:cs="Arial"/>
            <w:sz w:val="22"/>
            <w:szCs w:val="22"/>
            <w:highlight w:val="yellow"/>
            <w:rPrChange w:id="64" w:author="Marko Ründva | Kajaja" w:date="2025-10-07T12:54:00Z" w16du:dateUtc="2025-10-07T10:54:00Z">
              <w:rPr>
                <w:rFonts w:ascii="Arial" w:hAnsi="Arial" w:cs="Arial"/>
                <w:sz w:val="22"/>
                <w:szCs w:val="22"/>
              </w:rPr>
            </w:rPrChange>
          </w:rPr>
          <w:t xml:space="preserve"> normi saavutamiseks</w:t>
        </w:r>
      </w:ins>
      <w:ins w:id="65" w:author="Ramon Nahkur - SOM" w:date="2025-10-03T14:47:00Z" w16du:dateUtc="2025-10-03T11:47:00Z">
        <w:r w:rsidR="00476A36" w:rsidRPr="0028025D">
          <w:rPr>
            <w:rFonts w:ascii="Arial" w:hAnsi="Arial" w:cs="Arial"/>
            <w:sz w:val="22"/>
            <w:szCs w:val="22"/>
            <w:highlight w:val="yellow"/>
            <w:rPrChange w:id="66" w:author="Marko Ründva | Kajaja" w:date="2025-10-07T12:54:00Z" w16du:dateUtc="2025-10-07T10:54:00Z">
              <w:rPr>
                <w:rFonts w:ascii="Arial" w:hAnsi="Arial" w:cs="Arial"/>
                <w:sz w:val="22"/>
                <w:szCs w:val="22"/>
              </w:rPr>
            </w:rPrChange>
          </w:rPr>
          <w:t xml:space="preserve"> on määruse lisas 1 sõnastatud, et jahutussüsteemide piirtasemeid hinnatakse nende süsteemide eraldiseisva töökorra puhul, arvestamata samaaegset koosmõju teiste tehnosüsteemidega.</w:t>
        </w:r>
      </w:ins>
      <w:ins w:id="67" w:author="Ramon Nahkur - SOM" w:date="2025-10-03T15:03:00Z" w16du:dateUtc="2025-10-03T12:03:00Z">
        <w:r w:rsidR="00281210" w:rsidRPr="0028025D">
          <w:rPr>
            <w:rFonts w:ascii="Arial" w:hAnsi="Arial" w:cs="Arial"/>
            <w:sz w:val="22"/>
            <w:szCs w:val="22"/>
            <w:highlight w:val="yellow"/>
            <w:rPrChange w:id="68" w:author="Marko Ründva | Kajaja" w:date="2025-10-07T12:54:00Z" w16du:dateUtc="2025-10-07T10:54:00Z">
              <w:rPr>
                <w:rFonts w:ascii="Arial" w:hAnsi="Arial" w:cs="Arial"/>
                <w:sz w:val="22"/>
                <w:szCs w:val="22"/>
              </w:rPr>
            </w:rPrChange>
          </w:rPr>
          <w:t xml:space="preserve"> </w:t>
        </w:r>
      </w:ins>
      <w:ins w:id="69" w:author="Ramon Nahkur - SOM" w:date="2025-10-03T15:04:00Z" w16du:dateUtc="2025-10-03T12:04:00Z">
        <w:r w:rsidR="00281210" w:rsidRPr="0028025D">
          <w:rPr>
            <w:rFonts w:ascii="Arial" w:hAnsi="Arial" w:cs="Arial"/>
            <w:sz w:val="22"/>
            <w:szCs w:val="22"/>
            <w:highlight w:val="yellow"/>
            <w:rPrChange w:id="70" w:author="Marko Ründva | Kajaja" w:date="2025-10-07T12:54:00Z" w16du:dateUtc="2025-10-07T10:54:00Z">
              <w:rPr>
                <w:rFonts w:ascii="Arial" w:hAnsi="Arial" w:cs="Arial"/>
                <w:sz w:val="22"/>
                <w:szCs w:val="22"/>
              </w:rPr>
            </w:rPrChange>
          </w:rPr>
          <w:t>Elu- ja magamistubades on jahutuse vajadus</w:t>
        </w:r>
      </w:ins>
      <w:ins w:id="71" w:author="Ramon Nahkur - SOM" w:date="2025-10-03T15:05:00Z" w16du:dateUtc="2025-10-03T12:05:00Z">
        <w:r w:rsidR="001275F4" w:rsidRPr="0028025D">
          <w:rPr>
            <w:rFonts w:ascii="Arial" w:hAnsi="Arial" w:cs="Arial"/>
            <w:sz w:val="22"/>
            <w:szCs w:val="22"/>
            <w:highlight w:val="yellow"/>
            <w:rPrChange w:id="72" w:author="Marko Ründva | Kajaja" w:date="2025-10-07T12:54:00Z" w16du:dateUtc="2025-10-07T10:54:00Z">
              <w:rPr>
                <w:rFonts w:ascii="Arial" w:hAnsi="Arial" w:cs="Arial"/>
                <w:sz w:val="22"/>
                <w:szCs w:val="22"/>
              </w:rPr>
            </w:rPrChange>
          </w:rPr>
          <w:t xml:space="preserve"> </w:t>
        </w:r>
        <w:r w:rsidR="00342806" w:rsidRPr="0028025D">
          <w:rPr>
            <w:rFonts w:ascii="Arial" w:hAnsi="Arial" w:cs="Arial"/>
            <w:sz w:val="22"/>
            <w:szCs w:val="22"/>
            <w:highlight w:val="yellow"/>
            <w:rPrChange w:id="73" w:author="Marko Ründva | Kajaja" w:date="2025-10-07T12:54:00Z" w16du:dateUtc="2025-10-07T10:54:00Z">
              <w:rPr>
                <w:rFonts w:ascii="Arial" w:hAnsi="Arial" w:cs="Arial"/>
                <w:sz w:val="22"/>
                <w:szCs w:val="22"/>
              </w:rPr>
            </w:rPrChange>
          </w:rPr>
          <w:t>üldiselt</w:t>
        </w:r>
      </w:ins>
      <w:ins w:id="74" w:author="Ramon Nahkur - SOM" w:date="2025-10-03T15:04:00Z" w16du:dateUtc="2025-10-03T12:04:00Z">
        <w:r w:rsidR="00281210" w:rsidRPr="0028025D">
          <w:rPr>
            <w:rFonts w:ascii="Arial" w:hAnsi="Arial" w:cs="Arial"/>
            <w:sz w:val="22"/>
            <w:szCs w:val="22"/>
            <w:highlight w:val="yellow"/>
            <w:rPrChange w:id="75" w:author="Marko Ründva | Kajaja" w:date="2025-10-07T12:54:00Z" w16du:dateUtc="2025-10-07T10:54:00Z">
              <w:rPr>
                <w:rFonts w:ascii="Arial" w:hAnsi="Arial" w:cs="Arial"/>
                <w:sz w:val="22"/>
                <w:szCs w:val="22"/>
              </w:rPr>
            </w:rPrChange>
          </w:rPr>
          <w:t xml:space="preserve"> ajaliselt piiratud (peamiselt suvised kuumalained, päevane periood). Kui jahutuse mürataset hinnataks koos kõigi teiste tehnosüsteemidega (ventilatsioon, küte jm), või</w:t>
        </w:r>
      </w:ins>
      <w:ins w:id="76" w:author="Ramon Nahkur - SOM" w:date="2025-10-03T15:06:00Z" w16du:dateUtc="2025-10-03T12:06:00Z">
        <w:r w:rsidR="000C181D" w:rsidRPr="0028025D">
          <w:rPr>
            <w:rFonts w:ascii="Arial" w:hAnsi="Arial" w:cs="Arial"/>
            <w:sz w:val="22"/>
            <w:szCs w:val="22"/>
            <w:highlight w:val="yellow"/>
            <w:rPrChange w:id="77" w:author="Marko Ründva | Kajaja" w:date="2025-10-07T12:54:00Z" w16du:dateUtc="2025-10-07T10:54:00Z">
              <w:rPr>
                <w:rFonts w:ascii="Arial" w:hAnsi="Arial" w:cs="Arial"/>
                <w:sz w:val="22"/>
                <w:szCs w:val="22"/>
              </w:rPr>
            </w:rPrChange>
          </w:rPr>
          <w:t>b</w:t>
        </w:r>
      </w:ins>
      <w:ins w:id="78" w:author="Ramon Nahkur - SOM" w:date="2025-10-03T15:04:00Z" w16du:dateUtc="2025-10-03T12:04:00Z">
        <w:r w:rsidR="00281210" w:rsidRPr="0028025D">
          <w:rPr>
            <w:rFonts w:ascii="Arial" w:hAnsi="Arial" w:cs="Arial"/>
            <w:sz w:val="22"/>
            <w:szCs w:val="22"/>
            <w:highlight w:val="yellow"/>
            <w:rPrChange w:id="79" w:author="Marko Ründva | Kajaja" w:date="2025-10-07T12:54:00Z" w16du:dateUtc="2025-10-07T10:54:00Z">
              <w:rPr>
                <w:rFonts w:ascii="Arial" w:hAnsi="Arial" w:cs="Arial"/>
                <w:sz w:val="22"/>
                <w:szCs w:val="22"/>
              </w:rPr>
            </w:rPrChange>
          </w:rPr>
          <w:t xml:space="preserve"> see viia ebaproportsionaalselt range nõudeni, mille reaalne täitmine võib majanduslikult </w:t>
        </w:r>
      </w:ins>
      <w:ins w:id="80" w:author="Ramon Nahkur - SOM" w:date="2025-10-03T15:05:00Z" w16du:dateUtc="2025-10-03T12:05:00Z">
        <w:r w:rsidR="00281210" w:rsidRPr="0028025D">
          <w:rPr>
            <w:rFonts w:ascii="Arial" w:hAnsi="Arial" w:cs="Arial"/>
            <w:sz w:val="22"/>
            <w:szCs w:val="22"/>
            <w:highlight w:val="yellow"/>
            <w:rPrChange w:id="81" w:author="Marko Ründva | Kajaja" w:date="2025-10-07T12:54:00Z" w16du:dateUtc="2025-10-07T10:54:00Z">
              <w:rPr>
                <w:rFonts w:ascii="Arial" w:hAnsi="Arial" w:cs="Arial"/>
                <w:sz w:val="22"/>
                <w:szCs w:val="22"/>
              </w:rPr>
            </w:rPrChange>
          </w:rPr>
          <w:t xml:space="preserve">ja </w:t>
        </w:r>
      </w:ins>
      <w:ins w:id="82" w:author="Ramon Nahkur - SOM" w:date="2025-10-03T15:04:00Z" w16du:dateUtc="2025-10-03T12:04:00Z">
        <w:r w:rsidR="00281210" w:rsidRPr="0028025D">
          <w:rPr>
            <w:rFonts w:ascii="Arial" w:hAnsi="Arial" w:cs="Arial"/>
            <w:sz w:val="22"/>
            <w:szCs w:val="22"/>
            <w:highlight w:val="yellow"/>
            <w:rPrChange w:id="83" w:author="Marko Ründva | Kajaja" w:date="2025-10-07T12:54:00Z" w16du:dateUtc="2025-10-07T10:54:00Z">
              <w:rPr>
                <w:rFonts w:ascii="Arial" w:hAnsi="Arial" w:cs="Arial"/>
                <w:sz w:val="22"/>
                <w:szCs w:val="22"/>
              </w:rPr>
            </w:rPrChange>
          </w:rPr>
          <w:t>tehniliselt keeruline olla.</w:t>
        </w:r>
      </w:ins>
      <w:ins w:id="84" w:author="Ramon Nahkur - SOM" w:date="2025-10-03T15:08:00Z" w16du:dateUtc="2025-10-03T12:08:00Z">
        <w:r w:rsidR="00D82D10" w:rsidRPr="0028025D">
          <w:rPr>
            <w:rFonts w:ascii="Arial" w:hAnsi="Arial" w:cs="Arial"/>
            <w:sz w:val="22"/>
            <w:szCs w:val="22"/>
            <w:highlight w:val="yellow"/>
            <w:rPrChange w:id="85" w:author="Marko Ründva | Kajaja" w:date="2025-10-07T12:54:00Z" w16du:dateUtc="2025-10-07T10:54:00Z">
              <w:rPr>
                <w:rFonts w:ascii="Arial" w:hAnsi="Arial" w:cs="Arial"/>
                <w:sz w:val="22"/>
                <w:szCs w:val="22"/>
              </w:rPr>
            </w:rPrChange>
          </w:rPr>
          <w:t xml:space="preserve"> </w:t>
        </w:r>
      </w:ins>
      <w:commentRangeEnd w:id="58"/>
      <w:r w:rsidR="00CF4D40">
        <w:rPr>
          <w:rStyle w:val="CommentReference"/>
        </w:rPr>
        <w:commentReference w:id="58"/>
      </w:r>
      <w:ins w:id="86" w:author="Ramon Nahkur - SOM" w:date="2025-10-03T15:08:00Z" w16du:dateUtc="2025-10-03T12:08:00Z">
        <w:r w:rsidR="00D82D10" w:rsidRPr="00E25689">
          <w:rPr>
            <w:rFonts w:ascii="Arial" w:hAnsi="Arial" w:cs="Arial"/>
            <w:sz w:val="22"/>
            <w:szCs w:val="22"/>
          </w:rPr>
          <w:t>Jahutuse hindamine eraldiseisvalt</w:t>
        </w:r>
      </w:ins>
      <w:ins w:id="87" w:author="Ramon Nahkur - SOM" w:date="2025-10-03T15:09:00Z" w16du:dateUtc="2025-10-03T12:09:00Z">
        <w:r w:rsidR="00D82D10" w:rsidRPr="00E25689">
          <w:rPr>
            <w:rFonts w:ascii="Arial" w:hAnsi="Arial" w:cs="Arial"/>
            <w:sz w:val="22"/>
            <w:szCs w:val="22"/>
          </w:rPr>
          <w:t xml:space="preserve"> annab rohkem</w:t>
        </w:r>
      </w:ins>
      <w:ins w:id="88" w:author="Ramon Nahkur - SOM" w:date="2025-10-03T15:08:00Z" w16du:dateUtc="2025-10-03T12:08:00Z">
        <w:r w:rsidR="00D82D10" w:rsidRPr="00E25689">
          <w:rPr>
            <w:rFonts w:ascii="Arial" w:hAnsi="Arial" w:cs="Arial"/>
            <w:sz w:val="22"/>
            <w:szCs w:val="22"/>
          </w:rPr>
          <w:t xml:space="preserve"> võimal</w:t>
        </w:r>
      </w:ins>
      <w:ins w:id="89" w:author="Ramon Nahkur - SOM" w:date="2025-10-03T15:09:00Z" w16du:dateUtc="2025-10-03T12:09:00Z">
        <w:r w:rsidR="00D82D10" w:rsidRPr="00E25689">
          <w:rPr>
            <w:rFonts w:ascii="Arial" w:hAnsi="Arial" w:cs="Arial"/>
            <w:sz w:val="22"/>
            <w:szCs w:val="22"/>
          </w:rPr>
          <w:t>usi</w:t>
        </w:r>
      </w:ins>
      <w:ins w:id="90" w:author="Ramon Nahkur - SOM" w:date="2025-10-03T15:08:00Z" w16du:dateUtc="2025-10-03T12:08:00Z">
        <w:r w:rsidR="00D82D10" w:rsidRPr="00E25689">
          <w:rPr>
            <w:rFonts w:ascii="Arial" w:hAnsi="Arial" w:cs="Arial"/>
            <w:sz w:val="22"/>
            <w:szCs w:val="22"/>
          </w:rPr>
          <w:t xml:space="preserve"> </w:t>
        </w:r>
      </w:ins>
      <w:ins w:id="91" w:author="Ramon Nahkur - SOM" w:date="2025-10-03T15:09:00Z" w16du:dateUtc="2025-10-03T12:09:00Z">
        <w:r w:rsidR="00D82D10" w:rsidRPr="00E25689">
          <w:rPr>
            <w:rFonts w:ascii="Arial" w:hAnsi="Arial" w:cs="Arial"/>
            <w:sz w:val="22"/>
            <w:szCs w:val="22"/>
          </w:rPr>
          <w:t>saavutada</w:t>
        </w:r>
      </w:ins>
      <w:ins w:id="92" w:author="Ramon Nahkur - SOM" w:date="2025-10-03T15:08:00Z" w16du:dateUtc="2025-10-03T12:08:00Z">
        <w:r w:rsidR="00D82D10" w:rsidRPr="00E25689">
          <w:rPr>
            <w:rFonts w:ascii="Arial" w:hAnsi="Arial" w:cs="Arial"/>
            <w:sz w:val="22"/>
            <w:szCs w:val="22"/>
          </w:rPr>
          <w:t xml:space="preserve"> elu</w:t>
        </w:r>
      </w:ins>
      <w:ins w:id="93" w:author="Ramon Nahkur - SOM" w:date="2025-10-03T15:10:00Z" w16du:dateUtc="2025-10-03T12:10:00Z">
        <w:r w:rsidR="00D82D10" w:rsidRPr="00E25689">
          <w:rPr>
            <w:rFonts w:ascii="Arial" w:hAnsi="Arial" w:cs="Arial"/>
            <w:sz w:val="22"/>
            <w:szCs w:val="22"/>
          </w:rPr>
          <w:t>t</w:t>
        </w:r>
      </w:ins>
      <w:ins w:id="94" w:author="Ramon Nahkur - SOM" w:date="2025-10-03T15:11:00Z" w16du:dateUtc="2025-10-03T12:11:00Z">
        <w:r w:rsidR="0046657B" w:rsidRPr="00E25689">
          <w:rPr>
            <w:rFonts w:ascii="Arial" w:hAnsi="Arial" w:cs="Arial"/>
            <w:sz w:val="22"/>
            <w:szCs w:val="22"/>
          </w:rPr>
          <w:t>oas</w:t>
        </w:r>
      </w:ins>
      <w:ins w:id="95" w:author="Ramon Nahkur - SOM" w:date="2025-10-03T15:10:00Z" w16du:dateUtc="2025-10-03T12:10:00Z">
        <w:r w:rsidR="00D82D10" w:rsidRPr="00E25689">
          <w:rPr>
            <w:rFonts w:ascii="Arial" w:hAnsi="Arial" w:cs="Arial"/>
            <w:sz w:val="22"/>
            <w:szCs w:val="22"/>
          </w:rPr>
          <w:t xml:space="preserve"> norm</w:t>
        </w:r>
      </w:ins>
      <w:ins w:id="96" w:author="Ramon Nahkur - SOM" w:date="2025-10-03T15:08:00Z" w16du:dateUtc="2025-10-03T12:08:00Z">
        <w:r w:rsidR="00D82D10" w:rsidRPr="00E25689">
          <w:rPr>
            <w:rFonts w:ascii="Arial" w:hAnsi="Arial" w:cs="Arial"/>
            <w:sz w:val="22"/>
            <w:szCs w:val="22"/>
          </w:rPr>
          <w:t xml:space="preserve"> </w:t>
        </w:r>
      </w:ins>
      <w:ins w:id="97" w:author="Ramon Nahkur - SOM" w:date="2025-10-03T15:10:00Z" w16du:dateUtc="2025-10-03T12:10:00Z">
        <w:r w:rsidR="00D82D10" w:rsidRPr="00E25689">
          <w:rPr>
            <w:rFonts w:ascii="Arial" w:hAnsi="Arial" w:cs="Arial"/>
            <w:sz w:val="22"/>
            <w:szCs w:val="22"/>
          </w:rPr>
          <w:t>30</w:t>
        </w:r>
      </w:ins>
      <w:ins w:id="98" w:author="Ramon Nahkur - SOM" w:date="2025-10-03T15:08:00Z" w16du:dateUtc="2025-10-03T12:08:00Z">
        <w:r w:rsidR="00D82D10" w:rsidRPr="00E25689">
          <w:rPr>
            <w:rFonts w:ascii="Arial" w:hAnsi="Arial" w:cs="Arial"/>
            <w:sz w:val="22"/>
            <w:szCs w:val="22"/>
          </w:rPr>
          <w:t xml:space="preserve"> dB</w:t>
        </w:r>
      </w:ins>
      <w:ins w:id="99" w:author="Ramon Nahkur - SOM" w:date="2025-10-03T15:09:00Z" w16du:dateUtc="2025-10-03T12:09:00Z">
        <w:r w:rsidR="00D82D10" w:rsidRPr="00E25689">
          <w:rPr>
            <w:rFonts w:ascii="Arial" w:hAnsi="Arial" w:cs="Arial"/>
            <w:sz w:val="22"/>
            <w:szCs w:val="22"/>
          </w:rPr>
          <w:t>.</w:t>
        </w:r>
      </w:ins>
    </w:p>
    <w:p w14:paraId="7A868788" w14:textId="77777777" w:rsidR="006013F9" w:rsidRDefault="006013F9" w:rsidP="00CD7421">
      <w:pPr>
        <w:jc w:val="both"/>
        <w:rPr>
          <w:rFonts w:ascii="Arial" w:hAnsi="Arial" w:cs="Arial"/>
          <w:sz w:val="22"/>
          <w:szCs w:val="22"/>
        </w:rPr>
      </w:pPr>
    </w:p>
    <w:p w14:paraId="4AB849D4" w14:textId="77777777" w:rsidR="00CD7421" w:rsidRPr="00951144" w:rsidRDefault="00CD7421" w:rsidP="00CD7421">
      <w:pPr>
        <w:jc w:val="both"/>
        <w:rPr>
          <w:rFonts w:ascii="Arial" w:hAnsi="Arial" w:cs="Arial"/>
          <w:sz w:val="22"/>
          <w:szCs w:val="22"/>
        </w:rPr>
      </w:pPr>
      <w:r w:rsidRPr="00E25689">
        <w:rPr>
          <w:rFonts w:ascii="Arial" w:hAnsi="Arial" w:cs="Arial"/>
          <w:sz w:val="22"/>
          <w:szCs w:val="22"/>
        </w:rPr>
        <w:t>Kui mõni arendaja ei ole varem standardit EVS 842 järginud (kuigi see on olnud hea ehitustava osa), võib standardiga kooskõlastamise nõue tekitada hinnatõusu.</w:t>
      </w:r>
      <w:r w:rsidRPr="00951144">
        <w:rPr>
          <w:rFonts w:ascii="Arial" w:hAnsi="Arial" w:cs="Arial"/>
          <w:sz w:val="22"/>
          <w:szCs w:val="22"/>
        </w:rPr>
        <w:t xml:space="preserve"> Sellisel juhul ei ole tegemist määrusest tuleneva uue lisakohustusega, vaid varasemate nõuete eiramise tagajärjel tekkiva korrigeerimisvajadusega.</w:t>
      </w:r>
    </w:p>
    <w:p w14:paraId="1AF51459" w14:textId="77777777" w:rsidR="00CD7421" w:rsidRPr="00951144" w:rsidRDefault="00CD7421" w:rsidP="00CD7421">
      <w:pPr>
        <w:jc w:val="both"/>
        <w:rPr>
          <w:rFonts w:ascii="Arial" w:hAnsi="Arial" w:cs="Arial"/>
          <w:sz w:val="22"/>
          <w:szCs w:val="22"/>
        </w:rPr>
      </w:pPr>
    </w:p>
    <w:p w14:paraId="471A5500" w14:textId="09D88198" w:rsidR="00CD7421" w:rsidRDefault="00CD7421" w:rsidP="00CD7421">
      <w:pPr>
        <w:jc w:val="both"/>
        <w:rPr>
          <w:rFonts w:ascii="Arial" w:hAnsi="Arial" w:cs="Arial"/>
          <w:sz w:val="22"/>
          <w:szCs w:val="22"/>
        </w:rPr>
      </w:pPr>
      <w:r w:rsidRPr="00951144">
        <w:rPr>
          <w:rFonts w:ascii="Arial" w:hAnsi="Arial" w:cs="Arial"/>
          <w:sz w:val="22"/>
          <w:szCs w:val="22"/>
        </w:rPr>
        <w:t xml:space="preserve">Samuti </w:t>
      </w:r>
      <w:r w:rsidR="002E3F72">
        <w:rPr>
          <w:rFonts w:ascii="Arial" w:hAnsi="Arial" w:cs="Arial"/>
          <w:sz w:val="22"/>
          <w:szCs w:val="22"/>
        </w:rPr>
        <w:t>peaks</w:t>
      </w:r>
      <w:r w:rsidRPr="00951144">
        <w:rPr>
          <w:rFonts w:ascii="Arial" w:hAnsi="Arial" w:cs="Arial"/>
          <w:sz w:val="22"/>
          <w:szCs w:val="22"/>
        </w:rPr>
        <w:t xml:space="preserve"> Eesti puitmoodulmajade tootjatele need lahendused juba tuttavad</w:t>
      </w:r>
      <w:r w:rsidR="002E3F72">
        <w:rPr>
          <w:rFonts w:ascii="Arial" w:hAnsi="Arial" w:cs="Arial"/>
          <w:sz w:val="22"/>
          <w:szCs w:val="22"/>
        </w:rPr>
        <w:t xml:space="preserve"> olema</w:t>
      </w:r>
      <w:r w:rsidRPr="00951144">
        <w:rPr>
          <w:rFonts w:ascii="Arial" w:hAnsi="Arial" w:cs="Arial"/>
          <w:sz w:val="22"/>
          <w:szCs w:val="22"/>
        </w:rPr>
        <w:t xml:space="preserve">, sest suurem osa </w:t>
      </w:r>
      <w:r w:rsidRPr="00E25689">
        <w:rPr>
          <w:rFonts w:ascii="Arial" w:hAnsi="Arial" w:cs="Arial"/>
          <w:sz w:val="22"/>
          <w:szCs w:val="22"/>
        </w:rPr>
        <w:t>toodangust</w:t>
      </w:r>
      <w:r w:rsidRPr="00951144">
        <w:rPr>
          <w:rFonts w:ascii="Arial" w:hAnsi="Arial" w:cs="Arial"/>
          <w:sz w:val="22"/>
          <w:szCs w:val="22"/>
        </w:rPr>
        <w:t xml:space="preserve"> eksporditakse riikidesse, kus kehtivad samaväärsed või rangemad nõuded.</w:t>
      </w:r>
    </w:p>
    <w:p w14:paraId="08752DE1" w14:textId="77777777" w:rsidR="00CD7421" w:rsidRPr="00334114" w:rsidRDefault="00CD7421" w:rsidP="008E5173">
      <w:pPr>
        <w:jc w:val="both"/>
        <w:rPr>
          <w:rFonts w:ascii="Arial" w:hAnsi="Arial" w:cs="Arial"/>
          <w:sz w:val="22"/>
          <w:szCs w:val="22"/>
        </w:rPr>
      </w:pPr>
    </w:p>
    <w:p w14:paraId="63B7059C" w14:textId="00FD005D" w:rsidR="000033A4" w:rsidRDefault="000033A4" w:rsidP="008E5173">
      <w:pPr>
        <w:jc w:val="both"/>
        <w:rPr>
          <w:rFonts w:ascii="Arial" w:hAnsi="Arial" w:cs="Arial"/>
          <w:sz w:val="22"/>
          <w:szCs w:val="22"/>
        </w:rPr>
      </w:pPr>
      <w:r w:rsidRPr="00865156">
        <w:rPr>
          <w:rFonts w:ascii="Arial" w:hAnsi="Arial" w:cs="Arial"/>
          <w:sz w:val="22"/>
          <w:szCs w:val="22"/>
        </w:rPr>
        <w:t>Muudatus mõjutab ka kõiki kinnisvaraarendajaid, projekteerijaid, arhitekte ja akustikainsenere, kes peavad arvestama</w:t>
      </w:r>
      <w:r w:rsidR="002E3FE4" w:rsidRPr="00865156">
        <w:rPr>
          <w:rFonts w:ascii="Arial" w:hAnsi="Arial" w:cs="Arial"/>
          <w:sz w:val="22"/>
          <w:szCs w:val="22"/>
        </w:rPr>
        <w:t xml:space="preserve"> mõneti</w:t>
      </w:r>
      <w:r w:rsidRPr="00865156">
        <w:rPr>
          <w:rFonts w:ascii="Arial" w:hAnsi="Arial" w:cs="Arial"/>
          <w:sz w:val="22"/>
          <w:szCs w:val="22"/>
        </w:rPr>
        <w:t xml:space="preserve"> rangemate normtasemetega uusehitiste puhul. Seega on ebasoovitavaks mõjuks ülemineku</w:t>
      </w:r>
      <w:r w:rsidR="000631CA" w:rsidRPr="00865156">
        <w:rPr>
          <w:rFonts w:ascii="Arial" w:hAnsi="Arial" w:cs="Arial"/>
          <w:sz w:val="22"/>
          <w:szCs w:val="22"/>
        </w:rPr>
        <w:t>perioodi</w:t>
      </w:r>
      <w:r w:rsidRPr="00865156">
        <w:rPr>
          <w:rFonts w:ascii="Arial" w:hAnsi="Arial" w:cs="Arial"/>
          <w:sz w:val="22"/>
          <w:szCs w:val="22"/>
        </w:rPr>
        <w:t>l ajutine töö</w:t>
      </w:r>
      <w:r w:rsidR="0EF622B7" w:rsidRPr="00865156">
        <w:rPr>
          <w:rFonts w:ascii="Arial" w:hAnsi="Arial" w:cs="Arial"/>
          <w:sz w:val="22"/>
          <w:szCs w:val="22"/>
        </w:rPr>
        <w:t>mahu</w:t>
      </w:r>
      <w:r w:rsidRPr="00865156">
        <w:rPr>
          <w:rFonts w:ascii="Arial" w:hAnsi="Arial" w:cs="Arial"/>
          <w:sz w:val="22"/>
          <w:szCs w:val="22"/>
        </w:rPr>
        <w:t xml:space="preserve"> kasv</w:t>
      </w:r>
      <w:r w:rsidR="00F9426B" w:rsidRPr="00865156">
        <w:rPr>
          <w:rFonts w:ascii="Arial" w:hAnsi="Arial" w:cs="Arial"/>
          <w:sz w:val="22"/>
          <w:szCs w:val="22"/>
        </w:rPr>
        <w:t xml:space="preserve">, </w:t>
      </w:r>
      <w:r w:rsidR="000C3B8B" w:rsidRPr="000C3B8B">
        <w:rPr>
          <w:rFonts w:ascii="Arial" w:hAnsi="Arial" w:cs="Arial"/>
          <w:sz w:val="22"/>
          <w:szCs w:val="22"/>
        </w:rPr>
        <w:t xml:space="preserve">sest projekteerimisel ja kooskõlastamisel tuleb arvestada täiendavate menetlusaegade ja selgitustöö vajadusega. Menetluses olevaid projekte ei ole vaja muuta, kuna on ette nähtud üleminekuaeg (kuni </w:t>
      </w:r>
      <w:r w:rsidR="000C3B8B" w:rsidRPr="00031E78">
        <w:rPr>
          <w:rFonts w:ascii="Arial" w:hAnsi="Arial" w:cs="Arial"/>
          <w:sz w:val="22"/>
          <w:szCs w:val="22"/>
        </w:rPr>
        <w:t>01.01.202</w:t>
      </w:r>
      <w:r w:rsidR="00476A36" w:rsidRPr="00031E78">
        <w:rPr>
          <w:rFonts w:ascii="Arial" w:hAnsi="Arial" w:cs="Arial"/>
          <w:sz w:val="22"/>
          <w:szCs w:val="22"/>
        </w:rPr>
        <w:t>7</w:t>
      </w:r>
      <w:r w:rsidR="000C3B8B" w:rsidRPr="00031E78">
        <w:rPr>
          <w:rFonts w:ascii="Arial" w:hAnsi="Arial" w:cs="Arial"/>
          <w:sz w:val="22"/>
          <w:szCs w:val="22"/>
        </w:rPr>
        <w:t>).</w:t>
      </w:r>
      <w:r w:rsidR="001F2ADD" w:rsidRPr="00031E78">
        <w:rPr>
          <w:rFonts w:ascii="Arial" w:hAnsi="Arial" w:cs="Arial"/>
          <w:sz w:val="22"/>
          <w:szCs w:val="22"/>
        </w:rPr>
        <w:t xml:space="preserve"> </w:t>
      </w:r>
      <w:r w:rsidR="002E3F72" w:rsidRPr="00031E78">
        <w:rPr>
          <w:rFonts w:ascii="Arial" w:hAnsi="Arial" w:cs="Arial"/>
          <w:sz w:val="22"/>
          <w:szCs w:val="22"/>
        </w:rPr>
        <w:t xml:space="preserve">Menetluses olevate projektide (määruse jõustumisest kuni </w:t>
      </w:r>
      <w:r w:rsidR="0054619F" w:rsidRPr="00056C48">
        <w:rPr>
          <w:rFonts w:ascii="Arial" w:hAnsi="Arial" w:cs="Arial"/>
          <w:sz w:val="22"/>
          <w:szCs w:val="22"/>
        </w:rPr>
        <w:t>31.12.2026</w:t>
      </w:r>
      <w:r w:rsidR="002E3F72" w:rsidRPr="00031E78">
        <w:rPr>
          <w:rFonts w:ascii="Arial" w:hAnsi="Arial" w:cs="Arial"/>
          <w:sz w:val="22"/>
          <w:szCs w:val="22"/>
        </w:rPr>
        <w:t>)</w:t>
      </w:r>
      <w:r w:rsidR="002E3F72" w:rsidRPr="00056C48">
        <w:rPr>
          <w:rFonts w:ascii="Arial" w:hAnsi="Arial" w:cs="Arial"/>
          <w:sz w:val="22"/>
          <w:szCs w:val="22"/>
        </w:rPr>
        <w:t xml:space="preserve"> hindamiseks</w:t>
      </w:r>
      <w:r w:rsidR="002E3F72">
        <w:rPr>
          <w:rFonts w:ascii="Arial" w:hAnsi="Arial" w:cs="Arial"/>
          <w:sz w:val="22"/>
          <w:szCs w:val="22"/>
        </w:rPr>
        <w:t xml:space="preserve"> on määruse lisas 1 tabelites 1 ja 2 toodud eraldi normid, mis vastavad</w:t>
      </w:r>
      <w:r w:rsidR="00951946">
        <w:rPr>
          <w:rFonts w:ascii="Arial" w:hAnsi="Arial" w:cs="Arial"/>
          <w:sz w:val="22"/>
          <w:szCs w:val="22"/>
        </w:rPr>
        <w:t xml:space="preserve"> sisuliselt</w:t>
      </w:r>
      <w:r w:rsidR="002E3F72">
        <w:rPr>
          <w:rFonts w:ascii="Arial" w:hAnsi="Arial" w:cs="Arial"/>
          <w:sz w:val="22"/>
          <w:szCs w:val="22"/>
        </w:rPr>
        <w:t xml:space="preserve"> eelmise määruse normidele</w:t>
      </w:r>
      <w:r w:rsidR="00951946">
        <w:rPr>
          <w:rFonts w:ascii="Arial" w:hAnsi="Arial" w:cs="Arial"/>
          <w:sz w:val="22"/>
          <w:szCs w:val="22"/>
        </w:rPr>
        <w:t xml:space="preserve"> (ehk ei muutu rangemaks)</w:t>
      </w:r>
      <w:r w:rsidR="002E3F72">
        <w:rPr>
          <w:rFonts w:ascii="Arial" w:hAnsi="Arial" w:cs="Arial"/>
          <w:sz w:val="22"/>
          <w:szCs w:val="22"/>
        </w:rPr>
        <w:t xml:space="preserve">. </w:t>
      </w:r>
      <w:r w:rsidR="000C3B8B" w:rsidRPr="000C3B8B">
        <w:rPr>
          <w:rFonts w:ascii="Arial" w:hAnsi="Arial" w:cs="Arial"/>
          <w:sz w:val="22"/>
          <w:szCs w:val="22"/>
        </w:rPr>
        <w:t xml:space="preserve">Töömahu kasv on hinnanguliselt mõõdukas ning esineb peamiselt üleminekuperioodil, kuid arvestades tänapäevast ehitustava ja projekteerimispraktikat, saavutatakse nõutavad normid sageli juba praegu. </w:t>
      </w:r>
    </w:p>
    <w:p w14:paraId="74FA4FFF" w14:textId="77777777" w:rsidR="00DB4FAE" w:rsidRDefault="00DB4FAE" w:rsidP="008E5173">
      <w:pPr>
        <w:jc w:val="both"/>
        <w:rPr>
          <w:rFonts w:ascii="Arial" w:hAnsi="Arial" w:cs="Arial"/>
          <w:sz w:val="22"/>
          <w:szCs w:val="22"/>
        </w:rPr>
      </w:pPr>
    </w:p>
    <w:p w14:paraId="3136BF51" w14:textId="7C794B72" w:rsidR="000033A4" w:rsidRPr="00334114" w:rsidRDefault="000033A4" w:rsidP="008E5173">
      <w:pPr>
        <w:jc w:val="both"/>
        <w:rPr>
          <w:rFonts w:ascii="Arial" w:hAnsi="Arial" w:cs="Arial"/>
          <w:sz w:val="22"/>
          <w:szCs w:val="22"/>
        </w:rPr>
      </w:pPr>
      <w:r w:rsidRPr="00DC5619">
        <w:rPr>
          <w:rFonts w:ascii="Arial" w:hAnsi="Arial" w:cs="Arial"/>
          <w:b/>
          <w:bCs/>
          <w:sz w:val="22"/>
          <w:szCs w:val="22"/>
        </w:rPr>
        <w:t>Muudatus</w:t>
      </w:r>
      <w:r w:rsidR="00006838" w:rsidRPr="00DC5619">
        <w:rPr>
          <w:rFonts w:ascii="Arial" w:hAnsi="Arial" w:cs="Arial"/>
          <w:b/>
          <w:bCs/>
          <w:sz w:val="22"/>
          <w:szCs w:val="22"/>
        </w:rPr>
        <w:t xml:space="preserve"> </w:t>
      </w:r>
      <w:r w:rsidR="009A5923" w:rsidRPr="00DC5619">
        <w:rPr>
          <w:rFonts w:ascii="Arial" w:hAnsi="Arial" w:cs="Arial"/>
          <w:b/>
          <w:bCs/>
          <w:sz w:val="22"/>
          <w:szCs w:val="22"/>
        </w:rPr>
        <w:t>3</w:t>
      </w:r>
      <w:r w:rsidRPr="00DC5619">
        <w:rPr>
          <w:rFonts w:ascii="Arial" w:hAnsi="Arial" w:cs="Arial"/>
          <w:b/>
          <w:bCs/>
          <w:sz w:val="22"/>
          <w:szCs w:val="22"/>
        </w:rPr>
        <w:t xml:space="preserve">: </w:t>
      </w:r>
      <w:r w:rsidR="0071314C" w:rsidRPr="00DC5619">
        <w:rPr>
          <w:rFonts w:ascii="Arial" w:hAnsi="Arial" w:cs="Arial"/>
          <w:b/>
          <w:bCs/>
          <w:sz w:val="22"/>
          <w:szCs w:val="22"/>
        </w:rPr>
        <w:t>m</w:t>
      </w:r>
      <w:r w:rsidRPr="00DC5619">
        <w:rPr>
          <w:rFonts w:ascii="Arial" w:hAnsi="Arial" w:cs="Arial"/>
          <w:b/>
          <w:bCs/>
          <w:sz w:val="22"/>
          <w:szCs w:val="22"/>
        </w:rPr>
        <w:t xml:space="preserve">üra vähendamiseks </w:t>
      </w:r>
      <w:r w:rsidR="00BE456C" w:rsidRPr="00DC5619">
        <w:rPr>
          <w:rFonts w:ascii="Arial" w:hAnsi="Arial" w:cs="Arial"/>
          <w:b/>
          <w:bCs/>
          <w:sz w:val="22"/>
          <w:szCs w:val="22"/>
        </w:rPr>
        <w:t>eeldatakse</w:t>
      </w:r>
      <w:r w:rsidRPr="00DC5619">
        <w:rPr>
          <w:rFonts w:ascii="Arial" w:hAnsi="Arial" w:cs="Arial"/>
          <w:b/>
          <w:bCs/>
          <w:sz w:val="22"/>
          <w:szCs w:val="22"/>
        </w:rPr>
        <w:t xml:space="preserve"> akustika</w:t>
      </w:r>
      <w:r w:rsidR="005E2C89" w:rsidRPr="00DC5619">
        <w:rPr>
          <w:rFonts w:ascii="Arial" w:hAnsi="Arial" w:cs="Arial"/>
          <w:b/>
          <w:bCs/>
          <w:sz w:val="22"/>
          <w:szCs w:val="22"/>
        </w:rPr>
        <w:t>standardi</w:t>
      </w:r>
      <w:r w:rsidR="00CF056C" w:rsidRPr="00DC5619">
        <w:rPr>
          <w:rFonts w:ascii="Arial" w:hAnsi="Arial" w:cs="Arial"/>
          <w:b/>
          <w:bCs/>
          <w:sz w:val="22"/>
          <w:szCs w:val="22"/>
        </w:rPr>
        <w:t xml:space="preserve"> </w:t>
      </w:r>
      <w:r w:rsidR="00B8044D" w:rsidRPr="00DC5619">
        <w:rPr>
          <w:rFonts w:ascii="Arial" w:hAnsi="Arial" w:cs="Arial"/>
          <w:b/>
          <w:bCs/>
          <w:sz w:val="22"/>
          <w:szCs w:val="22"/>
        </w:rPr>
        <w:t>(EVS 842</w:t>
      </w:r>
      <w:r w:rsidR="00CF056C" w:rsidRPr="00DC5619">
        <w:rPr>
          <w:rFonts w:ascii="Arial" w:hAnsi="Arial" w:cs="Arial"/>
          <w:b/>
          <w:bCs/>
          <w:sz w:val="22"/>
          <w:szCs w:val="22"/>
        </w:rPr>
        <w:t xml:space="preserve"> uustöötlus</w:t>
      </w:r>
      <w:r w:rsidR="00B8044D" w:rsidRPr="00DC5619">
        <w:rPr>
          <w:rFonts w:ascii="Arial" w:hAnsi="Arial" w:cs="Arial"/>
          <w:b/>
          <w:bCs/>
          <w:sz w:val="22"/>
          <w:szCs w:val="22"/>
        </w:rPr>
        <w:t>)</w:t>
      </w:r>
      <w:r w:rsidRPr="00DC5619">
        <w:rPr>
          <w:rFonts w:ascii="Arial" w:hAnsi="Arial" w:cs="Arial"/>
          <w:b/>
          <w:bCs/>
          <w:sz w:val="22"/>
          <w:szCs w:val="22"/>
        </w:rPr>
        <w:t xml:space="preserve"> heliisolatsiooni</w:t>
      </w:r>
      <w:r w:rsidR="007E4ACF" w:rsidRPr="00DC5619">
        <w:rPr>
          <w:rFonts w:ascii="Arial" w:hAnsi="Arial" w:cs="Arial"/>
          <w:b/>
          <w:bCs/>
          <w:sz w:val="22"/>
          <w:szCs w:val="22"/>
        </w:rPr>
        <w:t xml:space="preserve"> ja müra </w:t>
      </w:r>
      <w:r w:rsidR="005E2C89" w:rsidRPr="00DC5619">
        <w:rPr>
          <w:rFonts w:ascii="Arial" w:hAnsi="Arial" w:cs="Arial"/>
          <w:b/>
          <w:bCs/>
          <w:sz w:val="22"/>
          <w:szCs w:val="22"/>
        </w:rPr>
        <w:t>nõuete</w:t>
      </w:r>
      <w:r w:rsidRPr="00DC5619">
        <w:rPr>
          <w:rFonts w:ascii="Arial" w:hAnsi="Arial" w:cs="Arial"/>
          <w:b/>
          <w:bCs/>
          <w:sz w:val="22"/>
          <w:szCs w:val="22"/>
        </w:rPr>
        <w:t xml:space="preserve"> </w:t>
      </w:r>
      <w:r w:rsidR="00BE46A0" w:rsidRPr="00DC5619">
        <w:rPr>
          <w:rFonts w:ascii="Arial" w:hAnsi="Arial" w:cs="Arial"/>
          <w:b/>
          <w:bCs/>
          <w:sz w:val="22"/>
          <w:szCs w:val="22"/>
        </w:rPr>
        <w:t>arvestamist</w:t>
      </w:r>
      <w:r w:rsidRPr="00DC5619">
        <w:rPr>
          <w:rFonts w:ascii="Arial" w:hAnsi="Arial" w:cs="Arial"/>
          <w:b/>
          <w:bCs/>
          <w:sz w:val="22"/>
          <w:szCs w:val="22"/>
        </w:rPr>
        <w:t>, mi</w:t>
      </w:r>
      <w:r w:rsidR="00F11F64" w:rsidRPr="00DC5619">
        <w:rPr>
          <w:rFonts w:ascii="Arial" w:hAnsi="Arial" w:cs="Arial"/>
          <w:b/>
          <w:bCs/>
          <w:sz w:val="22"/>
          <w:szCs w:val="22"/>
        </w:rPr>
        <w:t>stõttu</w:t>
      </w:r>
      <w:r w:rsidRPr="00DC5619">
        <w:rPr>
          <w:rFonts w:ascii="Arial" w:hAnsi="Arial" w:cs="Arial"/>
          <w:b/>
          <w:bCs/>
          <w:sz w:val="22"/>
          <w:szCs w:val="22"/>
        </w:rPr>
        <w:t xml:space="preserve"> </w:t>
      </w:r>
      <w:r w:rsidR="004A0666" w:rsidRPr="00DC5619">
        <w:rPr>
          <w:rFonts w:ascii="Arial" w:hAnsi="Arial" w:cs="Arial"/>
          <w:b/>
          <w:bCs/>
          <w:sz w:val="22"/>
          <w:szCs w:val="22"/>
        </w:rPr>
        <w:t>on oodata</w:t>
      </w:r>
      <w:r w:rsidRPr="00DC5619">
        <w:rPr>
          <w:rFonts w:ascii="Arial" w:hAnsi="Arial" w:cs="Arial"/>
          <w:b/>
          <w:bCs/>
          <w:sz w:val="22"/>
          <w:szCs w:val="22"/>
        </w:rPr>
        <w:t xml:space="preserve"> olmemüra</w:t>
      </w:r>
      <w:r w:rsidR="007E4ACF" w:rsidRPr="00DC5619">
        <w:rPr>
          <w:rFonts w:ascii="Arial" w:hAnsi="Arial" w:cs="Arial"/>
          <w:b/>
          <w:bCs/>
          <w:sz w:val="22"/>
          <w:szCs w:val="22"/>
        </w:rPr>
        <w:t xml:space="preserve"> ja teiste müra liikide</w:t>
      </w:r>
      <w:r w:rsidRPr="00DC5619">
        <w:rPr>
          <w:rFonts w:ascii="Arial" w:hAnsi="Arial" w:cs="Arial"/>
          <w:b/>
          <w:bCs/>
          <w:sz w:val="22"/>
          <w:szCs w:val="22"/>
        </w:rPr>
        <w:t xml:space="preserve"> kaebuste vähenemist tulevikus </w:t>
      </w:r>
      <w:r w:rsidR="008859E8" w:rsidRPr="00DC5619">
        <w:rPr>
          <w:rFonts w:ascii="Arial" w:hAnsi="Arial" w:cs="Arial"/>
          <w:b/>
          <w:bCs/>
          <w:sz w:val="22"/>
          <w:szCs w:val="22"/>
        </w:rPr>
        <w:t>ning</w:t>
      </w:r>
      <w:r w:rsidRPr="00DC5619">
        <w:rPr>
          <w:rFonts w:ascii="Arial" w:hAnsi="Arial" w:cs="Arial"/>
          <w:b/>
          <w:bCs/>
          <w:sz w:val="22"/>
          <w:szCs w:val="22"/>
        </w:rPr>
        <w:t xml:space="preserve"> vaiksemat elukeskkonda.</w:t>
      </w:r>
    </w:p>
    <w:p w14:paraId="43205C44" w14:textId="77777777" w:rsidR="000033A4" w:rsidRPr="00334114" w:rsidRDefault="000033A4" w:rsidP="008E5173">
      <w:pPr>
        <w:jc w:val="both"/>
        <w:rPr>
          <w:rFonts w:ascii="Arial" w:hAnsi="Arial" w:cs="Arial"/>
          <w:sz w:val="22"/>
          <w:szCs w:val="22"/>
        </w:rPr>
      </w:pPr>
    </w:p>
    <w:p w14:paraId="45B94C39" w14:textId="13F80821" w:rsidR="0074420E" w:rsidRDefault="0074420E" w:rsidP="0074420E">
      <w:pPr>
        <w:jc w:val="both"/>
        <w:rPr>
          <w:rFonts w:ascii="Arial" w:hAnsi="Arial" w:cs="Arial"/>
          <w:sz w:val="22"/>
          <w:szCs w:val="22"/>
        </w:rPr>
      </w:pPr>
      <w:r w:rsidRPr="00334114">
        <w:rPr>
          <w:rFonts w:ascii="Arial" w:hAnsi="Arial" w:cs="Arial"/>
          <w:sz w:val="22"/>
          <w:szCs w:val="22"/>
        </w:rPr>
        <w:t>Muudatus mõjutab eelkõige</w:t>
      </w:r>
      <w:r w:rsidR="00706418">
        <w:rPr>
          <w:rFonts w:ascii="Arial" w:hAnsi="Arial" w:cs="Arial"/>
          <w:sz w:val="22"/>
          <w:szCs w:val="22"/>
        </w:rPr>
        <w:t xml:space="preserve"> elanikkonda,</w:t>
      </w:r>
      <w:r w:rsidRPr="00334114">
        <w:rPr>
          <w:rFonts w:ascii="Arial" w:hAnsi="Arial" w:cs="Arial"/>
          <w:sz w:val="22"/>
          <w:szCs w:val="22"/>
        </w:rPr>
        <w:t xml:space="preserve"> korteriühistuid ning elamute ja ühiskasutusega hoonete omanikke, aga ka arendajaid</w:t>
      </w:r>
      <w:r w:rsidR="00967D02">
        <w:rPr>
          <w:rFonts w:ascii="Arial" w:hAnsi="Arial" w:cs="Arial"/>
          <w:sz w:val="22"/>
          <w:szCs w:val="22"/>
        </w:rPr>
        <w:t xml:space="preserve"> ja</w:t>
      </w:r>
      <w:r w:rsidRPr="00334114">
        <w:rPr>
          <w:rFonts w:ascii="Arial" w:hAnsi="Arial" w:cs="Arial"/>
          <w:sz w:val="22"/>
          <w:szCs w:val="22"/>
        </w:rPr>
        <w:t xml:space="preserve"> projekteerijaid</w:t>
      </w:r>
      <w:r w:rsidR="00967D02">
        <w:rPr>
          <w:rFonts w:ascii="Arial" w:hAnsi="Arial" w:cs="Arial"/>
          <w:sz w:val="22"/>
          <w:szCs w:val="22"/>
        </w:rPr>
        <w:t>.</w:t>
      </w:r>
    </w:p>
    <w:p w14:paraId="5ED77E65" w14:textId="77777777" w:rsidR="0074420E" w:rsidRPr="00334114" w:rsidRDefault="0074420E" w:rsidP="0074420E">
      <w:pPr>
        <w:jc w:val="both"/>
        <w:rPr>
          <w:rFonts w:ascii="Arial" w:hAnsi="Arial" w:cs="Arial"/>
          <w:sz w:val="22"/>
          <w:szCs w:val="22"/>
        </w:rPr>
      </w:pPr>
    </w:p>
    <w:p w14:paraId="7D1A4952" w14:textId="1A7789B5" w:rsidR="000033A4" w:rsidRDefault="000033A4" w:rsidP="008E5173">
      <w:pPr>
        <w:jc w:val="both"/>
        <w:rPr>
          <w:rFonts w:ascii="Arial" w:hAnsi="Arial" w:cs="Arial"/>
          <w:sz w:val="22"/>
          <w:szCs w:val="22"/>
        </w:rPr>
      </w:pPr>
      <w:r w:rsidRPr="00334114">
        <w:rPr>
          <w:rFonts w:ascii="Arial" w:hAnsi="Arial" w:cs="Arial"/>
          <w:sz w:val="22"/>
          <w:szCs w:val="22"/>
        </w:rPr>
        <w:t xml:space="preserve">Muudatuse eesmärk on tõhustada kaitset </w:t>
      </w:r>
      <w:r w:rsidR="00772D28">
        <w:rPr>
          <w:rFonts w:ascii="Arial" w:hAnsi="Arial" w:cs="Arial"/>
          <w:sz w:val="22"/>
          <w:szCs w:val="22"/>
        </w:rPr>
        <w:t xml:space="preserve">nii liiklusest, tehnosüsteemidest ja </w:t>
      </w:r>
      <w:r w:rsidR="00CB7AD2">
        <w:rPr>
          <w:rFonts w:ascii="Arial" w:hAnsi="Arial" w:cs="Arial"/>
          <w:sz w:val="22"/>
          <w:szCs w:val="22"/>
        </w:rPr>
        <w:t>-</w:t>
      </w:r>
      <w:r w:rsidR="00772D28">
        <w:rPr>
          <w:rFonts w:ascii="Arial" w:hAnsi="Arial" w:cs="Arial"/>
          <w:sz w:val="22"/>
          <w:szCs w:val="22"/>
        </w:rPr>
        <w:t xml:space="preserve">seadmetest </w:t>
      </w:r>
      <w:r w:rsidR="00CB7AD2">
        <w:rPr>
          <w:rFonts w:ascii="Arial" w:hAnsi="Arial" w:cs="Arial"/>
          <w:sz w:val="22"/>
          <w:szCs w:val="22"/>
        </w:rPr>
        <w:t>kui ka</w:t>
      </w:r>
      <w:r w:rsidR="00772D28">
        <w:rPr>
          <w:rFonts w:ascii="Arial" w:hAnsi="Arial" w:cs="Arial"/>
          <w:sz w:val="22"/>
          <w:szCs w:val="22"/>
        </w:rPr>
        <w:t xml:space="preserve"> </w:t>
      </w:r>
      <w:r w:rsidRPr="00334114">
        <w:rPr>
          <w:rFonts w:ascii="Arial" w:hAnsi="Arial" w:cs="Arial"/>
          <w:sz w:val="22"/>
          <w:szCs w:val="22"/>
        </w:rPr>
        <w:t>inimtegevusest tuleneva olmemüra vastu (n</w:t>
      </w:r>
      <w:r w:rsidR="00CB7AD2">
        <w:rPr>
          <w:rFonts w:ascii="Arial" w:hAnsi="Arial" w:cs="Arial"/>
          <w:sz w:val="22"/>
          <w:szCs w:val="22"/>
        </w:rPr>
        <w:t>t</w:t>
      </w:r>
      <w:r w:rsidRPr="00334114">
        <w:rPr>
          <w:rFonts w:ascii="Arial" w:hAnsi="Arial" w:cs="Arial"/>
          <w:sz w:val="22"/>
          <w:szCs w:val="22"/>
        </w:rPr>
        <w:t xml:space="preserve"> naabrite jutuajamine, televiisor, kodumasinad, remont jm). </w:t>
      </w:r>
      <w:r w:rsidR="00F55732">
        <w:rPr>
          <w:rFonts w:ascii="Arial" w:hAnsi="Arial" w:cs="Arial"/>
          <w:sz w:val="22"/>
          <w:szCs w:val="22"/>
        </w:rPr>
        <w:t>Määruses</w:t>
      </w:r>
      <w:r w:rsidRPr="00334114">
        <w:rPr>
          <w:rFonts w:ascii="Arial" w:hAnsi="Arial" w:cs="Arial"/>
          <w:sz w:val="22"/>
          <w:szCs w:val="22"/>
        </w:rPr>
        <w:t xml:space="preserve"> sätestatud tingimus puudutab uute elamute ja ühiskasutusega hoonete ehitamist </w:t>
      </w:r>
      <w:r w:rsidR="007A365C" w:rsidRPr="008E20FC">
        <w:rPr>
          <w:rFonts w:ascii="Arial" w:hAnsi="Arial" w:cs="Arial"/>
          <w:sz w:val="22"/>
          <w:szCs w:val="22"/>
        </w:rPr>
        <w:t>ning</w:t>
      </w:r>
      <w:r w:rsidRPr="008E20FC">
        <w:rPr>
          <w:rFonts w:ascii="Arial" w:hAnsi="Arial" w:cs="Arial"/>
          <w:sz w:val="22"/>
          <w:szCs w:val="22"/>
        </w:rPr>
        <w:t xml:space="preserve"> olemasolevate</w:t>
      </w:r>
      <w:r w:rsidR="00772D28" w:rsidRPr="008E20FC">
        <w:rPr>
          <w:rFonts w:ascii="Arial" w:hAnsi="Arial" w:cs="Arial"/>
          <w:sz w:val="22"/>
          <w:szCs w:val="22"/>
        </w:rPr>
        <w:t xml:space="preserve"> ühiskasutusega</w:t>
      </w:r>
      <w:r w:rsidRPr="008E20FC">
        <w:rPr>
          <w:rFonts w:ascii="Arial" w:hAnsi="Arial" w:cs="Arial"/>
          <w:sz w:val="22"/>
          <w:szCs w:val="22"/>
        </w:rPr>
        <w:t xml:space="preserve"> hoonete rekonstrueerimist</w:t>
      </w:r>
      <w:r w:rsidR="00772D28" w:rsidRPr="008E20FC">
        <w:rPr>
          <w:rFonts w:ascii="Arial" w:hAnsi="Arial" w:cs="Arial"/>
          <w:sz w:val="22"/>
          <w:szCs w:val="22"/>
        </w:rPr>
        <w:t xml:space="preserve"> piirde- ja tarindkonstruktsioonide muutmise korral</w:t>
      </w:r>
      <w:r w:rsidR="006151BC" w:rsidRPr="008E20FC">
        <w:rPr>
          <w:rFonts w:ascii="Arial" w:hAnsi="Arial" w:cs="Arial"/>
          <w:sz w:val="22"/>
          <w:szCs w:val="22"/>
        </w:rPr>
        <w:t xml:space="preserve">. </w:t>
      </w:r>
      <w:r w:rsidR="006E72F9" w:rsidRPr="008E20FC">
        <w:rPr>
          <w:rFonts w:ascii="Arial" w:hAnsi="Arial" w:cs="Arial"/>
          <w:sz w:val="22"/>
          <w:szCs w:val="22"/>
        </w:rPr>
        <w:t xml:space="preserve">See tähendab </w:t>
      </w:r>
      <w:r w:rsidR="006151BC" w:rsidRPr="008E20FC">
        <w:rPr>
          <w:rFonts w:ascii="Arial" w:hAnsi="Arial" w:cs="Arial"/>
          <w:sz w:val="22"/>
          <w:szCs w:val="22"/>
        </w:rPr>
        <w:t xml:space="preserve">määruse kontekstis </w:t>
      </w:r>
      <w:r w:rsidRPr="008E20FC">
        <w:rPr>
          <w:rFonts w:ascii="Arial" w:hAnsi="Arial" w:cs="Arial"/>
          <w:sz w:val="22"/>
          <w:szCs w:val="22"/>
        </w:rPr>
        <w:t xml:space="preserve">eelkõige </w:t>
      </w:r>
      <w:r w:rsidR="006E72F9" w:rsidRPr="008E20FC">
        <w:rPr>
          <w:rFonts w:ascii="Arial" w:hAnsi="Arial" w:cs="Arial"/>
          <w:sz w:val="22"/>
          <w:szCs w:val="22"/>
        </w:rPr>
        <w:t>vahesein</w:t>
      </w:r>
      <w:r w:rsidR="00296215">
        <w:rPr>
          <w:rFonts w:ascii="Arial" w:hAnsi="Arial" w:cs="Arial"/>
          <w:sz w:val="22"/>
          <w:szCs w:val="22"/>
        </w:rPr>
        <w:t>te</w:t>
      </w:r>
      <w:r w:rsidR="006E72F9" w:rsidRPr="008E20FC">
        <w:rPr>
          <w:rFonts w:ascii="Arial" w:hAnsi="Arial" w:cs="Arial"/>
          <w:sz w:val="22"/>
          <w:szCs w:val="22"/>
        </w:rPr>
        <w:t>, vahelagede ja põrandate muutmist</w:t>
      </w:r>
      <w:r w:rsidR="000000FE" w:rsidRPr="008E20FC">
        <w:rPr>
          <w:rFonts w:ascii="Arial" w:hAnsi="Arial" w:cs="Arial"/>
          <w:sz w:val="22"/>
          <w:szCs w:val="22"/>
        </w:rPr>
        <w:t>, mitte aga väiksemaid rekonstrueerimistöid nagu akende vahetus</w:t>
      </w:r>
      <w:r w:rsidRPr="008E20FC">
        <w:rPr>
          <w:rFonts w:ascii="Arial" w:hAnsi="Arial" w:cs="Arial"/>
          <w:sz w:val="22"/>
          <w:szCs w:val="22"/>
        </w:rPr>
        <w:t>.</w:t>
      </w:r>
      <w:r w:rsidR="006151BC">
        <w:rPr>
          <w:rFonts w:ascii="Arial" w:hAnsi="Arial" w:cs="Arial"/>
          <w:sz w:val="22"/>
          <w:szCs w:val="22"/>
        </w:rPr>
        <w:t xml:space="preserve"> See tähendab, et kui eraisik hakkab tegema väiksemat remonti k</w:t>
      </w:r>
      <w:r w:rsidR="009C557B">
        <w:rPr>
          <w:rFonts w:ascii="Arial" w:hAnsi="Arial" w:cs="Arial"/>
          <w:sz w:val="22"/>
          <w:szCs w:val="22"/>
        </w:rPr>
        <w:t>odus</w:t>
      </w:r>
      <w:r w:rsidR="006151BC">
        <w:rPr>
          <w:rFonts w:ascii="Arial" w:hAnsi="Arial" w:cs="Arial"/>
          <w:sz w:val="22"/>
          <w:szCs w:val="22"/>
        </w:rPr>
        <w:t>, siis nõue ei rakendu, aga kui hakatakse täielikult renoveerima n</w:t>
      </w:r>
      <w:r w:rsidR="00296215">
        <w:rPr>
          <w:rFonts w:ascii="Arial" w:hAnsi="Arial" w:cs="Arial"/>
          <w:sz w:val="22"/>
          <w:szCs w:val="22"/>
        </w:rPr>
        <w:t>äi</w:t>
      </w:r>
      <w:r w:rsidR="006151BC">
        <w:rPr>
          <w:rFonts w:ascii="Arial" w:hAnsi="Arial" w:cs="Arial"/>
          <w:sz w:val="22"/>
          <w:szCs w:val="22"/>
        </w:rPr>
        <w:t>t</w:t>
      </w:r>
      <w:r w:rsidR="00296215">
        <w:rPr>
          <w:rFonts w:ascii="Arial" w:hAnsi="Arial" w:cs="Arial"/>
          <w:sz w:val="22"/>
          <w:szCs w:val="22"/>
        </w:rPr>
        <w:t>eks</w:t>
      </w:r>
      <w:r w:rsidR="006151BC">
        <w:rPr>
          <w:rFonts w:ascii="Arial" w:hAnsi="Arial" w:cs="Arial"/>
          <w:sz w:val="22"/>
          <w:szCs w:val="22"/>
        </w:rPr>
        <w:t xml:space="preserve"> vana </w:t>
      </w:r>
      <w:r w:rsidR="00227DED">
        <w:rPr>
          <w:rFonts w:ascii="Arial" w:hAnsi="Arial" w:cs="Arial"/>
          <w:sz w:val="22"/>
          <w:szCs w:val="22"/>
        </w:rPr>
        <w:t>koolimaja</w:t>
      </w:r>
      <w:r w:rsidR="006151BC">
        <w:rPr>
          <w:rFonts w:ascii="Arial" w:hAnsi="Arial" w:cs="Arial"/>
          <w:sz w:val="22"/>
          <w:szCs w:val="22"/>
        </w:rPr>
        <w:t xml:space="preserve"> (piirde</w:t>
      </w:r>
      <w:r w:rsidR="00227DED">
        <w:rPr>
          <w:rFonts w:ascii="Arial" w:hAnsi="Arial" w:cs="Arial"/>
          <w:sz w:val="22"/>
          <w:szCs w:val="22"/>
        </w:rPr>
        <w:t>- ja tarind</w:t>
      </w:r>
      <w:r w:rsidR="006151BC">
        <w:rPr>
          <w:rFonts w:ascii="Arial" w:hAnsi="Arial" w:cs="Arial"/>
          <w:sz w:val="22"/>
          <w:szCs w:val="22"/>
        </w:rPr>
        <w:t>konstruktsioonide muutmisega), siis tuleks ka</w:t>
      </w:r>
      <w:r w:rsidR="008435FF">
        <w:rPr>
          <w:rFonts w:ascii="Arial" w:hAnsi="Arial" w:cs="Arial"/>
          <w:sz w:val="22"/>
          <w:szCs w:val="22"/>
        </w:rPr>
        <w:t xml:space="preserve"> hoone</w:t>
      </w:r>
      <w:r w:rsidR="006151BC">
        <w:rPr>
          <w:rFonts w:ascii="Arial" w:hAnsi="Arial" w:cs="Arial"/>
          <w:sz w:val="22"/>
          <w:szCs w:val="22"/>
        </w:rPr>
        <w:t xml:space="preserve"> heliisolatsiooni </w:t>
      </w:r>
      <w:r w:rsidR="00BF31A2" w:rsidRPr="00BF31A2">
        <w:rPr>
          <w:rFonts w:ascii="Arial" w:hAnsi="Arial" w:cs="Arial"/>
          <w:sz w:val="22"/>
          <w:szCs w:val="22"/>
        </w:rPr>
        <w:t>parandada ning eeldatakse, et heliisolatsioon on nõuetekohane, kui on järgitud standardis EVS 842</w:t>
      </w:r>
      <w:r w:rsidR="009962DB">
        <w:rPr>
          <w:rFonts w:ascii="Arial" w:hAnsi="Arial" w:cs="Arial"/>
          <w:sz w:val="22"/>
          <w:szCs w:val="22"/>
        </w:rPr>
        <w:t xml:space="preserve"> </w:t>
      </w:r>
      <w:r w:rsidR="00296215">
        <w:rPr>
          <w:rFonts w:ascii="Arial" w:hAnsi="Arial" w:cs="Arial"/>
          <w:sz w:val="22"/>
          <w:szCs w:val="22"/>
        </w:rPr>
        <w:t>esitat</w:t>
      </w:r>
      <w:r w:rsidR="00BF31A2" w:rsidRPr="00BF31A2">
        <w:rPr>
          <w:rFonts w:ascii="Arial" w:hAnsi="Arial" w:cs="Arial"/>
          <w:sz w:val="22"/>
          <w:szCs w:val="22"/>
        </w:rPr>
        <w:t>ud juhis</w:t>
      </w:r>
      <w:r w:rsidR="009962DB">
        <w:rPr>
          <w:rFonts w:ascii="Arial" w:hAnsi="Arial" w:cs="Arial"/>
          <w:sz w:val="22"/>
          <w:szCs w:val="22"/>
        </w:rPr>
        <w:t>eid.</w:t>
      </w:r>
    </w:p>
    <w:p w14:paraId="6CCB4F7C" w14:textId="77777777" w:rsidR="00BF31A2" w:rsidRPr="00334114" w:rsidRDefault="00BF31A2" w:rsidP="008E5173">
      <w:pPr>
        <w:jc w:val="both"/>
        <w:rPr>
          <w:rFonts w:ascii="Arial" w:hAnsi="Arial" w:cs="Arial"/>
          <w:sz w:val="22"/>
          <w:szCs w:val="22"/>
        </w:rPr>
      </w:pPr>
    </w:p>
    <w:p w14:paraId="1405FB6A" w14:textId="77777777" w:rsidR="000033A4" w:rsidRPr="00865156" w:rsidRDefault="000033A4" w:rsidP="008E5173">
      <w:pPr>
        <w:jc w:val="both"/>
        <w:rPr>
          <w:rFonts w:ascii="Arial" w:hAnsi="Arial" w:cs="Arial"/>
          <w:sz w:val="22"/>
          <w:szCs w:val="22"/>
        </w:rPr>
      </w:pPr>
      <w:r w:rsidRPr="00865156">
        <w:rPr>
          <w:rFonts w:ascii="Arial" w:hAnsi="Arial" w:cs="Arial"/>
          <w:sz w:val="22"/>
          <w:szCs w:val="22"/>
        </w:rPr>
        <w:t>Mõju on otseselt seotud inimeste elukeskkonna kvaliteediga, sest:</w:t>
      </w:r>
    </w:p>
    <w:p w14:paraId="1AFBA5FD" w14:textId="669D3909" w:rsidR="000033A4" w:rsidRPr="00334114" w:rsidRDefault="000033A4" w:rsidP="008E5173">
      <w:pPr>
        <w:jc w:val="both"/>
        <w:rPr>
          <w:rFonts w:ascii="Arial" w:hAnsi="Arial" w:cs="Arial"/>
          <w:sz w:val="22"/>
          <w:szCs w:val="22"/>
        </w:rPr>
      </w:pPr>
      <w:commentRangeStart w:id="100"/>
      <w:r w:rsidRPr="00DC5619">
        <w:rPr>
          <w:rFonts w:ascii="Arial" w:hAnsi="Arial" w:cs="Arial"/>
          <w:sz w:val="22"/>
          <w:szCs w:val="22"/>
          <w:highlight w:val="cyan"/>
        </w:rPr>
        <w:t>1) olmemüra on Eestis kasvav probleem, millega puutub kokku suur hulk elanikke, eriti korterelamutes ja tiheasustusega piirkondades</w:t>
      </w:r>
      <w:r w:rsidR="00893662" w:rsidRPr="00DC5619">
        <w:rPr>
          <w:rFonts w:ascii="Arial" w:hAnsi="Arial" w:cs="Arial"/>
          <w:sz w:val="22"/>
          <w:szCs w:val="22"/>
          <w:highlight w:val="cyan"/>
        </w:rPr>
        <w:t>, sealhulgas ka koolides</w:t>
      </w:r>
      <w:r w:rsidRPr="00DC5619">
        <w:rPr>
          <w:rFonts w:ascii="Arial" w:hAnsi="Arial" w:cs="Arial"/>
          <w:sz w:val="22"/>
          <w:szCs w:val="22"/>
          <w:highlight w:val="cyan"/>
        </w:rPr>
        <w:t>;</w:t>
      </w:r>
    </w:p>
    <w:p w14:paraId="14EFC998" w14:textId="5BA3B558" w:rsidR="000033A4" w:rsidRPr="00334114" w:rsidRDefault="000033A4" w:rsidP="008E5173">
      <w:pPr>
        <w:jc w:val="both"/>
        <w:rPr>
          <w:rFonts w:ascii="Arial" w:hAnsi="Arial" w:cs="Arial"/>
          <w:sz w:val="22"/>
          <w:szCs w:val="22"/>
        </w:rPr>
      </w:pPr>
      <w:r w:rsidRPr="00DC5619">
        <w:rPr>
          <w:rFonts w:ascii="Arial" w:hAnsi="Arial" w:cs="Arial"/>
          <w:sz w:val="22"/>
          <w:szCs w:val="22"/>
          <w:highlight w:val="yellow"/>
        </w:rPr>
        <w:t xml:space="preserve">2) </w:t>
      </w:r>
      <w:commentRangeStart w:id="101"/>
      <w:r w:rsidRPr="00DC5619">
        <w:rPr>
          <w:rFonts w:ascii="Arial" w:hAnsi="Arial" w:cs="Arial"/>
          <w:sz w:val="22"/>
          <w:szCs w:val="22"/>
          <w:highlight w:val="yellow"/>
        </w:rPr>
        <w:t>kaebused Terviseametile on sagenenud</w:t>
      </w:r>
      <w:r w:rsidR="009A6068" w:rsidRPr="00DC5619">
        <w:rPr>
          <w:rStyle w:val="FootnoteReference"/>
          <w:rFonts w:ascii="Arial" w:hAnsi="Arial" w:cs="Arial"/>
          <w:sz w:val="22"/>
          <w:szCs w:val="22"/>
          <w:highlight w:val="yellow"/>
        </w:rPr>
        <w:footnoteReference w:id="18"/>
      </w:r>
      <w:r w:rsidRPr="00DC5619">
        <w:rPr>
          <w:rFonts w:ascii="Arial" w:hAnsi="Arial" w:cs="Arial"/>
          <w:sz w:val="22"/>
          <w:szCs w:val="22"/>
          <w:highlight w:val="yellow"/>
        </w:rPr>
        <w:t xml:space="preserve">, </w:t>
      </w:r>
      <w:r w:rsidR="002E61BB" w:rsidRPr="00DC5619">
        <w:rPr>
          <w:rFonts w:ascii="Arial" w:hAnsi="Arial" w:cs="Arial"/>
          <w:sz w:val="22"/>
          <w:szCs w:val="22"/>
          <w:highlight w:val="yellow"/>
        </w:rPr>
        <w:t>sealhulgas</w:t>
      </w:r>
      <w:r w:rsidRPr="00DC5619">
        <w:rPr>
          <w:rFonts w:ascii="Arial" w:hAnsi="Arial" w:cs="Arial"/>
          <w:sz w:val="22"/>
          <w:szCs w:val="22"/>
          <w:highlight w:val="yellow"/>
        </w:rPr>
        <w:t xml:space="preserve"> uutes majades, kus heli levik seinte ja lagede kaudu häirib igapäevaelu</w:t>
      </w:r>
      <w:r w:rsidR="00C5659D" w:rsidRPr="00DC5619">
        <w:rPr>
          <w:rFonts w:ascii="Arial" w:hAnsi="Arial" w:cs="Arial"/>
          <w:sz w:val="22"/>
          <w:szCs w:val="22"/>
          <w:highlight w:val="yellow"/>
        </w:rPr>
        <w:t>;</w:t>
      </w:r>
      <w:commentRangeEnd w:id="100"/>
      <w:r w:rsidR="000975EB">
        <w:rPr>
          <w:rStyle w:val="CommentReference"/>
        </w:rPr>
        <w:commentReference w:id="100"/>
      </w:r>
      <w:commentRangeEnd w:id="101"/>
      <w:r w:rsidR="005B4E3D">
        <w:rPr>
          <w:rStyle w:val="CommentReference"/>
        </w:rPr>
        <w:commentReference w:id="101"/>
      </w:r>
    </w:p>
    <w:p w14:paraId="2BC1EAF7" w14:textId="0D62835E" w:rsidR="000033A4" w:rsidRPr="00334114" w:rsidRDefault="000033A4" w:rsidP="008E5173">
      <w:pPr>
        <w:jc w:val="both"/>
        <w:rPr>
          <w:rFonts w:ascii="Arial" w:hAnsi="Arial" w:cs="Arial"/>
          <w:sz w:val="22"/>
          <w:szCs w:val="22"/>
        </w:rPr>
      </w:pPr>
      <w:r w:rsidRPr="00865156">
        <w:rPr>
          <w:rFonts w:ascii="Arial" w:hAnsi="Arial" w:cs="Arial"/>
          <w:sz w:val="22"/>
          <w:szCs w:val="22"/>
        </w:rPr>
        <w:t xml:space="preserve">3) aina rohkem </w:t>
      </w:r>
      <w:r w:rsidR="002E61BB" w:rsidRPr="00865156">
        <w:rPr>
          <w:rFonts w:ascii="Arial" w:hAnsi="Arial" w:cs="Arial"/>
          <w:sz w:val="22"/>
          <w:szCs w:val="22"/>
        </w:rPr>
        <w:t xml:space="preserve">on </w:t>
      </w:r>
      <w:r w:rsidRPr="00865156">
        <w:rPr>
          <w:rFonts w:ascii="Arial" w:hAnsi="Arial" w:cs="Arial"/>
          <w:sz w:val="22"/>
          <w:szCs w:val="22"/>
        </w:rPr>
        <w:t>inimesi, kes töötavad kodukontoris, kus keskendumine ja rahulik keskkond on töövõimekuse ja vaimse tervise seisukohast hädavajalikud.</w:t>
      </w:r>
    </w:p>
    <w:p w14:paraId="495FC8B7" w14:textId="77777777" w:rsidR="000033A4" w:rsidRPr="00334114" w:rsidRDefault="000033A4" w:rsidP="008E5173">
      <w:pPr>
        <w:jc w:val="both"/>
        <w:rPr>
          <w:rFonts w:ascii="Arial" w:hAnsi="Arial" w:cs="Arial"/>
          <w:sz w:val="22"/>
          <w:szCs w:val="22"/>
        </w:rPr>
      </w:pPr>
    </w:p>
    <w:p w14:paraId="7AA3FD27" w14:textId="68DCAF57" w:rsidR="000033A4" w:rsidRDefault="000033A4" w:rsidP="008E5173">
      <w:pPr>
        <w:jc w:val="both"/>
        <w:rPr>
          <w:rFonts w:ascii="Arial" w:hAnsi="Arial" w:cs="Arial"/>
          <w:sz w:val="22"/>
          <w:szCs w:val="22"/>
        </w:rPr>
      </w:pPr>
      <w:r w:rsidRPr="00334114">
        <w:rPr>
          <w:rFonts w:ascii="Arial" w:hAnsi="Arial" w:cs="Arial"/>
          <w:sz w:val="22"/>
          <w:szCs w:val="22"/>
        </w:rPr>
        <w:t xml:space="preserve">Määruses sätestatud viide </w:t>
      </w:r>
      <w:r w:rsidR="00ED502F" w:rsidRPr="00334114">
        <w:rPr>
          <w:rFonts w:ascii="Arial" w:hAnsi="Arial" w:cs="Arial"/>
          <w:sz w:val="22"/>
          <w:szCs w:val="22"/>
        </w:rPr>
        <w:t xml:space="preserve">standardile </w:t>
      </w:r>
      <w:r w:rsidRPr="00334114">
        <w:rPr>
          <w:rFonts w:ascii="Arial" w:hAnsi="Arial" w:cs="Arial"/>
          <w:sz w:val="22"/>
          <w:szCs w:val="22"/>
        </w:rPr>
        <w:t xml:space="preserve">EVS 842 loob selge aluse akustiliste nõuete rakendamiseks projekteerimisel ning võimaldab objektiivset kontrolli mõõtmistega. Kuna tegemist pole uue nõudega, vaid </w:t>
      </w:r>
      <w:r w:rsidR="0081306D">
        <w:rPr>
          <w:rFonts w:ascii="Arial" w:hAnsi="Arial" w:cs="Arial"/>
          <w:sz w:val="22"/>
          <w:szCs w:val="22"/>
        </w:rPr>
        <w:t xml:space="preserve">seni </w:t>
      </w:r>
      <w:r w:rsidRPr="00334114">
        <w:rPr>
          <w:rFonts w:ascii="Arial" w:hAnsi="Arial" w:cs="Arial"/>
          <w:sz w:val="22"/>
          <w:szCs w:val="22"/>
        </w:rPr>
        <w:t>kehti</w:t>
      </w:r>
      <w:r w:rsidR="0081306D">
        <w:rPr>
          <w:rFonts w:ascii="Arial" w:hAnsi="Arial" w:cs="Arial"/>
          <w:sz w:val="22"/>
          <w:szCs w:val="22"/>
        </w:rPr>
        <w:t>nud</w:t>
      </w:r>
      <w:r w:rsidRPr="00334114">
        <w:rPr>
          <w:rFonts w:ascii="Arial" w:hAnsi="Arial" w:cs="Arial"/>
          <w:sz w:val="22"/>
          <w:szCs w:val="22"/>
        </w:rPr>
        <w:t xml:space="preserve"> sätte ajakohastamisega, on muudatuse mõju proportsionaalne ja suunatud kvaliteedi parandamisele.</w:t>
      </w:r>
    </w:p>
    <w:p w14:paraId="47591DFF" w14:textId="77777777" w:rsidR="00D30AEE" w:rsidRDefault="00D30AEE" w:rsidP="008E5173">
      <w:pPr>
        <w:jc w:val="both"/>
        <w:rPr>
          <w:rFonts w:ascii="Arial" w:hAnsi="Arial" w:cs="Arial"/>
          <w:sz w:val="22"/>
          <w:szCs w:val="22"/>
        </w:rPr>
      </w:pPr>
    </w:p>
    <w:p w14:paraId="521C0D0A" w14:textId="2228752B" w:rsidR="00D30AEE" w:rsidRDefault="00D30AEE" w:rsidP="00D30AEE">
      <w:pPr>
        <w:jc w:val="both"/>
        <w:rPr>
          <w:rFonts w:ascii="Arial" w:hAnsi="Arial" w:cs="Arial"/>
          <w:sz w:val="22"/>
          <w:szCs w:val="22"/>
        </w:rPr>
      </w:pPr>
      <w:r w:rsidRPr="00706418">
        <w:rPr>
          <w:rFonts w:ascii="Arial" w:hAnsi="Arial" w:cs="Arial"/>
          <w:sz w:val="22"/>
          <w:szCs w:val="22"/>
        </w:rPr>
        <w:t xml:space="preserve">Määruse muudatus ei tekita uusi lisakulusid võrreldes praeguse praktikaga, kus </w:t>
      </w:r>
      <w:r w:rsidR="00296215" w:rsidRPr="00706418">
        <w:rPr>
          <w:rFonts w:ascii="Arial" w:hAnsi="Arial" w:cs="Arial"/>
          <w:sz w:val="22"/>
          <w:szCs w:val="22"/>
        </w:rPr>
        <w:t xml:space="preserve">standardit </w:t>
      </w:r>
      <w:r w:rsidRPr="00706418">
        <w:rPr>
          <w:rFonts w:ascii="Arial" w:hAnsi="Arial" w:cs="Arial"/>
          <w:sz w:val="22"/>
          <w:szCs w:val="22"/>
        </w:rPr>
        <w:t>EVS</w:t>
      </w:r>
      <w:r w:rsidR="00296215">
        <w:rPr>
          <w:rFonts w:ascii="Arial" w:hAnsi="Arial" w:cs="Arial"/>
          <w:sz w:val="22"/>
          <w:szCs w:val="22"/>
        </w:rPr>
        <w:t> </w:t>
      </w:r>
      <w:r w:rsidRPr="00706418">
        <w:rPr>
          <w:rFonts w:ascii="Arial" w:hAnsi="Arial" w:cs="Arial"/>
          <w:sz w:val="22"/>
          <w:szCs w:val="22"/>
        </w:rPr>
        <w:t>842 kasutatakse juba laialdaselt. Näiteks kui vahelae heliisolatsiooni parandamine maksab 100–120 €/m²</w:t>
      </w:r>
      <w:r w:rsidR="00817E88">
        <w:rPr>
          <w:rFonts w:ascii="Arial" w:hAnsi="Arial" w:cs="Arial"/>
          <w:sz w:val="22"/>
          <w:szCs w:val="22"/>
        </w:rPr>
        <w:t>,</w:t>
      </w:r>
      <w:r w:rsidRPr="00706418">
        <w:rPr>
          <w:rFonts w:ascii="Arial" w:hAnsi="Arial" w:cs="Arial"/>
          <w:sz w:val="22"/>
          <w:szCs w:val="22"/>
        </w:rPr>
        <w:t xml:space="preserve"> tekib see kulu juhul, kui plaanitakse teha niikuinii suuremahulist rekonstrueerimist. Uued nõuded ei too seda kulu iseenesest juurde, vaid suunavad olemasolevaid töid kvaliteetsema tulemuseni. </w:t>
      </w:r>
      <w:r>
        <w:rPr>
          <w:rFonts w:ascii="Arial" w:hAnsi="Arial" w:cs="Arial"/>
          <w:sz w:val="22"/>
          <w:szCs w:val="22"/>
        </w:rPr>
        <w:t>Heliisolatsiooni osas avaldub</w:t>
      </w:r>
      <w:r w:rsidRPr="00F176D5">
        <w:rPr>
          <w:rFonts w:ascii="Arial" w:hAnsi="Arial" w:cs="Arial"/>
          <w:sz w:val="22"/>
          <w:szCs w:val="22"/>
        </w:rPr>
        <w:t xml:space="preserve"> mõju eelkõige kergkonstruktsioonis vahelagedele,</w:t>
      </w:r>
      <w:r>
        <w:rPr>
          <w:rFonts w:ascii="Arial" w:hAnsi="Arial" w:cs="Arial"/>
          <w:sz w:val="22"/>
          <w:szCs w:val="22"/>
        </w:rPr>
        <w:t xml:space="preserve"> mille puhul </w:t>
      </w:r>
      <w:r w:rsidRPr="00B53DF2">
        <w:rPr>
          <w:rFonts w:ascii="Arial" w:hAnsi="Arial" w:cs="Arial"/>
          <w:sz w:val="22"/>
          <w:szCs w:val="22"/>
        </w:rPr>
        <w:t>lihtsamad lahendused ei pruugi</w:t>
      </w:r>
      <w:r>
        <w:rPr>
          <w:rFonts w:ascii="Arial" w:hAnsi="Arial" w:cs="Arial"/>
          <w:sz w:val="22"/>
          <w:szCs w:val="22"/>
        </w:rPr>
        <w:t xml:space="preserve"> tagada piisavat tulemust</w:t>
      </w:r>
      <w:r w:rsidRPr="00B53DF2">
        <w:rPr>
          <w:rFonts w:ascii="Arial" w:hAnsi="Arial" w:cs="Arial"/>
          <w:sz w:val="22"/>
          <w:szCs w:val="22"/>
        </w:rPr>
        <w:t>.</w:t>
      </w:r>
      <w:r>
        <w:rPr>
          <w:rFonts w:ascii="Arial" w:hAnsi="Arial" w:cs="Arial"/>
          <w:sz w:val="22"/>
          <w:szCs w:val="22"/>
        </w:rPr>
        <w:t xml:space="preserve"> See puudutab vaid elamuid, eelkõige puitehitisi, mille osakaal Eestis on võrreldes kivist ja betoonist ehitistega </w:t>
      </w:r>
      <w:r w:rsidR="00296215">
        <w:rPr>
          <w:rFonts w:ascii="Arial" w:hAnsi="Arial" w:cs="Arial"/>
          <w:sz w:val="22"/>
          <w:szCs w:val="22"/>
        </w:rPr>
        <w:t>väike</w:t>
      </w:r>
      <w:r>
        <w:rPr>
          <w:rFonts w:ascii="Arial" w:hAnsi="Arial" w:cs="Arial"/>
          <w:sz w:val="22"/>
          <w:szCs w:val="22"/>
        </w:rPr>
        <w:t xml:space="preserve"> (alla 5% rida- ja korterelamutest).</w:t>
      </w:r>
    </w:p>
    <w:p w14:paraId="42294944" w14:textId="77777777" w:rsidR="00951946" w:rsidRDefault="00951946" w:rsidP="00D30AEE">
      <w:pPr>
        <w:jc w:val="both"/>
        <w:rPr>
          <w:rFonts w:ascii="Arial" w:hAnsi="Arial" w:cs="Arial"/>
          <w:sz w:val="22"/>
          <w:szCs w:val="22"/>
        </w:rPr>
      </w:pPr>
    </w:p>
    <w:p w14:paraId="55DBFF23" w14:textId="7734CEF0" w:rsidR="0075710F" w:rsidRPr="0071314C" w:rsidRDefault="0075710F" w:rsidP="008E5173">
      <w:pPr>
        <w:jc w:val="both"/>
        <w:rPr>
          <w:rFonts w:ascii="Arial" w:hAnsi="Arial" w:cs="Arial"/>
          <w:b/>
          <w:bCs/>
          <w:sz w:val="22"/>
          <w:szCs w:val="22"/>
        </w:rPr>
      </w:pPr>
      <w:r w:rsidRPr="0071314C">
        <w:rPr>
          <w:rFonts w:ascii="Arial" w:hAnsi="Arial" w:cs="Arial"/>
          <w:b/>
          <w:bCs/>
          <w:sz w:val="22"/>
          <w:szCs w:val="22"/>
        </w:rPr>
        <w:t xml:space="preserve">Mõju </w:t>
      </w:r>
      <w:r w:rsidR="005866E7" w:rsidRPr="0071314C">
        <w:rPr>
          <w:rFonts w:ascii="Arial" w:hAnsi="Arial" w:cs="Arial"/>
          <w:b/>
          <w:bCs/>
          <w:sz w:val="22"/>
          <w:szCs w:val="22"/>
        </w:rPr>
        <w:t>inimesele</w:t>
      </w:r>
      <w:r w:rsidR="0071314C" w:rsidRPr="0071314C">
        <w:rPr>
          <w:rFonts w:ascii="Arial" w:hAnsi="Arial" w:cs="Arial"/>
          <w:b/>
          <w:bCs/>
          <w:sz w:val="22"/>
          <w:szCs w:val="22"/>
        </w:rPr>
        <w:t xml:space="preserve"> koondhinnang</w:t>
      </w:r>
    </w:p>
    <w:p w14:paraId="06AFECD7" w14:textId="77777777" w:rsidR="00E44024" w:rsidRDefault="00E44024" w:rsidP="008E5173">
      <w:pPr>
        <w:jc w:val="both"/>
        <w:rPr>
          <w:rFonts w:ascii="Arial" w:hAnsi="Arial" w:cs="Arial"/>
          <w:sz w:val="22"/>
          <w:szCs w:val="22"/>
        </w:rPr>
      </w:pPr>
    </w:p>
    <w:p w14:paraId="5E0B5CD4" w14:textId="494E3579" w:rsidR="00E44024" w:rsidRDefault="00CB6AD2" w:rsidP="008E5173">
      <w:pPr>
        <w:jc w:val="both"/>
        <w:rPr>
          <w:rFonts w:ascii="Arial" w:hAnsi="Arial" w:cs="Arial"/>
          <w:sz w:val="22"/>
          <w:szCs w:val="22"/>
        </w:rPr>
      </w:pPr>
      <w:r>
        <w:rPr>
          <w:rFonts w:ascii="Arial" w:hAnsi="Arial" w:cs="Arial"/>
          <w:sz w:val="22"/>
          <w:szCs w:val="22"/>
        </w:rPr>
        <w:t xml:space="preserve">Määrus keskendub </w:t>
      </w:r>
      <w:r w:rsidR="006C6876" w:rsidRPr="006C6876">
        <w:rPr>
          <w:rFonts w:ascii="Arial" w:hAnsi="Arial" w:cs="Arial"/>
          <w:sz w:val="22"/>
          <w:szCs w:val="22"/>
        </w:rPr>
        <w:t xml:space="preserve">haavatavatele sihtrühmadele (nt lapsed, eakad, haiged), mõjutab kogu </w:t>
      </w:r>
      <w:r w:rsidR="006C6876" w:rsidRPr="005B4E3D">
        <w:rPr>
          <w:rFonts w:ascii="Arial" w:hAnsi="Arial" w:cs="Arial"/>
          <w:sz w:val="22"/>
          <w:szCs w:val="22"/>
        </w:rPr>
        <w:t>elanikkonna elukeskkonna kvaliteet</w:t>
      </w:r>
      <w:r w:rsidR="006C6876" w:rsidRPr="006C6876">
        <w:rPr>
          <w:rFonts w:ascii="Arial" w:hAnsi="Arial" w:cs="Arial"/>
          <w:sz w:val="22"/>
          <w:szCs w:val="22"/>
        </w:rPr>
        <w:t>i ning aitab ennetada mürast tingitud terviseprobleeme.</w:t>
      </w:r>
      <w:r w:rsidR="00951144" w:rsidRPr="00951144">
        <w:t xml:space="preserve"> </w:t>
      </w:r>
      <w:r w:rsidR="00951144" w:rsidRPr="00951144">
        <w:rPr>
          <w:rFonts w:ascii="Arial" w:hAnsi="Arial" w:cs="Arial"/>
          <w:sz w:val="22"/>
          <w:szCs w:val="22"/>
        </w:rPr>
        <w:t xml:space="preserve">Rangemad piirtasemed uutes hoonetes parandavad pikaajaliselt inimeste und ja keskendumisvõimet ning </w:t>
      </w:r>
      <w:r w:rsidR="00296215">
        <w:rPr>
          <w:rFonts w:ascii="Arial" w:hAnsi="Arial" w:cs="Arial"/>
          <w:sz w:val="22"/>
          <w:szCs w:val="22"/>
        </w:rPr>
        <w:t>parandavad</w:t>
      </w:r>
      <w:r w:rsidR="00951144" w:rsidRPr="00951144">
        <w:rPr>
          <w:rFonts w:ascii="Arial" w:hAnsi="Arial" w:cs="Arial"/>
          <w:sz w:val="22"/>
          <w:szCs w:val="22"/>
        </w:rPr>
        <w:t xml:space="preserve"> elukvaliteeti, vähendades seeläbi pikas vaates ka tervishoiusüsteemi koormust.</w:t>
      </w:r>
      <w:r w:rsidR="0017002D" w:rsidRPr="0017002D">
        <w:t xml:space="preserve"> </w:t>
      </w:r>
      <w:r w:rsidR="0017002D" w:rsidRPr="0017002D">
        <w:rPr>
          <w:rFonts w:ascii="Arial" w:hAnsi="Arial" w:cs="Arial"/>
          <w:sz w:val="22"/>
          <w:szCs w:val="22"/>
        </w:rPr>
        <w:t xml:space="preserve">Mõju avaldumise sagedus on keskmine, sest inimesed puutuvad </w:t>
      </w:r>
      <w:proofErr w:type="spellStart"/>
      <w:r w:rsidR="0017002D" w:rsidRPr="0017002D">
        <w:rPr>
          <w:rFonts w:ascii="Arial" w:hAnsi="Arial" w:cs="Arial"/>
          <w:sz w:val="22"/>
          <w:szCs w:val="22"/>
        </w:rPr>
        <w:t>sisemüraga</w:t>
      </w:r>
      <w:proofErr w:type="spellEnd"/>
      <w:r w:rsidR="0017002D" w:rsidRPr="0017002D">
        <w:rPr>
          <w:rFonts w:ascii="Arial" w:hAnsi="Arial" w:cs="Arial"/>
          <w:sz w:val="22"/>
          <w:szCs w:val="22"/>
        </w:rPr>
        <w:t xml:space="preserve"> kokku regulaarselt, kuid mitte igapäevase probleemina. Ebasoovitavate mõjude risk on väike, kuna muudatused ei kehtesta uusi kohustusi olemasolevatele hoonetele ja arvestavad proportsionaalsuse põhimõtet. </w:t>
      </w:r>
      <w:commentRangeStart w:id="102"/>
      <w:r w:rsidR="0017002D" w:rsidRPr="005B4E3D">
        <w:rPr>
          <w:rFonts w:ascii="Arial" w:hAnsi="Arial" w:cs="Arial"/>
          <w:sz w:val="22"/>
          <w:szCs w:val="22"/>
        </w:rPr>
        <w:t>Sihtrühma suurus on väga suur, hõlmates sisuliselt kogu elanikest koosnevat kasutajaskonda korterelamutes ja ühiskasutusega hoonetes.</w:t>
      </w:r>
      <w:r w:rsidR="0017002D">
        <w:rPr>
          <w:rFonts w:ascii="Arial" w:hAnsi="Arial" w:cs="Arial"/>
          <w:sz w:val="22"/>
          <w:szCs w:val="22"/>
        </w:rPr>
        <w:t xml:space="preserve"> </w:t>
      </w:r>
      <w:commentRangeEnd w:id="102"/>
      <w:r w:rsidR="00203583">
        <w:rPr>
          <w:rStyle w:val="CommentReference"/>
        </w:rPr>
        <w:commentReference w:id="102"/>
      </w:r>
      <w:r w:rsidR="0017002D">
        <w:rPr>
          <w:rFonts w:ascii="Arial" w:hAnsi="Arial" w:cs="Arial"/>
          <w:sz w:val="22"/>
          <w:szCs w:val="22"/>
        </w:rPr>
        <w:t>Kokkuvõttes on mõju elanikkonnale oluline ja pikaajalise positiivse toimega.</w:t>
      </w:r>
    </w:p>
    <w:p w14:paraId="00E9167E" w14:textId="77777777" w:rsidR="00074DFD" w:rsidRDefault="00074DFD" w:rsidP="008E5173">
      <w:pPr>
        <w:jc w:val="both"/>
        <w:rPr>
          <w:rFonts w:ascii="Arial" w:hAnsi="Arial" w:cs="Arial"/>
          <w:sz w:val="22"/>
          <w:szCs w:val="22"/>
        </w:rPr>
      </w:pPr>
    </w:p>
    <w:p w14:paraId="4E647D4A" w14:textId="44B1773B" w:rsidR="00074DFD" w:rsidRPr="0071314C" w:rsidRDefault="00074DFD" w:rsidP="008E5173">
      <w:pPr>
        <w:jc w:val="both"/>
        <w:rPr>
          <w:rFonts w:ascii="Arial" w:hAnsi="Arial" w:cs="Arial"/>
          <w:b/>
          <w:bCs/>
          <w:sz w:val="22"/>
          <w:szCs w:val="22"/>
        </w:rPr>
      </w:pPr>
      <w:r w:rsidRPr="0071314C">
        <w:rPr>
          <w:rFonts w:ascii="Arial" w:hAnsi="Arial" w:cs="Arial"/>
          <w:b/>
          <w:bCs/>
          <w:sz w:val="22"/>
          <w:szCs w:val="22"/>
        </w:rPr>
        <w:t xml:space="preserve">Mõju </w:t>
      </w:r>
      <w:r w:rsidR="0071314C" w:rsidRPr="0071314C">
        <w:rPr>
          <w:rFonts w:ascii="Arial" w:hAnsi="Arial" w:cs="Arial"/>
          <w:b/>
          <w:bCs/>
          <w:sz w:val="22"/>
          <w:szCs w:val="22"/>
        </w:rPr>
        <w:t xml:space="preserve">ettevõtjatele </w:t>
      </w:r>
      <w:r w:rsidRPr="0071314C">
        <w:rPr>
          <w:rFonts w:ascii="Arial" w:hAnsi="Arial" w:cs="Arial"/>
          <w:b/>
          <w:bCs/>
          <w:sz w:val="22"/>
          <w:szCs w:val="22"/>
        </w:rPr>
        <w:t>koondhinnang</w:t>
      </w:r>
    </w:p>
    <w:p w14:paraId="47D32355" w14:textId="77777777" w:rsidR="00E44024" w:rsidRDefault="00E44024" w:rsidP="008E5173">
      <w:pPr>
        <w:jc w:val="both"/>
        <w:rPr>
          <w:rFonts w:ascii="Arial" w:hAnsi="Arial" w:cs="Arial"/>
          <w:sz w:val="22"/>
          <w:szCs w:val="22"/>
        </w:rPr>
      </w:pPr>
    </w:p>
    <w:p w14:paraId="6C7E3E1D" w14:textId="643FFAE7" w:rsidR="00951144" w:rsidRDefault="00E01DCD" w:rsidP="008E5173">
      <w:pPr>
        <w:jc w:val="both"/>
        <w:rPr>
          <w:rFonts w:ascii="Arial" w:hAnsi="Arial" w:cs="Arial"/>
          <w:sz w:val="22"/>
          <w:szCs w:val="22"/>
        </w:rPr>
      </w:pPr>
      <w:r w:rsidRPr="00E01DCD">
        <w:rPr>
          <w:rFonts w:ascii="Arial" w:hAnsi="Arial" w:cs="Arial"/>
          <w:sz w:val="22"/>
          <w:szCs w:val="22"/>
        </w:rPr>
        <w:t xml:space="preserve">Mõju ehitus- ja arendussektorile on mõõdukas, sest määruses viidatud standardid on juba praktikas kasutusel ning muudatused ei too kaasa uusi põhimõttelisi kohustusi. </w:t>
      </w:r>
      <w:r w:rsidR="00951144" w:rsidRPr="00951144">
        <w:rPr>
          <w:rFonts w:ascii="Arial" w:hAnsi="Arial" w:cs="Arial"/>
          <w:sz w:val="22"/>
          <w:szCs w:val="22"/>
        </w:rPr>
        <w:t>Kulude kasv võib tekkida vaid uusehituse või olemasolevate ühiskasutusega hoonete piirde- ja tarindkonstruktsioonide muutmise korral, näiteks vahelae heliisolatsiooni parandamisel (100–120</w:t>
      </w:r>
      <w:r w:rsidR="00296215">
        <w:rPr>
          <w:rFonts w:ascii="Arial" w:hAnsi="Arial" w:cs="Arial"/>
          <w:sz w:val="22"/>
          <w:szCs w:val="22"/>
        </w:rPr>
        <w:t> </w:t>
      </w:r>
      <w:r w:rsidR="00951144" w:rsidRPr="00951144">
        <w:rPr>
          <w:rFonts w:ascii="Arial" w:hAnsi="Arial" w:cs="Arial"/>
          <w:sz w:val="22"/>
          <w:szCs w:val="22"/>
        </w:rPr>
        <w:t xml:space="preserve">€/m²). </w:t>
      </w:r>
      <w:commentRangeStart w:id="103"/>
      <w:r w:rsidRPr="00E01DCD">
        <w:rPr>
          <w:rFonts w:ascii="Arial" w:hAnsi="Arial" w:cs="Arial"/>
          <w:sz w:val="22"/>
          <w:szCs w:val="22"/>
        </w:rPr>
        <w:t xml:space="preserve">Mõju on tuntavam </w:t>
      </w:r>
      <w:proofErr w:type="spellStart"/>
      <w:r w:rsidRPr="00E01DCD">
        <w:rPr>
          <w:rFonts w:ascii="Arial" w:hAnsi="Arial" w:cs="Arial"/>
          <w:sz w:val="22"/>
          <w:szCs w:val="22"/>
        </w:rPr>
        <w:t>kergkonstruktsiooniliste</w:t>
      </w:r>
      <w:proofErr w:type="spellEnd"/>
      <w:r w:rsidRPr="00E01DCD">
        <w:rPr>
          <w:rFonts w:ascii="Arial" w:hAnsi="Arial" w:cs="Arial"/>
          <w:sz w:val="22"/>
          <w:szCs w:val="22"/>
        </w:rPr>
        <w:t xml:space="preserve"> elamute puhul (nt puithooned), kuid nende osakaal on </w:t>
      </w:r>
      <w:r w:rsidR="00951144" w:rsidRPr="00951144">
        <w:rPr>
          <w:rFonts w:ascii="Arial" w:hAnsi="Arial" w:cs="Arial"/>
          <w:sz w:val="22"/>
          <w:szCs w:val="22"/>
        </w:rPr>
        <w:t xml:space="preserve">Eestis rida- ja korterelamutest vaid </w:t>
      </w:r>
      <w:r w:rsidRPr="00E01DCD">
        <w:rPr>
          <w:rFonts w:ascii="Arial" w:hAnsi="Arial" w:cs="Arial"/>
          <w:sz w:val="22"/>
          <w:szCs w:val="22"/>
        </w:rPr>
        <w:t>alla 5%</w:t>
      </w:r>
      <w:r w:rsidR="00951144">
        <w:rPr>
          <w:rFonts w:ascii="Arial" w:hAnsi="Arial" w:cs="Arial"/>
          <w:sz w:val="22"/>
          <w:szCs w:val="22"/>
        </w:rPr>
        <w:t>.</w:t>
      </w:r>
      <w:r w:rsidR="00951144" w:rsidRPr="00951144">
        <w:t xml:space="preserve"> </w:t>
      </w:r>
      <w:commentRangeEnd w:id="103"/>
      <w:r w:rsidR="00C20892">
        <w:rPr>
          <w:rStyle w:val="CommentReference"/>
        </w:rPr>
        <w:commentReference w:id="103"/>
      </w:r>
      <w:r w:rsidR="00951144" w:rsidRPr="00951144">
        <w:rPr>
          <w:rFonts w:ascii="Arial" w:hAnsi="Arial" w:cs="Arial"/>
          <w:sz w:val="22"/>
          <w:szCs w:val="22"/>
        </w:rPr>
        <w:t>Eesti puitmoodulmajade tootjad täidavad juba praegu samaväärseid või rangemaid nõudeid välisturgudel (Soome, Rootsi, Norra, Saksamaa), seega on vajalikud tehnilised lahendused turul olemas.</w:t>
      </w:r>
    </w:p>
    <w:p w14:paraId="523AFBEB" w14:textId="77777777" w:rsidR="00951144" w:rsidRDefault="00951144" w:rsidP="008E5173">
      <w:pPr>
        <w:jc w:val="both"/>
        <w:rPr>
          <w:rFonts w:ascii="Arial" w:hAnsi="Arial" w:cs="Arial"/>
          <w:sz w:val="22"/>
          <w:szCs w:val="22"/>
        </w:rPr>
      </w:pPr>
    </w:p>
    <w:p w14:paraId="319691C1" w14:textId="1B4C9A55" w:rsidR="00991291" w:rsidRDefault="00E01DCD" w:rsidP="008E5173">
      <w:pPr>
        <w:jc w:val="both"/>
        <w:rPr>
          <w:rFonts w:ascii="Arial" w:hAnsi="Arial" w:cs="Arial"/>
          <w:sz w:val="22"/>
          <w:szCs w:val="22"/>
        </w:rPr>
      </w:pPr>
      <w:r w:rsidRPr="00E01DCD">
        <w:rPr>
          <w:rFonts w:ascii="Arial" w:hAnsi="Arial" w:cs="Arial"/>
          <w:sz w:val="22"/>
          <w:szCs w:val="22"/>
        </w:rPr>
        <w:t xml:space="preserve">Mõju avaldumise sagedus on keskmine, kuna normidega tuleb arvestada uusehituse </w:t>
      </w:r>
      <w:r w:rsidR="00296215">
        <w:rPr>
          <w:rFonts w:ascii="Arial" w:hAnsi="Arial" w:cs="Arial"/>
          <w:sz w:val="22"/>
          <w:szCs w:val="22"/>
        </w:rPr>
        <w:t>ning</w:t>
      </w:r>
      <w:r w:rsidRPr="00E01DCD">
        <w:rPr>
          <w:rFonts w:ascii="Arial" w:hAnsi="Arial" w:cs="Arial"/>
          <w:sz w:val="22"/>
          <w:szCs w:val="22"/>
        </w:rPr>
        <w:t xml:space="preserve"> </w:t>
      </w:r>
      <w:r w:rsidR="00991291" w:rsidRPr="00991291">
        <w:rPr>
          <w:rFonts w:ascii="Arial" w:hAnsi="Arial" w:cs="Arial"/>
          <w:sz w:val="22"/>
          <w:szCs w:val="22"/>
        </w:rPr>
        <w:t xml:space="preserve">piirde- ja tarindkonstruktsioonide muutmisega </w:t>
      </w:r>
      <w:r w:rsidRPr="00E01DCD">
        <w:rPr>
          <w:rFonts w:ascii="Arial" w:hAnsi="Arial" w:cs="Arial"/>
          <w:sz w:val="22"/>
          <w:szCs w:val="22"/>
        </w:rPr>
        <w:t>rekonstrueerimise korral. Ebasoovitavate mõjude risk on väike, sest lisakulud tekivad vaid juhul, kui tehakse niikuinii suuremahulisi töid. Sihtrühma suurus on suur, hõlmates projekteerijaid, arendajaid, ehitajaid ja akustikainsenere.</w:t>
      </w:r>
      <w:r w:rsidR="00425F3C">
        <w:rPr>
          <w:rFonts w:ascii="Arial" w:hAnsi="Arial" w:cs="Arial"/>
          <w:sz w:val="22"/>
          <w:szCs w:val="22"/>
        </w:rPr>
        <w:t xml:space="preserve"> </w:t>
      </w:r>
    </w:p>
    <w:p w14:paraId="6EE619D6" w14:textId="77777777" w:rsidR="00991291" w:rsidRDefault="00991291" w:rsidP="008E5173">
      <w:pPr>
        <w:jc w:val="both"/>
        <w:rPr>
          <w:rFonts w:ascii="Arial" w:hAnsi="Arial" w:cs="Arial"/>
          <w:sz w:val="22"/>
          <w:szCs w:val="22"/>
        </w:rPr>
      </w:pPr>
    </w:p>
    <w:p w14:paraId="4211990F" w14:textId="5D3B4C6D" w:rsidR="00991291" w:rsidRDefault="00991291" w:rsidP="008E5173">
      <w:pPr>
        <w:jc w:val="both"/>
        <w:rPr>
          <w:rFonts w:ascii="Arial" w:hAnsi="Arial" w:cs="Arial"/>
          <w:sz w:val="22"/>
          <w:szCs w:val="22"/>
        </w:rPr>
      </w:pPr>
      <w:r w:rsidRPr="00991291">
        <w:rPr>
          <w:rFonts w:ascii="Arial" w:hAnsi="Arial" w:cs="Arial"/>
          <w:sz w:val="22"/>
          <w:szCs w:val="22"/>
        </w:rPr>
        <w:t>Eestis on olemas piisavalt akustikamõõtmiste pädevusega spetsialiste ja ettevõtteid (nt Akukon OY, Kajaja Acoustics OÜ, Terviseameti</w:t>
      </w:r>
      <w:r w:rsidR="00296215">
        <w:rPr>
          <w:rFonts w:ascii="Arial" w:hAnsi="Arial" w:cs="Arial"/>
          <w:sz w:val="22"/>
          <w:szCs w:val="22"/>
        </w:rPr>
        <w:t xml:space="preserve"> r</w:t>
      </w:r>
      <w:r w:rsidRPr="00991291">
        <w:rPr>
          <w:rFonts w:ascii="Arial" w:hAnsi="Arial" w:cs="Arial"/>
          <w:sz w:val="22"/>
          <w:szCs w:val="22"/>
        </w:rPr>
        <w:t>ahvatervise labor, Akustikainsener OÜ), mistõttu nõuete täitmiseks vajalik hindamisteenus on turul kättesaadav.</w:t>
      </w:r>
    </w:p>
    <w:p w14:paraId="5387E3EE" w14:textId="77777777" w:rsidR="00991291" w:rsidRDefault="00991291" w:rsidP="008E5173">
      <w:pPr>
        <w:jc w:val="both"/>
        <w:rPr>
          <w:rFonts w:ascii="Arial" w:hAnsi="Arial" w:cs="Arial"/>
          <w:sz w:val="22"/>
          <w:szCs w:val="22"/>
        </w:rPr>
      </w:pPr>
    </w:p>
    <w:p w14:paraId="0FD635BD" w14:textId="2D8E9F74" w:rsidR="00E44024" w:rsidRDefault="00425F3C" w:rsidP="008E5173">
      <w:pPr>
        <w:jc w:val="both"/>
        <w:rPr>
          <w:rFonts w:ascii="Arial" w:hAnsi="Arial" w:cs="Arial"/>
          <w:sz w:val="22"/>
          <w:szCs w:val="22"/>
        </w:rPr>
      </w:pPr>
      <w:r>
        <w:rPr>
          <w:rFonts w:ascii="Arial" w:hAnsi="Arial" w:cs="Arial"/>
          <w:sz w:val="22"/>
          <w:szCs w:val="22"/>
        </w:rPr>
        <w:t>Kokkuvõttes on tegemist olulise mõjuga.</w:t>
      </w:r>
    </w:p>
    <w:p w14:paraId="069D002F" w14:textId="77777777" w:rsidR="000815D0" w:rsidRPr="00334114" w:rsidRDefault="000815D0" w:rsidP="008E5173">
      <w:pPr>
        <w:jc w:val="both"/>
        <w:rPr>
          <w:rFonts w:ascii="Arial" w:hAnsi="Arial" w:cs="Arial"/>
          <w:sz w:val="22"/>
          <w:szCs w:val="22"/>
        </w:rPr>
      </w:pPr>
    </w:p>
    <w:p w14:paraId="16320498" w14:textId="77777777" w:rsidR="000033A4" w:rsidRPr="00334114" w:rsidRDefault="000033A4" w:rsidP="008E5173">
      <w:pPr>
        <w:jc w:val="both"/>
        <w:rPr>
          <w:rFonts w:ascii="Arial" w:hAnsi="Arial" w:cs="Arial"/>
          <w:b/>
          <w:bCs/>
          <w:sz w:val="22"/>
          <w:szCs w:val="22"/>
        </w:rPr>
      </w:pPr>
      <w:r w:rsidRPr="00334114">
        <w:rPr>
          <w:rFonts w:ascii="Arial" w:hAnsi="Arial" w:cs="Arial"/>
          <w:b/>
          <w:bCs/>
          <w:sz w:val="22"/>
          <w:szCs w:val="22"/>
        </w:rPr>
        <w:t>MÕJU RIIGIVALITSEMISELE</w:t>
      </w:r>
    </w:p>
    <w:p w14:paraId="224E5A0F" w14:textId="77777777" w:rsidR="000033A4" w:rsidRPr="00334114" w:rsidRDefault="000033A4" w:rsidP="008E5173">
      <w:pPr>
        <w:jc w:val="both"/>
        <w:rPr>
          <w:rFonts w:ascii="Arial" w:hAnsi="Arial" w:cs="Arial"/>
          <w:b/>
          <w:bCs/>
          <w:sz w:val="22"/>
          <w:szCs w:val="22"/>
        </w:rPr>
      </w:pPr>
    </w:p>
    <w:p w14:paraId="17E70926" w14:textId="77777777" w:rsidR="000033A4" w:rsidRPr="00334114" w:rsidRDefault="000033A4" w:rsidP="008E5173">
      <w:pPr>
        <w:jc w:val="both"/>
        <w:rPr>
          <w:rFonts w:ascii="Arial" w:hAnsi="Arial" w:cs="Arial"/>
          <w:sz w:val="22"/>
          <w:szCs w:val="22"/>
        </w:rPr>
      </w:pPr>
      <w:r w:rsidRPr="00334114">
        <w:rPr>
          <w:rFonts w:ascii="Arial" w:hAnsi="Arial" w:cs="Arial"/>
          <w:sz w:val="22"/>
          <w:szCs w:val="22"/>
          <w:u w:val="single"/>
        </w:rPr>
        <w:t>Sihtrühm:</w:t>
      </w:r>
      <w:r w:rsidRPr="00334114">
        <w:rPr>
          <w:rFonts w:ascii="Arial" w:hAnsi="Arial" w:cs="Arial"/>
          <w:sz w:val="22"/>
          <w:szCs w:val="22"/>
        </w:rPr>
        <w:t xml:space="preserve"> Terviseamet</w:t>
      </w:r>
    </w:p>
    <w:p w14:paraId="1804CCCE" w14:textId="77777777" w:rsidR="000033A4" w:rsidRPr="00334114" w:rsidRDefault="000033A4" w:rsidP="008E5173">
      <w:pPr>
        <w:jc w:val="both"/>
        <w:rPr>
          <w:rFonts w:ascii="Arial" w:hAnsi="Arial" w:cs="Arial"/>
          <w:b/>
          <w:bCs/>
          <w:sz w:val="22"/>
          <w:szCs w:val="22"/>
          <w:u w:val="single"/>
        </w:rPr>
      </w:pPr>
    </w:p>
    <w:p w14:paraId="5F6E98FF" w14:textId="3B20FF7F" w:rsidR="000033A4" w:rsidRPr="00334114" w:rsidRDefault="00F55732" w:rsidP="008E5173">
      <w:pPr>
        <w:jc w:val="both"/>
        <w:rPr>
          <w:rFonts w:ascii="Arial" w:hAnsi="Arial" w:cs="Arial"/>
          <w:sz w:val="22"/>
          <w:szCs w:val="22"/>
        </w:rPr>
      </w:pPr>
      <w:r>
        <w:rPr>
          <w:rFonts w:ascii="Arial" w:hAnsi="Arial" w:cs="Arial"/>
          <w:sz w:val="22"/>
          <w:szCs w:val="22"/>
        </w:rPr>
        <w:t>Määruse</w:t>
      </w:r>
      <w:r w:rsidR="000033A4" w:rsidRPr="00334114">
        <w:rPr>
          <w:rFonts w:ascii="Arial" w:hAnsi="Arial" w:cs="Arial"/>
          <w:sz w:val="22"/>
          <w:szCs w:val="22"/>
        </w:rPr>
        <w:t xml:space="preserve"> muudatuste rakendumisel jääb Terviseametile riikliku järelevalve roll, kuid nõuete ajakohastamise tulemuse</w:t>
      </w:r>
      <w:r w:rsidR="00CE0712" w:rsidRPr="00334114">
        <w:rPr>
          <w:rFonts w:ascii="Arial" w:hAnsi="Arial" w:cs="Arial"/>
          <w:sz w:val="22"/>
          <w:szCs w:val="22"/>
        </w:rPr>
        <w:t>na</w:t>
      </w:r>
      <w:r w:rsidR="000033A4" w:rsidRPr="00334114">
        <w:rPr>
          <w:rFonts w:ascii="Arial" w:hAnsi="Arial" w:cs="Arial"/>
          <w:sz w:val="22"/>
          <w:szCs w:val="22"/>
        </w:rPr>
        <w:t xml:space="preserve"> kaasneb asutusele kohustus kohandada järelevalveprotsessi vastavalt muutustele</w:t>
      </w:r>
      <w:r w:rsidR="00202631">
        <w:rPr>
          <w:rFonts w:ascii="Arial" w:hAnsi="Arial" w:cs="Arial"/>
          <w:sz w:val="22"/>
          <w:szCs w:val="22"/>
        </w:rPr>
        <w:t xml:space="preserve"> ning sellega kaasnevalt teha vastavad muudatused ka järelevalve infosüsteemis</w:t>
      </w:r>
      <w:r w:rsidR="00F1432D">
        <w:rPr>
          <w:rFonts w:ascii="Arial" w:hAnsi="Arial" w:cs="Arial"/>
          <w:sz w:val="22"/>
          <w:szCs w:val="22"/>
        </w:rPr>
        <w:t xml:space="preserve"> (vt ptk 5).</w:t>
      </w:r>
    </w:p>
    <w:p w14:paraId="7EA4229C" w14:textId="77777777" w:rsidR="00CE0712" w:rsidRPr="00334114" w:rsidRDefault="00CE0712" w:rsidP="008E5173">
      <w:pPr>
        <w:jc w:val="both"/>
        <w:rPr>
          <w:rFonts w:ascii="Arial" w:hAnsi="Arial" w:cs="Arial"/>
          <w:sz w:val="22"/>
          <w:szCs w:val="22"/>
        </w:rPr>
      </w:pPr>
    </w:p>
    <w:p w14:paraId="27BFF69E" w14:textId="086A045E" w:rsidR="000033A4" w:rsidRPr="00334114" w:rsidRDefault="000033A4" w:rsidP="008E5173">
      <w:pPr>
        <w:jc w:val="both"/>
        <w:rPr>
          <w:rFonts w:ascii="Arial" w:hAnsi="Arial" w:cs="Arial"/>
          <w:sz w:val="22"/>
          <w:szCs w:val="22"/>
        </w:rPr>
      </w:pPr>
      <w:r w:rsidRPr="00334114">
        <w:rPr>
          <w:rFonts w:ascii="Arial" w:hAnsi="Arial" w:cs="Arial"/>
          <w:sz w:val="22"/>
          <w:szCs w:val="22"/>
        </w:rPr>
        <w:t xml:space="preserve">Määrusest väljajäetavate hoonete liikide suhtes </w:t>
      </w:r>
      <w:r w:rsidR="00CB0AB7" w:rsidRPr="00334114">
        <w:rPr>
          <w:rFonts w:ascii="Arial" w:hAnsi="Arial" w:cs="Arial"/>
          <w:sz w:val="22"/>
          <w:szCs w:val="22"/>
        </w:rPr>
        <w:t xml:space="preserve">(nt büroohooned, kaubanduspinnad, majutusasutused) </w:t>
      </w:r>
      <w:r w:rsidRPr="00334114">
        <w:rPr>
          <w:rFonts w:ascii="Arial" w:hAnsi="Arial" w:cs="Arial"/>
          <w:sz w:val="22"/>
          <w:szCs w:val="22"/>
        </w:rPr>
        <w:t>ei pea asutus edaspidi järelevalve</w:t>
      </w:r>
      <w:r w:rsidR="00CE0712" w:rsidRPr="00334114">
        <w:rPr>
          <w:rFonts w:ascii="Arial" w:hAnsi="Arial" w:cs="Arial"/>
          <w:sz w:val="22"/>
          <w:szCs w:val="22"/>
        </w:rPr>
        <w:t>toiminguid</w:t>
      </w:r>
      <w:r w:rsidRPr="00334114">
        <w:rPr>
          <w:rFonts w:ascii="Arial" w:hAnsi="Arial" w:cs="Arial"/>
          <w:sz w:val="22"/>
          <w:szCs w:val="22"/>
        </w:rPr>
        <w:t xml:space="preserve"> tegema, mistõttu võib sellega seonduvalt eeldada kulude kokkuhoidu ühe kontrolli tegemisel umbes 150 euro</w:t>
      </w:r>
      <w:r w:rsidRPr="00334114">
        <w:rPr>
          <w:rStyle w:val="FootnoteReference"/>
          <w:rFonts w:ascii="Arial" w:hAnsi="Arial" w:cs="Arial"/>
          <w:sz w:val="22"/>
          <w:szCs w:val="22"/>
        </w:rPr>
        <w:footnoteReference w:id="19"/>
      </w:r>
      <w:r w:rsidRPr="00334114">
        <w:rPr>
          <w:rFonts w:ascii="Arial" w:hAnsi="Arial" w:cs="Arial"/>
          <w:sz w:val="22"/>
          <w:szCs w:val="22"/>
        </w:rPr>
        <w:t xml:space="preserve"> ulatuses, kuid arvestades, et väljajäetavate hoonete liikide kaebuste arv aastatel 2023</w:t>
      </w:r>
      <w:r w:rsidR="00994AC6" w:rsidRPr="00334114">
        <w:rPr>
          <w:rFonts w:ascii="Arial" w:hAnsi="Arial" w:cs="Arial"/>
          <w:sz w:val="22"/>
          <w:szCs w:val="22"/>
        </w:rPr>
        <w:t>–2025</w:t>
      </w:r>
      <w:r w:rsidRPr="00334114">
        <w:rPr>
          <w:rFonts w:ascii="Arial" w:hAnsi="Arial" w:cs="Arial"/>
          <w:sz w:val="22"/>
          <w:szCs w:val="22"/>
        </w:rPr>
        <w:t xml:space="preserve"> on olnud marginaalne (keskmiselt 2,5% kõikidest mürakaebustest</w:t>
      </w:r>
      <w:r w:rsidR="003C0CF9" w:rsidRPr="00334114">
        <w:rPr>
          <w:rStyle w:val="FootnoteReference"/>
          <w:rFonts w:ascii="Arial" w:hAnsi="Arial" w:cs="Arial"/>
          <w:sz w:val="22"/>
          <w:szCs w:val="22"/>
        </w:rPr>
        <w:footnoteReference w:id="20"/>
      </w:r>
      <w:r w:rsidRPr="00334114">
        <w:rPr>
          <w:rFonts w:ascii="Arial" w:hAnsi="Arial" w:cs="Arial"/>
          <w:sz w:val="22"/>
          <w:szCs w:val="22"/>
        </w:rPr>
        <w:t>), siis olulist kulude kokkuhoidu ei teki.</w:t>
      </w:r>
      <w:r w:rsidR="00B26AB6" w:rsidRPr="00334114">
        <w:rPr>
          <w:rFonts w:ascii="Arial" w:hAnsi="Arial" w:cs="Arial"/>
          <w:sz w:val="22"/>
          <w:szCs w:val="22"/>
        </w:rPr>
        <w:t xml:space="preserve"> Samas väheneb nendes hoonetes järelevalve ja kaebuste käsitlemise halduskoormus.</w:t>
      </w:r>
    </w:p>
    <w:p w14:paraId="022AC45F" w14:textId="77777777" w:rsidR="000033A4" w:rsidRPr="00334114" w:rsidRDefault="000033A4" w:rsidP="008E5173">
      <w:pPr>
        <w:jc w:val="both"/>
        <w:rPr>
          <w:rFonts w:ascii="Arial" w:hAnsi="Arial" w:cs="Arial"/>
          <w:sz w:val="22"/>
          <w:szCs w:val="22"/>
        </w:rPr>
      </w:pPr>
    </w:p>
    <w:p w14:paraId="1472FB10" w14:textId="5256CA6F" w:rsidR="005F7CA5" w:rsidRPr="00334114" w:rsidRDefault="005F7CA5" w:rsidP="008E5173">
      <w:pPr>
        <w:jc w:val="both"/>
        <w:rPr>
          <w:rFonts w:ascii="Arial" w:hAnsi="Arial" w:cs="Arial"/>
          <w:sz w:val="22"/>
          <w:szCs w:val="22"/>
        </w:rPr>
      </w:pPr>
      <w:r w:rsidRPr="00334114">
        <w:rPr>
          <w:rFonts w:ascii="Arial" w:hAnsi="Arial" w:cs="Arial"/>
          <w:sz w:val="22"/>
          <w:szCs w:val="22"/>
        </w:rPr>
        <w:t>Siduvate piirtasemete harmon</w:t>
      </w:r>
      <w:r w:rsidR="00F63940" w:rsidRPr="00334114">
        <w:rPr>
          <w:rFonts w:ascii="Arial" w:hAnsi="Arial" w:cs="Arial"/>
          <w:sz w:val="22"/>
          <w:szCs w:val="22"/>
        </w:rPr>
        <w:t>eerimine</w:t>
      </w:r>
      <w:r w:rsidRPr="00334114">
        <w:rPr>
          <w:rFonts w:ascii="Arial" w:hAnsi="Arial" w:cs="Arial"/>
          <w:sz w:val="22"/>
          <w:szCs w:val="22"/>
        </w:rPr>
        <w:t xml:space="preserve"> standardiga EVS 842 lihtsustab järelevalveasutuste (</w:t>
      </w:r>
      <w:commentRangeStart w:id="104"/>
      <w:r w:rsidRPr="00334114">
        <w:rPr>
          <w:rFonts w:ascii="Arial" w:hAnsi="Arial" w:cs="Arial"/>
          <w:sz w:val="22"/>
          <w:szCs w:val="22"/>
        </w:rPr>
        <w:t>Terviseamet</w:t>
      </w:r>
      <w:commentRangeEnd w:id="104"/>
      <w:r w:rsidR="00BB1169">
        <w:rPr>
          <w:rStyle w:val="CommentReference"/>
        </w:rPr>
        <w:commentReference w:id="104"/>
      </w:r>
      <w:r w:rsidRPr="00334114">
        <w:rPr>
          <w:rFonts w:ascii="Arial" w:hAnsi="Arial" w:cs="Arial"/>
          <w:sz w:val="22"/>
          <w:szCs w:val="22"/>
        </w:rPr>
        <w:t xml:space="preserve">; </w:t>
      </w:r>
      <w:proofErr w:type="spellStart"/>
      <w:r w:rsidRPr="00334114">
        <w:rPr>
          <w:rFonts w:ascii="Arial" w:hAnsi="Arial" w:cs="Arial"/>
          <w:sz w:val="22"/>
          <w:szCs w:val="22"/>
        </w:rPr>
        <w:t>KOV</w:t>
      </w:r>
      <w:r w:rsidR="00296215">
        <w:rPr>
          <w:rFonts w:ascii="Arial" w:hAnsi="Arial" w:cs="Arial"/>
          <w:sz w:val="22"/>
          <w:szCs w:val="22"/>
        </w:rPr>
        <w:t>-</w:t>
      </w:r>
      <w:r w:rsidR="00F63940" w:rsidRPr="00334114">
        <w:rPr>
          <w:rFonts w:ascii="Arial" w:hAnsi="Arial" w:cs="Arial"/>
          <w:sz w:val="22"/>
          <w:szCs w:val="22"/>
        </w:rPr>
        <w:t>i</w:t>
      </w:r>
      <w:proofErr w:type="spellEnd"/>
      <w:r w:rsidRPr="00334114">
        <w:rPr>
          <w:rFonts w:ascii="Arial" w:hAnsi="Arial" w:cs="Arial"/>
          <w:sz w:val="22"/>
          <w:szCs w:val="22"/>
        </w:rPr>
        <w:t xml:space="preserve"> tasandil ehitus- ja keskkonnaüksused) tööd: mõõtmistulemuste tõlgendamine ühtlustub, vaidluste </w:t>
      </w:r>
      <w:r w:rsidR="008F1F46" w:rsidRPr="00334114">
        <w:rPr>
          <w:rFonts w:ascii="Arial" w:hAnsi="Arial" w:cs="Arial"/>
          <w:sz w:val="22"/>
          <w:szCs w:val="22"/>
        </w:rPr>
        <w:t xml:space="preserve">arv võib </w:t>
      </w:r>
      <w:r w:rsidR="00296215">
        <w:rPr>
          <w:rFonts w:ascii="Arial" w:hAnsi="Arial" w:cs="Arial"/>
          <w:sz w:val="22"/>
          <w:szCs w:val="22"/>
        </w:rPr>
        <w:t>väheneda</w:t>
      </w:r>
      <w:r w:rsidR="008F1F46" w:rsidRPr="00334114">
        <w:rPr>
          <w:rFonts w:ascii="Arial" w:hAnsi="Arial" w:cs="Arial"/>
          <w:sz w:val="22"/>
          <w:szCs w:val="22"/>
        </w:rPr>
        <w:t xml:space="preserve"> ning menetlused muutuda kiiremaks ja selgemaks</w:t>
      </w:r>
      <w:r w:rsidR="008F1F46" w:rsidRPr="00C20892">
        <w:rPr>
          <w:rFonts w:ascii="Arial" w:hAnsi="Arial" w:cs="Arial"/>
          <w:sz w:val="22"/>
          <w:szCs w:val="22"/>
        </w:rPr>
        <w:t xml:space="preserve">. </w:t>
      </w:r>
      <w:r w:rsidR="00C67738" w:rsidRPr="00C20892">
        <w:rPr>
          <w:rFonts w:ascii="Arial" w:hAnsi="Arial" w:cs="Arial"/>
          <w:sz w:val="22"/>
          <w:szCs w:val="22"/>
        </w:rPr>
        <w:t xml:space="preserve">Uute hoonete puhul, kus kehtestatakse rangemad müra normtasemed, võib </w:t>
      </w:r>
      <w:commentRangeStart w:id="105"/>
      <w:r w:rsidR="00C67738" w:rsidRPr="00C20892">
        <w:rPr>
          <w:rFonts w:ascii="Arial" w:hAnsi="Arial" w:cs="Arial"/>
          <w:sz w:val="22"/>
          <w:szCs w:val="22"/>
        </w:rPr>
        <w:t xml:space="preserve">Terviseametil ajutiselt suureneda nõustamis- ja selgitustöö </w:t>
      </w:r>
      <w:commentRangeEnd w:id="105"/>
      <w:r w:rsidR="002A73A7">
        <w:rPr>
          <w:rStyle w:val="CommentReference"/>
        </w:rPr>
        <w:commentReference w:id="105"/>
      </w:r>
      <w:r w:rsidR="00C67738" w:rsidRPr="00C20892">
        <w:rPr>
          <w:rFonts w:ascii="Arial" w:hAnsi="Arial" w:cs="Arial"/>
          <w:sz w:val="22"/>
          <w:szCs w:val="22"/>
        </w:rPr>
        <w:t>maht.</w:t>
      </w:r>
      <w:r w:rsidR="00C67738" w:rsidRPr="00334114">
        <w:rPr>
          <w:rFonts w:ascii="Arial" w:hAnsi="Arial" w:cs="Arial"/>
          <w:sz w:val="22"/>
          <w:szCs w:val="22"/>
        </w:rPr>
        <w:t xml:space="preserve"> Samuti võib üleminekuperioodil ajutiselt suureneda esitatavate kaebuste arv, kuid seda leevendab järkjärguline kohaldumine ja selge kommunikatsioon.</w:t>
      </w:r>
    </w:p>
    <w:p w14:paraId="4D52CECA" w14:textId="77777777" w:rsidR="00C67738" w:rsidRPr="00334114" w:rsidRDefault="00C67738" w:rsidP="008E5173">
      <w:pPr>
        <w:jc w:val="both"/>
        <w:rPr>
          <w:rFonts w:ascii="Arial" w:hAnsi="Arial" w:cs="Arial"/>
          <w:sz w:val="22"/>
          <w:szCs w:val="22"/>
        </w:rPr>
      </w:pPr>
    </w:p>
    <w:p w14:paraId="225CDC91" w14:textId="1DF9C746" w:rsidR="00C67738" w:rsidRPr="00865156" w:rsidRDefault="00C67738" w:rsidP="008E5173">
      <w:pPr>
        <w:jc w:val="both"/>
        <w:rPr>
          <w:rFonts w:ascii="Arial" w:hAnsi="Arial" w:cs="Arial"/>
          <w:sz w:val="22"/>
          <w:szCs w:val="22"/>
        </w:rPr>
      </w:pPr>
      <w:commentRangeStart w:id="106"/>
      <w:r w:rsidRPr="00882831">
        <w:rPr>
          <w:rFonts w:ascii="Arial" w:hAnsi="Arial" w:cs="Arial"/>
          <w:sz w:val="22"/>
          <w:szCs w:val="22"/>
        </w:rPr>
        <w:t>Lisaks tugevdab määruses esitatud viide standardile EVS 842 võimalusi objektiivseks kontrolliks ja järelevalvemenetluse kvaliteediks, eriti olmemüra puhul, kus kaebused on sagenenud</w:t>
      </w:r>
      <w:r w:rsidR="0034659A" w:rsidRPr="00882831">
        <w:rPr>
          <w:rStyle w:val="FootnoteReference"/>
          <w:rFonts w:ascii="Arial" w:hAnsi="Arial" w:cs="Arial"/>
          <w:sz w:val="22"/>
          <w:szCs w:val="22"/>
        </w:rPr>
        <w:footnoteReference w:id="21"/>
      </w:r>
      <w:r w:rsidRPr="00882831">
        <w:rPr>
          <w:rFonts w:ascii="Arial" w:hAnsi="Arial" w:cs="Arial"/>
          <w:sz w:val="22"/>
          <w:szCs w:val="22"/>
        </w:rPr>
        <w:t xml:space="preserve"> ka uutes hoonetes.</w:t>
      </w:r>
      <w:commentRangeEnd w:id="106"/>
      <w:r w:rsidR="00D43EC0">
        <w:rPr>
          <w:rStyle w:val="CommentReference"/>
        </w:rPr>
        <w:commentReference w:id="106"/>
      </w:r>
    </w:p>
    <w:p w14:paraId="083E0EBF" w14:textId="77777777" w:rsidR="000033A4" w:rsidRPr="00865156" w:rsidRDefault="000033A4" w:rsidP="008E5173">
      <w:pPr>
        <w:jc w:val="both"/>
        <w:rPr>
          <w:rFonts w:ascii="Arial" w:hAnsi="Arial" w:cs="Arial"/>
          <w:sz w:val="22"/>
          <w:szCs w:val="22"/>
        </w:rPr>
      </w:pPr>
    </w:p>
    <w:p w14:paraId="5A28FC48" w14:textId="52A664A9" w:rsidR="000033A4" w:rsidRPr="00334114" w:rsidRDefault="009A7CA6" w:rsidP="008E5173">
      <w:pPr>
        <w:jc w:val="both"/>
        <w:rPr>
          <w:rFonts w:ascii="Arial" w:hAnsi="Arial" w:cs="Arial"/>
          <w:sz w:val="22"/>
          <w:szCs w:val="22"/>
        </w:rPr>
      </w:pPr>
      <w:r w:rsidRPr="00334114">
        <w:rPr>
          <w:rFonts w:ascii="Arial" w:hAnsi="Arial" w:cs="Arial"/>
          <w:sz w:val="22"/>
          <w:szCs w:val="22"/>
        </w:rPr>
        <w:t xml:space="preserve">Eelnevat arvestades on Terviseametile avalduv mõju </w:t>
      </w:r>
      <w:r w:rsidR="00C67738" w:rsidRPr="00334114">
        <w:rPr>
          <w:rFonts w:ascii="Arial" w:hAnsi="Arial" w:cs="Arial"/>
          <w:sz w:val="22"/>
          <w:szCs w:val="22"/>
        </w:rPr>
        <w:t>hinnanguliselt väike ja ajutine</w:t>
      </w:r>
      <w:r w:rsidRPr="00334114">
        <w:rPr>
          <w:rFonts w:ascii="Arial" w:hAnsi="Arial" w:cs="Arial"/>
          <w:sz w:val="22"/>
          <w:szCs w:val="22"/>
        </w:rPr>
        <w:t>.</w:t>
      </w:r>
    </w:p>
    <w:p w14:paraId="22B1E4C7" w14:textId="77777777" w:rsidR="004B4DC7" w:rsidRPr="00334114" w:rsidRDefault="004B4DC7" w:rsidP="008E5173">
      <w:pPr>
        <w:jc w:val="both"/>
        <w:rPr>
          <w:rFonts w:ascii="Arial" w:hAnsi="Arial" w:cs="Arial"/>
          <w:sz w:val="22"/>
          <w:szCs w:val="22"/>
        </w:rPr>
      </w:pPr>
    </w:p>
    <w:p w14:paraId="17E75790" w14:textId="3264387B" w:rsidR="004B4DC7" w:rsidRPr="00334114" w:rsidRDefault="004B4DC7" w:rsidP="008E5173">
      <w:pPr>
        <w:jc w:val="both"/>
        <w:rPr>
          <w:rFonts w:ascii="Arial" w:hAnsi="Arial" w:cs="Arial"/>
          <w:sz w:val="22"/>
          <w:szCs w:val="22"/>
          <w:u w:val="single"/>
        </w:rPr>
      </w:pPr>
      <w:r w:rsidRPr="00334114">
        <w:rPr>
          <w:rFonts w:ascii="Arial" w:hAnsi="Arial" w:cs="Arial"/>
          <w:sz w:val="22"/>
          <w:szCs w:val="22"/>
          <w:u w:val="single"/>
        </w:rPr>
        <w:t>Sihtrühm:</w:t>
      </w:r>
      <w:r w:rsidRPr="00865156">
        <w:rPr>
          <w:rFonts w:ascii="Arial" w:hAnsi="Arial" w:cs="Arial"/>
          <w:sz w:val="22"/>
          <w:szCs w:val="22"/>
        </w:rPr>
        <w:t xml:space="preserve"> </w:t>
      </w:r>
      <w:proofErr w:type="spellStart"/>
      <w:r w:rsidRPr="00865156">
        <w:rPr>
          <w:rFonts w:ascii="Arial" w:hAnsi="Arial" w:cs="Arial"/>
          <w:sz w:val="22"/>
          <w:szCs w:val="22"/>
        </w:rPr>
        <w:t>KOV-id</w:t>
      </w:r>
      <w:proofErr w:type="spellEnd"/>
    </w:p>
    <w:p w14:paraId="2578EA93" w14:textId="77777777" w:rsidR="004B4DC7" w:rsidRPr="00334114" w:rsidRDefault="004B4DC7" w:rsidP="008E5173">
      <w:pPr>
        <w:jc w:val="both"/>
        <w:rPr>
          <w:rFonts w:ascii="Arial" w:hAnsi="Arial" w:cs="Arial"/>
          <w:sz w:val="22"/>
          <w:szCs w:val="22"/>
        </w:rPr>
      </w:pPr>
    </w:p>
    <w:p w14:paraId="12D2BF62" w14:textId="77777777" w:rsidR="00AE34E9" w:rsidRPr="00334114" w:rsidRDefault="0046673D" w:rsidP="0046673D">
      <w:pPr>
        <w:jc w:val="both"/>
        <w:rPr>
          <w:rFonts w:ascii="Arial" w:hAnsi="Arial" w:cs="Arial"/>
          <w:sz w:val="22"/>
          <w:szCs w:val="22"/>
        </w:rPr>
      </w:pPr>
      <w:proofErr w:type="spellStart"/>
      <w:r w:rsidRPr="00334114">
        <w:rPr>
          <w:rFonts w:ascii="Arial" w:hAnsi="Arial" w:cs="Arial"/>
          <w:sz w:val="22"/>
          <w:szCs w:val="22"/>
        </w:rPr>
        <w:t>KOV-ide</w:t>
      </w:r>
      <w:proofErr w:type="spellEnd"/>
      <w:r w:rsidRPr="00334114">
        <w:rPr>
          <w:rFonts w:ascii="Arial" w:hAnsi="Arial" w:cs="Arial"/>
          <w:sz w:val="22"/>
          <w:szCs w:val="22"/>
        </w:rPr>
        <w:t xml:space="preserve"> valduses on hoonetüübid, mis määrusest välja jäävad (nt tervishoiuasutused), millega seoses väheneb halduskoormus, kuna kaob vajadus rakendada eraldi määrusest tulenevaid numbrilisi piirtasemeid. </w:t>
      </w:r>
    </w:p>
    <w:p w14:paraId="3273E80D" w14:textId="77777777" w:rsidR="00AE34E9" w:rsidRPr="00334114" w:rsidRDefault="00AE34E9" w:rsidP="0046673D">
      <w:pPr>
        <w:jc w:val="both"/>
        <w:rPr>
          <w:rFonts w:ascii="Arial" w:hAnsi="Arial" w:cs="Arial"/>
          <w:sz w:val="22"/>
          <w:szCs w:val="22"/>
        </w:rPr>
      </w:pPr>
    </w:p>
    <w:p w14:paraId="05707392" w14:textId="6C240FFC" w:rsidR="0046673D" w:rsidRPr="00334114" w:rsidRDefault="00517CC6" w:rsidP="0046673D">
      <w:pPr>
        <w:jc w:val="both"/>
        <w:rPr>
          <w:rFonts w:ascii="Arial" w:hAnsi="Arial" w:cs="Arial"/>
          <w:sz w:val="22"/>
          <w:szCs w:val="22"/>
        </w:rPr>
      </w:pPr>
      <w:r>
        <w:rPr>
          <w:rFonts w:ascii="Arial" w:hAnsi="Arial" w:cs="Arial"/>
          <w:sz w:val="22"/>
          <w:szCs w:val="22"/>
        </w:rPr>
        <w:t>M</w:t>
      </w:r>
      <w:r w:rsidR="0046673D" w:rsidRPr="00334114">
        <w:rPr>
          <w:rFonts w:ascii="Arial" w:hAnsi="Arial" w:cs="Arial"/>
          <w:sz w:val="22"/>
          <w:szCs w:val="22"/>
        </w:rPr>
        <w:t xml:space="preserve">uudatused </w:t>
      </w:r>
      <w:r>
        <w:rPr>
          <w:rFonts w:ascii="Arial" w:hAnsi="Arial" w:cs="Arial"/>
          <w:sz w:val="22"/>
          <w:szCs w:val="22"/>
        </w:rPr>
        <w:t xml:space="preserve">mõjutavad </w:t>
      </w:r>
      <w:r w:rsidR="00AE138B">
        <w:rPr>
          <w:rFonts w:ascii="Arial" w:hAnsi="Arial" w:cs="Arial"/>
          <w:sz w:val="22"/>
          <w:szCs w:val="22"/>
        </w:rPr>
        <w:t>k</w:t>
      </w:r>
      <w:r>
        <w:rPr>
          <w:rFonts w:ascii="Arial" w:hAnsi="Arial" w:cs="Arial"/>
          <w:sz w:val="22"/>
          <w:szCs w:val="22"/>
        </w:rPr>
        <w:t xml:space="preserve">a </w:t>
      </w:r>
      <w:proofErr w:type="spellStart"/>
      <w:r w:rsidR="0046673D" w:rsidRPr="00334114">
        <w:rPr>
          <w:rFonts w:ascii="Arial" w:hAnsi="Arial" w:cs="Arial"/>
          <w:sz w:val="22"/>
          <w:szCs w:val="22"/>
        </w:rPr>
        <w:t>KOV</w:t>
      </w:r>
      <w:r w:rsidR="00827E86" w:rsidRPr="00334114">
        <w:rPr>
          <w:rFonts w:ascii="Arial" w:hAnsi="Arial" w:cs="Arial"/>
          <w:sz w:val="22"/>
          <w:szCs w:val="22"/>
        </w:rPr>
        <w:t>-</w:t>
      </w:r>
      <w:r w:rsidR="0046673D" w:rsidRPr="00334114">
        <w:rPr>
          <w:rFonts w:ascii="Arial" w:hAnsi="Arial" w:cs="Arial"/>
          <w:sz w:val="22"/>
          <w:szCs w:val="22"/>
        </w:rPr>
        <w:t>ide</w:t>
      </w:r>
      <w:proofErr w:type="spellEnd"/>
      <w:r w:rsidR="0046673D" w:rsidRPr="00334114">
        <w:rPr>
          <w:rFonts w:ascii="Arial" w:hAnsi="Arial" w:cs="Arial"/>
          <w:sz w:val="22"/>
          <w:szCs w:val="22"/>
        </w:rPr>
        <w:t xml:space="preserve"> hallatavaid või rahastatavaid asutusi (nt koolid, </w:t>
      </w:r>
      <w:r w:rsidR="00E866BF">
        <w:rPr>
          <w:rFonts w:ascii="Arial" w:hAnsi="Arial" w:cs="Arial"/>
          <w:sz w:val="22"/>
          <w:szCs w:val="22"/>
        </w:rPr>
        <w:t>lasteaiad- ja hoiud</w:t>
      </w:r>
      <w:r w:rsidR="0046673D" w:rsidRPr="00334114">
        <w:rPr>
          <w:rFonts w:ascii="Arial" w:hAnsi="Arial" w:cs="Arial"/>
          <w:sz w:val="22"/>
          <w:szCs w:val="22"/>
        </w:rPr>
        <w:t xml:space="preserve">, hoolekandeasutused), kus uute hoonete planeerimisel või </w:t>
      </w:r>
      <w:r w:rsidR="00CA4F0A">
        <w:rPr>
          <w:rFonts w:ascii="Arial" w:hAnsi="Arial" w:cs="Arial"/>
          <w:sz w:val="22"/>
          <w:szCs w:val="22"/>
        </w:rPr>
        <w:t>hoonete piirdekonstruktsioonide muutmise</w:t>
      </w:r>
      <w:r w:rsidR="0046673D" w:rsidRPr="00334114">
        <w:rPr>
          <w:rFonts w:ascii="Arial" w:hAnsi="Arial" w:cs="Arial"/>
          <w:sz w:val="22"/>
          <w:szCs w:val="22"/>
        </w:rPr>
        <w:t xml:space="preserve"> korral tuleb arvestada akustikanõuetega. Muudatused suurendavad vajadust projekteerimistingimuste täpsuse, ruumilahenduste ja standardite järgimise järele, eriti juhul kui KOV on ise tellija või hoone omanik.</w:t>
      </w:r>
      <w:r w:rsidR="00A94A9A" w:rsidRPr="00334114">
        <w:rPr>
          <w:rFonts w:ascii="Arial" w:hAnsi="Arial" w:cs="Arial"/>
          <w:sz w:val="22"/>
          <w:szCs w:val="22"/>
        </w:rPr>
        <w:t xml:space="preserve"> </w:t>
      </w:r>
    </w:p>
    <w:p w14:paraId="460E62A2" w14:textId="77777777" w:rsidR="0046673D" w:rsidRPr="00334114" w:rsidRDefault="0046673D" w:rsidP="0046673D">
      <w:pPr>
        <w:jc w:val="both"/>
        <w:rPr>
          <w:rFonts w:ascii="Arial" w:hAnsi="Arial" w:cs="Arial"/>
          <w:sz w:val="22"/>
          <w:szCs w:val="22"/>
        </w:rPr>
      </w:pPr>
    </w:p>
    <w:p w14:paraId="6BF7974A" w14:textId="05FF3673" w:rsidR="00023AF6" w:rsidRPr="00334114" w:rsidRDefault="00023AF6" w:rsidP="0046673D">
      <w:pPr>
        <w:jc w:val="both"/>
        <w:rPr>
          <w:rFonts w:ascii="Arial" w:hAnsi="Arial" w:cs="Arial"/>
          <w:sz w:val="22"/>
          <w:szCs w:val="22"/>
        </w:rPr>
      </w:pPr>
      <w:r w:rsidRPr="00334114">
        <w:rPr>
          <w:rFonts w:ascii="Arial" w:hAnsi="Arial" w:cs="Arial"/>
          <w:sz w:val="22"/>
          <w:szCs w:val="22"/>
        </w:rPr>
        <w:t xml:space="preserve">Kokkuvõttes on muudatuste mõju </w:t>
      </w:r>
      <w:proofErr w:type="spellStart"/>
      <w:r w:rsidRPr="00334114">
        <w:rPr>
          <w:rFonts w:ascii="Arial" w:hAnsi="Arial" w:cs="Arial"/>
          <w:sz w:val="22"/>
          <w:szCs w:val="22"/>
        </w:rPr>
        <w:t>KOV</w:t>
      </w:r>
      <w:r w:rsidR="00296215">
        <w:rPr>
          <w:rFonts w:ascii="Arial" w:hAnsi="Arial" w:cs="Arial"/>
          <w:sz w:val="22"/>
          <w:szCs w:val="22"/>
        </w:rPr>
        <w:t>-</w:t>
      </w:r>
      <w:r w:rsidRPr="00334114">
        <w:rPr>
          <w:rFonts w:ascii="Arial" w:hAnsi="Arial" w:cs="Arial"/>
          <w:sz w:val="22"/>
          <w:szCs w:val="22"/>
        </w:rPr>
        <w:t>idele</w:t>
      </w:r>
      <w:proofErr w:type="spellEnd"/>
      <w:r w:rsidRPr="00334114">
        <w:rPr>
          <w:rFonts w:ascii="Arial" w:hAnsi="Arial" w:cs="Arial"/>
          <w:sz w:val="22"/>
          <w:szCs w:val="22"/>
        </w:rPr>
        <w:t xml:space="preserve"> väike kuni mõõdukas – teatud juhtudel väheneb halduskoormus, teiste</w:t>
      </w:r>
      <w:r w:rsidR="00B061BE">
        <w:rPr>
          <w:rFonts w:ascii="Arial" w:hAnsi="Arial" w:cs="Arial"/>
          <w:sz w:val="22"/>
          <w:szCs w:val="22"/>
        </w:rPr>
        <w:t xml:space="preserve"> puhul</w:t>
      </w:r>
      <w:r w:rsidRPr="00334114">
        <w:rPr>
          <w:rFonts w:ascii="Arial" w:hAnsi="Arial" w:cs="Arial"/>
          <w:sz w:val="22"/>
          <w:szCs w:val="22"/>
        </w:rPr>
        <w:t xml:space="preserve"> lisandub </w:t>
      </w:r>
      <w:r w:rsidR="007F154B">
        <w:rPr>
          <w:rFonts w:ascii="Arial" w:hAnsi="Arial" w:cs="Arial"/>
          <w:sz w:val="22"/>
          <w:szCs w:val="22"/>
        </w:rPr>
        <w:t>eeldus</w:t>
      </w:r>
      <w:r w:rsidRPr="00334114">
        <w:rPr>
          <w:rFonts w:ascii="Arial" w:hAnsi="Arial" w:cs="Arial"/>
          <w:sz w:val="22"/>
          <w:szCs w:val="22"/>
        </w:rPr>
        <w:t xml:space="preserve"> standardite </w:t>
      </w:r>
      <w:r w:rsidR="00BC4050">
        <w:rPr>
          <w:rFonts w:ascii="Arial" w:hAnsi="Arial" w:cs="Arial"/>
          <w:sz w:val="22"/>
          <w:szCs w:val="22"/>
        </w:rPr>
        <w:t>arvestamiseks</w:t>
      </w:r>
      <w:r w:rsidRPr="00334114">
        <w:rPr>
          <w:rFonts w:ascii="Arial" w:hAnsi="Arial" w:cs="Arial"/>
          <w:sz w:val="22"/>
          <w:szCs w:val="22"/>
        </w:rPr>
        <w:t xml:space="preserve"> uutes või rekonstrueeritavates hoonetes. Muudatused ei too kaasa märkimisväärseid lisakulusid ega kohanemisraskusi.</w:t>
      </w:r>
    </w:p>
    <w:p w14:paraId="6BABB2AD" w14:textId="77777777" w:rsidR="009A7CA6" w:rsidRPr="00865156" w:rsidRDefault="009A7CA6" w:rsidP="008E5173">
      <w:pPr>
        <w:jc w:val="both"/>
        <w:rPr>
          <w:rFonts w:ascii="Arial" w:hAnsi="Arial" w:cs="Arial"/>
          <w:sz w:val="22"/>
          <w:szCs w:val="22"/>
        </w:rPr>
      </w:pPr>
    </w:p>
    <w:p w14:paraId="10EFC547" w14:textId="77777777" w:rsidR="000033A4" w:rsidRPr="00334114" w:rsidRDefault="000033A4" w:rsidP="008E5173">
      <w:pPr>
        <w:jc w:val="both"/>
        <w:rPr>
          <w:rFonts w:ascii="Arial" w:hAnsi="Arial" w:cs="Arial"/>
          <w:b/>
          <w:sz w:val="22"/>
          <w:szCs w:val="22"/>
        </w:rPr>
      </w:pPr>
      <w:r w:rsidRPr="00334114">
        <w:rPr>
          <w:rFonts w:ascii="Arial" w:hAnsi="Arial" w:cs="Arial"/>
          <w:b/>
          <w:sz w:val="22"/>
          <w:szCs w:val="22"/>
        </w:rPr>
        <w:t>KESKKONNAMÕJU</w:t>
      </w:r>
    </w:p>
    <w:p w14:paraId="4CF03B75" w14:textId="77777777" w:rsidR="000033A4" w:rsidRPr="00865156" w:rsidRDefault="000033A4" w:rsidP="008E5173">
      <w:pPr>
        <w:jc w:val="both"/>
        <w:rPr>
          <w:rFonts w:ascii="Arial" w:hAnsi="Arial" w:cs="Arial"/>
          <w:sz w:val="22"/>
          <w:szCs w:val="22"/>
        </w:rPr>
      </w:pPr>
    </w:p>
    <w:p w14:paraId="596FE9C4" w14:textId="77777777" w:rsidR="000033A4" w:rsidRPr="00334114" w:rsidRDefault="000033A4" w:rsidP="008E5173">
      <w:pPr>
        <w:jc w:val="both"/>
        <w:rPr>
          <w:rFonts w:ascii="Arial" w:hAnsi="Arial" w:cs="Arial"/>
          <w:sz w:val="22"/>
          <w:szCs w:val="22"/>
        </w:rPr>
      </w:pPr>
      <w:r w:rsidRPr="00334114">
        <w:rPr>
          <w:rFonts w:ascii="Arial" w:hAnsi="Arial" w:cs="Arial"/>
          <w:sz w:val="22"/>
          <w:szCs w:val="22"/>
          <w:u w:val="single"/>
        </w:rPr>
        <w:t>Sihtrühm:</w:t>
      </w:r>
      <w:r w:rsidRPr="00334114">
        <w:rPr>
          <w:rFonts w:ascii="Arial" w:hAnsi="Arial" w:cs="Arial"/>
          <w:sz w:val="22"/>
          <w:szCs w:val="22"/>
        </w:rPr>
        <w:t xml:space="preserve"> keskkond ja kaudselt kogu elanikkond</w:t>
      </w:r>
    </w:p>
    <w:p w14:paraId="418F269F" w14:textId="77777777" w:rsidR="000033A4" w:rsidRPr="00865156" w:rsidRDefault="000033A4" w:rsidP="008E5173">
      <w:pPr>
        <w:jc w:val="both"/>
        <w:rPr>
          <w:rFonts w:ascii="Arial" w:hAnsi="Arial" w:cs="Arial"/>
          <w:b/>
          <w:bCs/>
          <w:sz w:val="22"/>
          <w:szCs w:val="22"/>
          <w:u w:val="single"/>
        </w:rPr>
      </w:pPr>
    </w:p>
    <w:p w14:paraId="3567EE27" w14:textId="041D4F15" w:rsidR="000033A4" w:rsidRPr="00334114" w:rsidRDefault="000033A4" w:rsidP="008E5173">
      <w:pPr>
        <w:jc w:val="both"/>
        <w:rPr>
          <w:rFonts w:ascii="Arial" w:hAnsi="Arial" w:cs="Arial"/>
          <w:b/>
          <w:sz w:val="22"/>
          <w:szCs w:val="22"/>
        </w:rPr>
      </w:pPr>
      <w:r w:rsidRPr="00334114">
        <w:rPr>
          <w:rFonts w:ascii="Arial" w:hAnsi="Arial" w:cs="Arial"/>
          <w:b/>
          <w:sz w:val="22"/>
          <w:szCs w:val="22"/>
        </w:rPr>
        <w:t xml:space="preserve">Muudatus: </w:t>
      </w:r>
      <w:r w:rsidRPr="00334114">
        <w:rPr>
          <w:rFonts w:ascii="Arial" w:hAnsi="Arial" w:cs="Arial"/>
          <w:b/>
          <w:bCs/>
          <w:sz w:val="22"/>
          <w:szCs w:val="22"/>
        </w:rPr>
        <w:t>lubatavad müra normtasemed viiakse kooskõlla valdkon</w:t>
      </w:r>
      <w:ins w:id="107" w:author="Marko Ründva" w:date="2025-10-09T22:31:00Z" w16du:dateUtc="2025-10-09T19:31:00Z">
        <w:r w:rsidR="00874B85">
          <w:rPr>
            <w:rFonts w:ascii="Arial" w:hAnsi="Arial" w:cs="Arial"/>
            <w:b/>
            <w:bCs/>
            <w:sz w:val="22"/>
            <w:szCs w:val="22"/>
          </w:rPr>
          <w:t>d</w:t>
        </w:r>
      </w:ins>
      <w:r w:rsidR="00A86693">
        <w:rPr>
          <w:rFonts w:ascii="Arial" w:hAnsi="Arial" w:cs="Arial"/>
          <w:b/>
          <w:bCs/>
          <w:sz w:val="22"/>
          <w:szCs w:val="22"/>
        </w:rPr>
        <w:t>liku</w:t>
      </w:r>
      <w:r w:rsidRPr="00334114">
        <w:rPr>
          <w:rFonts w:ascii="Arial" w:hAnsi="Arial" w:cs="Arial"/>
          <w:b/>
          <w:bCs/>
          <w:sz w:val="22"/>
          <w:szCs w:val="22"/>
        </w:rPr>
        <w:t xml:space="preserve"> kaasaegse standardiga, mis aitab müra paremini ohjata.</w:t>
      </w:r>
    </w:p>
    <w:p w14:paraId="6D7A7EE3" w14:textId="77777777" w:rsidR="000033A4" w:rsidRPr="00334114" w:rsidRDefault="000033A4" w:rsidP="008E5173">
      <w:pPr>
        <w:jc w:val="both"/>
        <w:rPr>
          <w:rFonts w:ascii="Arial" w:hAnsi="Arial" w:cs="Arial"/>
          <w:b/>
          <w:sz w:val="22"/>
          <w:szCs w:val="22"/>
        </w:rPr>
      </w:pPr>
    </w:p>
    <w:p w14:paraId="5BAF97BF" w14:textId="0F477ACC" w:rsidR="000033A4" w:rsidRPr="00334114" w:rsidRDefault="0081306D" w:rsidP="008E5173">
      <w:pPr>
        <w:jc w:val="both"/>
        <w:rPr>
          <w:rFonts w:ascii="Arial" w:hAnsi="Arial" w:cs="Arial"/>
          <w:sz w:val="22"/>
          <w:szCs w:val="22"/>
        </w:rPr>
      </w:pPr>
      <w:r>
        <w:rPr>
          <w:rFonts w:ascii="Arial" w:hAnsi="Arial" w:cs="Arial"/>
          <w:sz w:val="22"/>
          <w:szCs w:val="22"/>
        </w:rPr>
        <w:t>Senised nõuded</w:t>
      </w:r>
      <w:r w:rsidR="003503B5" w:rsidRPr="00334114">
        <w:rPr>
          <w:rFonts w:ascii="Arial" w:hAnsi="Arial" w:cs="Arial"/>
          <w:sz w:val="22"/>
          <w:szCs w:val="22"/>
        </w:rPr>
        <w:t xml:space="preserve"> </w:t>
      </w:r>
      <w:r w:rsidR="001E18AE" w:rsidRPr="00334114">
        <w:rPr>
          <w:rFonts w:ascii="Arial" w:hAnsi="Arial" w:cs="Arial"/>
          <w:sz w:val="22"/>
          <w:szCs w:val="22"/>
        </w:rPr>
        <w:t xml:space="preserve">muutuvad </w:t>
      </w:r>
      <w:r w:rsidR="003503B5" w:rsidRPr="00334114">
        <w:rPr>
          <w:rFonts w:ascii="Arial" w:hAnsi="Arial" w:cs="Arial"/>
          <w:sz w:val="22"/>
          <w:szCs w:val="22"/>
        </w:rPr>
        <w:t xml:space="preserve">mõnevõrra karmimaks uutele projekteeritavatele ja ka </w:t>
      </w:r>
      <w:r w:rsidR="00B061BE">
        <w:rPr>
          <w:rFonts w:ascii="Arial" w:hAnsi="Arial" w:cs="Arial"/>
          <w:sz w:val="22"/>
          <w:szCs w:val="22"/>
        </w:rPr>
        <w:t xml:space="preserve">nendele </w:t>
      </w:r>
      <w:r w:rsidR="00853D19" w:rsidRPr="00334114">
        <w:rPr>
          <w:rFonts w:ascii="Arial" w:hAnsi="Arial" w:cs="Arial"/>
          <w:sz w:val="22"/>
          <w:szCs w:val="22"/>
        </w:rPr>
        <w:t>hoonetele</w:t>
      </w:r>
      <w:r w:rsidR="009F657C">
        <w:rPr>
          <w:rFonts w:ascii="Arial" w:hAnsi="Arial" w:cs="Arial"/>
          <w:sz w:val="22"/>
          <w:szCs w:val="22"/>
        </w:rPr>
        <w:t>, mille piirdekonstruktsioone muudetakse</w:t>
      </w:r>
      <w:r w:rsidR="003503B5" w:rsidRPr="00334114">
        <w:rPr>
          <w:rFonts w:ascii="Arial" w:hAnsi="Arial" w:cs="Arial"/>
          <w:sz w:val="22"/>
          <w:szCs w:val="22"/>
        </w:rPr>
        <w:t>. S</w:t>
      </w:r>
      <w:r w:rsidR="003503B5" w:rsidRPr="00D43EC0">
        <w:rPr>
          <w:rFonts w:ascii="Arial" w:hAnsi="Arial" w:cs="Arial"/>
          <w:sz w:val="22"/>
          <w:szCs w:val="22"/>
        </w:rPr>
        <w:t>ee tähendab, et</w:t>
      </w:r>
      <w:r w:rsidR="006B31C9" w:rsidRPr="00D43EC0">
        <w:rPr>
          <w:rFonts w:ascii="Arial" w:hAnsi="Arial" w:cs="Arial"/>
          <w:sz w:val="22"/>
          <w:szCs w:val="22"/>
        </w:rPr>
        <w:t xml:space="preserve"> ka</w:t>
      </w:r>
      <w:r w:rsidR="003503B5" w:rsidRPr="00D43EC0">
        <w:rPr>
          <w:rFonts w:ascii="Arial" w:hAnsi="Arial" w:cs="Arial"/>
          <w:sz w:val="22"/>
          <w:szCs w:val="22"/>
        </w:rPr>
        <w:t xml:space="preserve"> </w:t>
      </w:r>
      <w:commentRangeStart w:id="108"/>
      <w:r w:rsidR="003503B5" w:rsidRPr="00D43EC0">
        <w:rPr>
          <w:rFonts w:ascii="Arial" w:hAnsi="Arial" w:cs="Arial"/>
          <w:sz w:val="22"/>
          <w:szCs w:val="22"/>
        </w:rPr>
        <w:t>planeerijad ja ehitajad on motiveeritud veel rohkem</w:t>
      </w:r>
      <w:r w:rsidR="009878AE" w:rsidRPr="00D43EC0">
        <w:rPr>
          <w:rFonts w:ascii="Arial" w:hAnsi="Arial" w:cs="Arial"/>
          <w:sz w:val="22"/>
          <w:szCs w:val="22"/>
        </w:rPr>
        <w:t xml:space="preserve"> ja paremini</w:t>
      </w:r>
      <w:r w:rsidR="001E18AE" w:rsidRPr="00D43EC0">
        <w:rPr>
          <w:rFonts w:ascii="Arial" w:hAnsi="Arial" w:cs="Arial"/>
          <w:sz w:val="22"/>
          <w:szCs w:val="22"/>
        </w:rPr>
        <w:t xml:space="preserve"> tegelema väliskeskkonna müraga</w:t>
      </w:r>
      <w:commentRangeEnd w:id="108"/>
      <w:r w:rsidR="00393193">
        <w:rPr>
          <w:rStyle w:val="CommentReference"/>
        </w:rPr>
        <w:commentReference w:id="108"/>
      </w:r>
      <w:r w:rsidR="001E18AE" w:rsidRPr="00D43EC0">
        <w:rPr>
          <w:rFonts w:ascii="Arial" w:hAnsi="Arial" w:cs="Arial"/>
          <w:sz w:val="22"/>
          <w:szCs w:val="22"/>
        </w:rPr>
        <w:t>,</w:t>
      </w:r>
      <w:commentRangeStart w:id="109"/>
      <w:r w:rsidR="005D1194" w:rsidRPr="00D43EC0">
        <w:rPr>
          <w:rFonts w:ascii="Arial" w:hAnsi="Arial" w:cs="Arial"/>
          <w:sz w:val="22"/>
          <w:szCs w:val="22"/>
        </w:rPr>
        <w:t xml:space="preserve"> st</w:t>
      </w:r>
      <w:r w:rsidR="003503B5" w:rsidRPr="00D43EC0">
        <w:rPr>
          <w:rFonts w:ascii="Arial" w:hAnsi="Arial" w:cs="Arial"/>
          <w:sz w:val="22"/>
          <w:szCs w:val="22"/>
        </w:rPr>
        <w:t xml:space="preserve"> </w:t>
      </w:r>
      <w:r w:rsidR="009A7CA6" w:rsidRPr="00D43EC0">
        <w:rPr>
          <w:rFonts w:ascii="Arial" w:hAnsi="Arial" w:cs="Arial"/>
          <w:sz w:val="22"/>
          <w:szCs w:val="22"/>
        </w:rPr>
        <w:t>uute</w:t>
      </w:r>
      <w:r w:rsidR="003503B5" w:rsidRPr="00D43EC0">
        <w:rPr>
          <w:rFonts w:ascii="Arial" w:hAnsi="Arial" w:cs="Arial"/>
          <w:sz w:val="22"/>
          <w:szCs w:val="22"/>
        </w:rPr>
        <w:t xml:space="preserve"> nõuete kohaselt planeerima ja nõudeid ehitusprojektides arvestama ehk </w:t>
      </w:r>
      <w:r w:rsidR="00520F80" w:rsidRPr="00D43EC0">
        <w:rPr>
          <w:rFonts w:ascii="Arial" w:hAnsi="Arial" w:cs="Arial"/>
          <w:sz w:val="22"/>
          <w:szCs w:val="22"/>
        </w:rPr>
        <w:t>näiteks</w:t>
      </w:r>
      <w:r w:rsidR="003503B5" w:rsidRPr="00D43EC0">
        <w:rPr>
          <w:rFonts w:ascii="Arial" w:hAnsi="Arial" w:cs="Arial"/>
          <w:sz w:val="22"/>
          <w:szCs w:val="22"/>
        </w:rPr>
        <w:t xml:space="preserve"> </w:t>
      </w:r>
      <w:r w:rsidR="00533DDB" w:rsidRPr="00D43EC0">
        <w:rPr>
          <w:rFonts w:ascii="Arial" w:hAnsi="Arial" w:cs="Arial"/>
          <w:sz w:val="22"/>
          <w:szCs w:val="22"/>
        </w:rPr>
        <w:t xml:space="preserve">väliskeskkonna </w:t>
      </w:r>
      <w:r w:rsidR="003503B5" w:rsidRPr="00D43EC0">
        <w:rPr>
          <w:rFonts w:ascii="Arial" w:hAnsi="Arial" w:cs="Arial"/>
          <w:sz w:val="22"/>
          <w:szCs w:val="22"/>
        </w:rPr>
        <w:t xml:space="preserve">müra </w:t>
      </w:r>
      <w:r w:rsidR="002136C5" w:rsidRPr="00D43EC0">
        <w:rPr>
          <w:rFonts w:ascii="Arial" w:hAnsi="Arial" w:cs="Arial"/>
          <w:sz w:val="22"/>
          <w:szCs w:val="22"/>
        </w:rPr>
        <w:t>tiheasustusaladel ja linnades</w:t>
      </w:r>
      <w:r w:rsidR="003503B5" w:rsidRPr="00D43EC0">
        <w:rPr>
          <w:rFonts w:ascii="Arial" w:hAnsi="Arial" w:cs="Arial"/>
          <w:sz w:val="22"/>
          <w:szCs w:val="22"/>
        </w:rPr>
        <w:t xml:space="preserve"> vähendama</w:t>
      </w:r>
      <w:r w:rsidR="002136C5" w:rsidRPr="00D43EC0">
        <w:rPr>
          <w:rFonts w:ascii="Arial" w:hAnsi="Arial" w:cs="Arial"/>
          <w:sz w:val="22"/>
          <w:szCs w:val="22"/>
        </w:rPr>
        <w:t xml:space="preserve"> </w:t>
      </w:r>
      <w:r w:rsidR="00FA37DD" w:rsidRPr="00D43EC0">
        <w:rPr>
          <w:rFonts w:ascii="Arial" w:hAnsi="Arial" w:cs="Arial"/>
          <w:sz w:val="22"/>
          <w:szCs w:val="22"/>
        </w:rPr>
        <w:t>(</w:t>
      </w:r>
      <w:r w:rsidR="002136C5" w:rsidRPr="00D43EC0">
        <w:rPr>
          <w:rFonts w:ascii="Arial" w:hAnsi="Arial" w:cs="Arial"/>
          <w:sz w:val="22"/>
          <w:szCs w:val="22"/>
        </w:rPr>
        <w:t>nt</w:t>
      </w:r>
      <w:r w:rsidR="003503B5" w:rsidRPr="00D43EC0">
        <w:rPr>
          <w:rFonts w:ascii="Arial" w:hAnsi="Arial" w:cs="Arial"/>
          <w:sz w:val="22"/>
          <w:szCs w:val="22"/>
        </w:rPr>
        <w:t xml:space="preserve"> liikuvuse arendamise</w:t>
      </w:r>
      <w:r w:rsidR="00FA37DD" w:rsidRPr="00D43EC0">
        <w:rPr>
          <w:rFonts w:ascii="Arial" w:hAnsi="Arial" w:cs="Arial"/>
          <w:sz w:val="22"/>
          <w:szCs w:val="22"/>
        </w:rPr>
        <w:t xml:space="preserve"> kaudu</w:t>
      </w:r>
      <w:r w:rsidR="002136C5" w:rsidRPr="00D43EC0">
        <w:rPr>
          <w:rFonts w:ascii="Arial" w:hAnsi="Arial" w:cs="Arial"/>
          <w:sz w:val="22"/>
          <w:szCs w:val="22"/>
        </w:rPr>
        <w:t>, mis vähendab autoliiklust</w:t>
      </w:r>
      <w:r w:rsidR="00362A59" w:rsidRPr="00D43EC0">
        <w:rPr>
          <w:rFonts w:ascii="Arial" w:hAnsi="Arial" w:cs="Arial"/>
          <w:sz w:val="22"/>
          <w:szCs w:val="22"/>
        </w:rPr>
        <w:t>,</w:t>
      </w:r>
      <w:r w:rsidR="003503B5" w:rsidRPr="00D43EC0">
        <w:rPr>
          <w:rFonts w:ascii="Arial" w:hAnsi="Arial" w:cs="Arial"/>
          <w:sz w:val="22"/>
          <w:szCs w:val="22"/>
        </w:rPr>
        <w:t xml:space="preserve"> toetab jalgsi ja jalgrattaga käike</w:t>
      </w:r>
      <w:r w:rsidR="00362A59" w:rsidRPr="00D43EC0">
        <w:rPr>
          <w:rFonts w:ascii="Arial" w:hAnsi="Arial" w:cs="Arial"/>
          <w:sz w:val="22"/>
          <w:szCs w:val="22"/>
        </w:rPr>
        <w:t xml:space="preserve"> ning</w:t>
      </w:r>
      <w:r w:rsidR="003503B5" w:rsidRPr="00D43EC0">
        <w:rPr>
          <w:rFonts w:ascii="Arial" w:hAnsi="Arial" w:cs="Arial"/>
          <w:sz w:val="22"/>
          <w:szCs w:val="22"/>
        </w:rPr>
        <w:t xml:space="preserve"> ühistransporti</w:t>
      </w:r>
      <w:r w:rsidR="00DC494A" w:rsidRPr="00D43EC0">
        <w:rPr>
          <w:rFonts w:ascii="Arial" w:hAnsi="Arial" w:cs="Arial"/>
          <w:sz w:val="22"/>
          <w:szCs w:val="22"/>
        </w:rPr>
        <w:t>, samuti müratõkkelahenduste kasutamine</w:t>
      </w:r>
      <w:r w:rsidR="00DC4247" w:rsidRPr="00D43EC0">
        <w:rPr>
          <w:rFonts w:ascii="Arial" w:hAnsi="Arial" w:cs="Arial"/>
          <w:sz w:val="22"/>
          <w:szCs w:val="22"/>
        </w:rPr>
        <w:t>)</w:t>
      </w:r>
      <w:r w:rsidR="009878AE" w:rsidRPr="00D43EC0">
        <w:rPr>
          <w:rFonts w:ascii="Arial" w:hAnsi="Arial" w:cs="Arial"/>
          <w:sz w:val="22"/>
          <w:szCs w:val="22"/>
        </w:rPr>
        <w:t>, mis omakorda vähendab keskkonna jalajälge</w:t>
      </w:r>
      <w:r w:rsidR="0050355D" w:rsidRPr="00D43EC0">
        <w:rPr>
          <w:rFonts w:ascii="Arial" w:hAnsi="Arial" w:cs="Arial"/>
          <w:sz w:val="22"/>
          <w:szCs w:val="22"/>
        </w:rPr>
        <w:t xml:space="preserve"> (</w:t>
      </w:r>
      <w:r w:rsidR="00C3492A" w:rsidRPr="00D43EC0">
        <w:rPr>
          <w:rFonts w:ascii="Arial" w:hAnsi="Arial" w:cs="Arial"/>
          <w:sz w:val="22"/>
          <w:szCs w:val="22"/>
        </w:rPr>
        <w:t xml:space="preserve">müra ja </w:t>
      </w:r>
      <w:r w:rsidR="0050355D" w:rsidRPr="00D43EC0">
        <w:rPr>
          <w:rFonts w:ascii="Arial" w:hAnsi="Arial" w:cs="Arial"/>
          <w:sz w:val="22"/>
          <w:szCs w:val="22"/>
        </w:rPr>
        <w:t>õhusaaste)</w:t>
      </w:r>
      <w:r w:rsidR="002615A5" w:rsidRPr="00D43EC0">
        <w:rPr>
          <w:rFonts w:ascii="Arial" w:hAnsi="Arial" w:cs="Arial"/>
          <w:sz w:val="22"/>
          <w:szCs w:val="22"/>
        </w:rPr>
        <w:t>.</w:t>
      </w:r>
      <w:r w:rsidR="005F0412" w:rsidRPr="00D43EC0">
        <w:rPr>
          <w:rFonts w:ascii="Arial" w:hAnsi="Arial" w:cs="Arial"/>
          <w:sz w:val="22"/>
          <w:szCs w:val="22"/>
        </w:rPr>
        <w:t xml:space="preserve"> Keskkonnamõju ulatus on kaudne, kuid suundumus on posit</w:t>
      </w:r>
      <w:r w:rsidR="005F0412" w:rsidRPr="00334114">
        <w:rPr>
          <w:rFonts w:ascii="Arial" w:hAnsi="Arial" w:cs="Arial"/>
          <w:sz w:val="22"/>
          <w:szCs w:val="22"/>
        </w:rPr>
        <w:t>iivne. Mõju avaldub pikaajaliselt ja eeldab, et määruse sisu jõuab järjepidevalt ka ruumiliste otsusteni.</w:t>
      </w:r>
      <w:commentRangeEnd w:id="109"/>
      <w:r w:rsidR="008A4216">
        <w:rPr>
          <w:rStyle w:val="CommentReference"/>
        </w:rPr>
        <w:commentReference w:id="109"/>
      </w:r>
    </w:p>
    <w:p w14:paraId="7114435E" w14:textId="77777777" w:rsidR="003503B5" w:rsidRPr="00334114" w:rsidRDefault="003503B5" w:rsidP="008E5173">
      <w:pPr>
        <w:jc w:val="both"/>
        <w:rPr>
          <w:rFonts w:ascii="Arial" w:hAnsi="Arial" w:cs="Arial"/>
          <w:sz w:val="22"/>
          <w:szCs w:val="22"/>
        </w:rPr>
      </w:pPr>
    </w:p>
    <w:p w14:paraId="5A119313" w14:textId="2D818A01" w:rsidR="000033A4" w:rsidRPr="00334114" w:rsidRDefault="000033A4" w:rsidP="008E5173">
      <w:pPr>
        <w:jc w:val="both"/>
        <w:rPr>
          <w:rFonts w:ascii="Arial" w:hAnsi="Arial" w:cs="Arial"/>
          <w:b/>
          <w:bCs/>
          <w:noProof/>
          <w:sz w:val="22"/>
          <w:szCs w:val="22"/>
        </w:rPr>
      </w:pPr>
      <w:r w:rsidRPr="00334114">
        <w:rPr>
          <w:rFonts w:ascii="Arial" w:hAnsi="Arial" w:cs="Arial"/>
          <w:b/>
          <w:bCs/>
          <w:noProof/>
          <w:sz w:val="22"/>
          <w:szCs w:val="22"/>
        </w:rPr>
        <w:t>5. Määruse rakendamisega seotud tegevused, vajalikud kulud ja määruse rakendamise eeldatavad tulud</w:t>
      </w:r>
    </w:p>
    <w:p w14:paraId="6F4421AE" w14:textId="77777777" w:rsidR="000033A4" w:rsidRPr="00334114" w:rsidRDefault="000033A4" w:rsidP="008E5173">
      <w:pPr>
        <w:tabs>
          <w:tab w:val="left" w:pos="4860"/>
        </w:tabs>
        <w:jc w:val="both"/>
        <w:rPr>
          <w:rFonts w:ascii="Arial" w:hAnsi="Arial" w:cs="Arial"/>
          <w:sz w:val="22"/>
          <w:szCs w:val="22"/>
        </w:rPr>
      </w:pPr>
    </w:p>
    <w:p w14:paraId="1A57063C" w14:textId="7C86D44E" w:rsidR="00142B45" w:rsidRPr="00334114" w:rsidRDefault="000033A4" w:rsidP="008E5173">
      <w:pPr>
        <w:jc w:val="both"/>
        <w:rPr>
          <w:rFonts w:ascii="Arial" w:hAnsi="Arial" w:cs="Arial"/>
          <w:sz w:val="22"/>
          <w:szCs w:val="22"/>
        </w:rPr>
      </w:pPr>
      <w:r w:rsidRPr="00334114">
        <w:rPr>
          <w:rFonts w:ascii="Arial" w:hAnsi="Arial" w:cs="Arial"/>
          <w:sz w:val="22"/>
          <w:szCs w:val="22"/>
        </w:rPr>
        <w:t>Määruse rakendamisega täiendavaid tulusid ega püsikulusid riigiasutustele ei kaasne. Määruse</w:t>
      </w:r>
      <w:r w:rsidR="00410ADF" w:rsidRPr="00334114">
        <w:rPr>
          <w:rFonts w:ascii="Arial" w:hAnsi="Arial" w:cs="Arial"/>
          <w:sz w:val="22"/>
          <w:szCs w:val="22"/>
        </w:rPr>
        <w:t xml:space="preserve"> ajakohastamisega</w:t>
      </w:r>
      <w:r w:rsidRPr="00334114">
        <w:rPr>
          <w:rFonts w:ascii="Arial" w:hAnsi="Arial" w:cs="Arial"/>
          <w:sz w:val="22"/>
          <w:szCs w:val="22"/>
        </w:rPr>
        <w:t xml:space="preserve"> seoses on vaja Terviseameti järelevalve</w:t>
      </w:r>
      <w:r w:rsidR="00742929" w:rsidRPr="00334114">
        <w:rPr>
          <w:rFonts w:ascii="Arial" w:hAnsi="Arial" w:cs="Arial"/>
          <w:sz w:val="22"/>
          <w:szCs w:val="22"/>
        </w:rPr>
        <w:t>süsteemi</w:t>
      </w:r>
      <w:r w:rsidRPr="00334114">
        <w:rPr>
          <w:rFonts w:ascii="Arial" w:hAnsi="Arial" w:cs="Arial"/>
          <w:sz w:val="22"/>
          <w:szCs w:val="22"/>
        </w:rPr>
        <w:t xml:space="preserve"> MEIS muudatusteks ühekordse kuluna kokku 3750 eurot </w:t>
      </w:r>
      <w:r w:rsidR="0021073B" w:rsidRPr="00334114">
        <w:rPr>
          <w:rFonts w:ascii="Arial" w:hAnsi="Arial" w:cs="Arial"/>
          <w:sz w:val="22"/>
          <w:szCs w:val="22"/>
        </w:rPr>
        <w:t>(</w:t>
      </w:r>
      <w:r w:rsidRPr="00334114">
        <w:rPr>
          <w:rFonts w:ascii="Arial" w:hAnsi="Arial" w:cs="Arial"/>
          <w:sz w:val="22"/>
          <w:szCs w:val="22"/>
        </w:rPr>
        <w:t>IT-arendus</w:t>
      </w:r>
      <w:r w:rsidR="0021073B" w:rsidRPr="00334114">
        <w:rPr>
          <w:rFonts w:ascii="Arial" w:hAnsi="Arial" w:cs="Arial"/>
          <w:sz w:val="22"/>
          <w:szCs w:val="22"/>
        </w:rPr>
        <w:t>ed).</w:t>
      </w:r>
      <w:r w:rsidRPr="00334114">
        <w:rPr>
          <w:rFonts w:ascii="Arial" w:hAnsi="Arial" w:cs="Arial"/>
          <w:sz w:val="22"/>
          <w:szCs w:val="22"/>
        </w:rPr>
        <w:t xml:space="preserve"> </w:t>
      </w:r>
      <w:r w:rsidR="001B2FAC">
        <w:rPr>
          <w:rFonts w:ascii="Arial" w:hAnsi="Arial" w:cs="Arial"/>
          <w:sz w:val="22"/>
          <w:szCs w:val="22"/>
        </w:rPr>
        <w:t>Neid vahendeid taotletakse</w:t>
      </w:r>
      <w:r w:rsidRPr="00334114">
        <w:rPr>
          <w:rFonts w:ascii="Arial" w:hAnsi="Arial" w:cs="Arial"/>
          <w:sz w:val="22"/>
          <w:szCs w:val="22"/>
        </w:rPr>
        <w:t xml:space="preserve"> </w:t>
      </w:r>
      <w:r w:rsidR="001C63F9" w:rsidRPr="00D70761">
        <w:rPr>
          <w:rFonts w:ascii="Arial" w:hAnsi="Arial" w:cs="Arial"/>
          <w:sz w:val="22"/>
          <w:szCs w:val="22"/>
        </w:rPr>
        <w:t>MEIS õigusruumiga seotud seaduse muudatuste ettevalmistamise jär</w:t>
      </w:r>
      <w:r w:rsidR="00B061BE">
        <w:rPr>
          <w:rFonts w:ascii="Arial" w:hAnsi="Arial" w:cs="Arial"/>
          <w:sz w:val="22"/>
          <w:szCs w:val="22"/>
        </w:rPr>
        <w:t>el</w:t>
      </w:r>
      <w:r w:rsidR="001C63F9" w:rsidRPr="00D70761">
        <w:rPr>
          <w:rFonts w:ascii="Arial" w:hAnsi="Arial" w:cs="Arial"/>
          <w:sz w:val="22"/>
          <w:szCs w:val="22"/>
        </w:rPr>
        <w:t xml:space="preserve"> RES 2027</w:t>
      </w:r>
      <w:r w:rsidR="00B061BE">
        <w:rPr>
          <w:rFonts w:ascii="Arial" w:hAnsi="Arial" w:cs="Arial"/>
          <w:sz w:val="22"/>
          <w:szCs w:val="22"/>
        </w:rPr>
        <w:t>–</w:t>
      </w:r>
      <w:r w:rsidR="001C63F9" w:rsidRPr="00D70761">
        <w:rPr>
          <w:rFonts w:ascii="Arial" w:hAnsi="Arial" w:cs="Arial"/>
          <w:sz w:val="22"/>
          <w:szCs w:val="22"/>
        </w:rPr>
        <w:t xml:space="preserve">2030 raames. </w:t>
      </w:r>
      <w:r w:rsidR="3AE8D6C1" w:rsidRPr="00334114">
        <w:rPr>
          <w:rFonts w:ascii="Arial" w:hAnsi="Arial" w:cs="Arial"/>
          <w:sz w:val="22"/>
          <w:szCs w:val="22"/>
        </w:rPr>
        <w:t xml:space="preserve">Heliisolatsiooninõuete rakendamisega tuleb </w:t>
      </w:r>
      <w:r w:rsidR="1B7E0546" w:rsidRPr="00334114">
        <w:rPr>
          <w:rFonts w:ascii="Arial" w:hAnsi="Arial" w:cs="Arial"/>
          <w:sz w:val="22"/>
          <w:szCs w:val="22"/>
        </w:rPr>
        <w:t xml:space="preserve">nõuetele mittevastava </w:t>
      </w:r>
      <w:r w:rsidR="008A4434">
        <w:rPr>
          <w:rFonts w:ascii="Arial" w:hAnsi="Arial" w:cs="Arial"/>
          <w:sz w:val="22"/>
          <w:szCs w:val="22"/>
        </w:rPr>
        <w:t>hoone</w:t>
      </w:r>
      <w:r w:rsidR="00575C2C" w:rsidRPr="00334114">
        <w:rPr>
          <w:rFonts w:ascii="Arial" w:hAnsi="Arial" w:cs="Arial"/>
          <w:sz w:val="22"/>
          <w:szCs w:val="22"/>
        </w:rPr>
        <w:t xml:space="preserve"> </w:t>
      </w:r>
      <w:r w:rsidR="1B7E0546" w:rsidRPr="00334114">
        <w:rPr>
          <w:rFonts w:ascii="Arial" w:hAnsi="Arial" w:cs="Arial"/>
          <w:sz w:val="22"/>
          <w:szCs w:val="22"/>
        </w:rPr>
        <w:t xml:space="preserve">puhul </w:t>
      </w:r>
      <w:r w:rsidR="00852E02" w:rsidRPr="00334114">
        <w:rPr>
          <w:rFonts w:ascii="Arial" w:hAnsi="Arial" w:cs="Arial"/>
          <w:sz w:val="22"/>
          <w:szCs w:val="22"/>
        </w:rPr>
        <w:t xml:space="preserve">arvestada </w:t>
      </w:r>
      <w:r w:rsidR="1B7E0546" w:rsidRPr="00334114">
        <w:rPr>
          <w:rFonts w:ascii="Arial" w:hAnsi="Arial" w:cs="Arial"/>
          <w:sz w:val="22"/>
          <w:szCs w:val="22"/>
        </w:rPr>
        <w:t>vahelae või seinakonstruktsiooni parandami</w:t>
      </w:r>
      <w:r w:rsidR="008A4434">
        <w:rPr>
          <w:rFonts w:ascii="Arial" w:hAnsi="Arial" w:cs="Arial"/>
          <w:sz w:val="22"/>
          <w:szCs w:val="22"/>
        </w:rPr>
        <w:t>se maksumusega</w:t>
      </w:r>
      <w:r w:rsidR="00426AC1" w:rsidRPr="00334114">
        <w:rPr>
          <w:rFonts w:ascii="Arial" w:hAnsi="Arial" w:cs="Arial"/>
          <w:sz w:val="22"/>
          <w:szCs w:val="22"/>
        </w:rPr>
        <w:t xml:space="preserve"> </w:t>
      </w:r>
      <w:r w:rsidR="001F76D2" w:rsidRPr="00334114">
        <w:rPr>
          <w:rFonts w:ascii="Arial" w:hAnsi="Arial" w:cs="Arial"/>
          <w:sz w:val="22"/>
          <w:szCs w:val="22"/>
        </w:rPr>
        <w:t>100–</w:t>
      </w:r>
      <w:r w:rsidR="1B7E0546" w:rsidRPr="00334114">
        <w:rPr>
          <w:rFonts w:ascii="Arial" w:hAnsi="Arial" w:cs="Arial"/>
          <w:sz w:val="22"/>
          <w:szCs w:val="22"/>
        </w:rPr>
        <w:t>120 €/m</w:t>
      </w:r>
      <w:r w:rsidR="1B7E0546" w:rsidRPr="00334114">
        <w:rPr>
          <w:rFonts w:ascii="Arial" w:hAnsi="Arial" w:cs="Arial"/>
          <w:sz w:val="22"/>
          <w:szCs w:val="22"/>
          <w:vertAlign w:val="superscript"/>
        </w:rPr>
        <w:t>2</w:t>
      </w:r>
      <w:r w:rsidR="1B7E0546" w:rsidRPr="00334114">
        <w:rPr>
          <w:rFonts w:ascii="Arial" w:hAnsi="Arial" w:cs="Arial"/>
          <w:sz w:val="22"/>
          <w:szCs w:val="22"/>
        </w:rPr>
        <w:t>.</w:t>
      </w:r>
      <w:r w:rsidR="008C0E73" w:rsidRPr="00334114">
        <w:rPr>
          <w:rFonts w:ascii="Arial" w:hAnsi="Arial" w:cs="Arial"/>
          <w:sz w:val="22"/>
          <w:szCs w:val="22"/>
        </w:rPr>
        <w:t xml:space="preserve"> Võrreldes </w:t>
      </w:r>
      <w:r w:rsidR="0081306D">
        <w:rPr>
          <w:rFonts w:ascii="Arial" w:hAnsi="Arial" w:cs="Arial"/>
          <w:sz w:val="22"/>
          <w:szCs w:val="22"/>
        </w:rPr>
        <w:t xml:space="preserve">seni </w:t>
      </w:r>
      <w:r w:rsidR="008C0E73" w:rsidRPr="00334114">
        <w:rPr>
          <w:rFonts w:ascii="Arial" w:hAnsi="Arial" w:cs="Arial"/>
          <w:sz w:val="22"/>
          <w:szCs w:val="22"/>
        </w:rPr>
        <w:t>kehti</w:t>
      </w:r>
      <w:r w:rsidR="0081306D">
        <w:rPr>
          <w:rFonts w:ascii="Arial" w:hAnsi="Arial" w:cs="Arial"/>
          <w:sz w:val="22"/>
          <w:szCs w:val="22"/>
        </w:rPr>
        <w:t>nud</w:t>
      </w:r>
      <w:r w:rsidR="008C0E73" w:rsidRPr="00334114">
        <w:rPr>
          <w:rFonts w:ascii="Arial" w:hAnsi="Arial" w:cs="Arial"/>
          <w:sz w:val="22"/>
          <w:szCs w:val="22"/>
        </w:rPr>
        <w:t xml:space="preserve"> korraga ei ole tegemist oluliselt suurema kulu</w:t>
      </w:r>
      <w:r w:rsidR="00273C23" w:rsidRPr="00334114">
        <w:rPr>
          <w:rFonts w:ascii="Arial" w:hAnsi="Arial" w:cs="Arial"/>
          <w:sz w:val="22"/>
          <w:szCs w:val="22"/>
        </w:rPr>
        <w:t>tusega kui praegu</w:t>
      </w:r>
      <w:r w:rsidR="003B0B86" w:rsidRPr="00334114">
        <w:rPr>
          <w:rFonts w:ascii="Arial" w:hAnsi="Arial" w:cs="Arial"/>
          <w:sz w:val="22"/>
          <w:szCs w:val="22"/>
        </w:rPr>
        <w:t xml:space="preserve"> rekonstrueerimisel</w:t>
      </w:r>
      <w:r w:rsidR="00D16FAC" w:rsidRPr="00334114">
        <w:rPr>
          <w:rFonts w:ascii="Arial" w:hAnsi="Arial" w:cs="Arial"/>
          <w:sz w:val="22"/>
          <w:szCs w:val="22"/>
        </w:rPr>
        <w:t xml:space="preserve"> ja heliisolatsiooni parandamisel tegema peaks.</w:t>
      </w:r>
    </w:p>
    <w:p w14:paraId="23CD11FD" w14:textId="1796EE6A" w:rsidR="000033A4" w:rsidRPr="00334114" w:rsidRDefault="000033A4" w:rsidP="008E5173">
      <w:pPr>
        <w:tabs>
          <w:tab w:val="left" w:pos="4860"/>
        </w:tabs>
        <w:jc w:val="both"/>
        <w:rPr>
          <w:rFonts w:ascii="Arial" w:hAnsi="Arial" w:cs="Arial"/>
          <w:sz w:val="22"/>
          <w:szCs w:val="22"/>
        </w:rPr>
      </w:pPr>
    </w:p>
    <w:p w14:paraId="33D161CE" w14:textId="77777777" w:rsidR="000033A4" w:rsidRPr="00334114" w:rsidRDefault="000033A4" w:rsidP="008E5173">
      <w:pPr>
        <w:jc w:val="both"/>
        <w:rPr>
          <w:rFonts w:ascii="Arial" w:hAnsi="Arial" w:cs="Arial"/>
          <w:b/>
          <w:bCs/>
          <w:sz w:val="22"/>
          <w:szCs w:val="22"/>
          <w:lang w:eastAsia="et-EE"/>
        </w:rPr>
      </w:pPr>
      <w:r w:rsidRPr="00334114">
        <w:rPr>
          <w:rFonts w:ascii="Arial" w:hAnsi="Arial" w:cs="Arial"/>
          <w:b/>
          <w:bCs/>
          <w:sz w:val="22"/>
          <w:szCs w:val="22"/>
          <w:lang w:eastAsia="et-EE"/>
        </w:rPr>
        <w:t>6. Määruse jõustumine</w:t>
      </w:r>
    </w:p>
    <w:p w14:paraId="19CB05FD" w14:textId="77777777" w:rsidR="000033A4" w:rsidRPr="00334114" w:rsidRDefault="000033A4" w:rsidP="008E5173">
      <w:pPr>
        <w:jc w:val="both"/>
        <w:rPr>
          <w:rFonts w:ascii="Arial" w:hAnsi="Arial" w:cs="Arial"/>
          <w:sz w:val="22"/>
          <w:szCs w:val="22"/>
          <w:lang w:eastAsia="et-EE"/>
        </w:rPr>
        <w:sectPr w:rsidR="000033A4" w:rsidRPr="00334114" w:rsidSect="000033A4">
          <w:type w:val="continuous"/>
          <w:pgSz w:w="11907" w:h="16840" w:code="9"/>
          <w:pgMar w:top="851" w:right="737" w:bottom="851" w:left="1701" w:header="709" w:footer="709" w:gutter="0"/>
          <w:cols w:space="708"/>
          <w:titlePg/>
          <w:docGrid w:linePitch="360"/>
        </w:sectPr>
      </w:pPr>
    </w:p>
    <w:p w14:paraId="513D7FA0" w14:textId="77777777" w:rsidR="000033A4" w:rsidRPr="00334114" w:rsidRDefault="000033A4" w:rsidP="008E5173">
      <w:pPr>
        <w:jc w:val="both"/>
        <w:rPr>
          <w:rFonts w:ascii="Arial" w:hAnsi="Arial" w:cs="Arial"/>
          <w:sz w:val="22"/>
          <w:szCs w:val="22"/>
          <w:lang w:eastAsia="et-EE"/>
        </w:rPr>
      </w:pPr>
    </w:p>
    <w:p w14:paraId="340CFE31" w14:textId="4A7F28F5" w:rsidR="00F22E80" w:rsidRDefault="000033A4" w:rsidP="008E5173">
      <w:pPr>
        <w:jc w:val="both"/>
        <w:rPr>
          <w:rFonts w:ascii="Arial" w:hAnsi="Arial" w:cs="Arial"/>
          <w:sz w:val="22"/>
          <w:szCs w:val="22"/>
          <w:lang w:eastAsia="et-EE"/>
        </w:rPr>
      </w:pPr>
      <w:r w:rsidRPr="00334114">
        <w:rPr>
          <w:rFonts w:ascii="Arial" w:hAnsi="Arial" w:cs="Arial"/>
          <w:sz w:val="22"/>
          <w:szCs w:val="22"/>
          <w:lang w:eastAsia="et-EE"/>
        </w:rPr>
        <w:t xml:space="preserve">Määrus </w:t>
      </w:r>
      <w:r w:rsidR="00F40346">
        <w:rPr>
          <w:rFonts w:ascii="Arial" w:hAnsi="Arial" w:cs="Arial"/>
          <w:sz w:val="22"/>
          <w:szCs w:val="22"/>
          <w:lang w:eastAsia="et-EE"/>
        </w:rPr>
        <w:t>jõustub üldises korras.</w:t>
      </w:r>
    </w:p>
    <w:p w14:paraId="1CB17C2D" w14:textId="5AE8E7AF" w:rsidR="000033A4" w:rsidRPr="00334114" w:rsidRDefault="000033A4" w:rsidP="008E5173">
      <w:pPr>
        <w:jc w:val="both"/>
        <w:rPr>
          <w:rFonts w:ascii="Arial" w:hAnsi="Arial" w:cs="Arial"/>
          <w:sz w:val="22"/>
          <w:szCs w:val="22"/>
          <w:lang w:eastAsia="et-EE"/>
        </w:rPr>
        <w:sectPr w:rsidR="000033A4" w:rsidRPr="00334114" w:rsidSect="000033A4">
          <w:type w:val="continuous"/>
          <w:pgSz w:w="11907" w:h="16840" w:code="9"/>
          <w:pgMar w:top="851" w:right="737" w:bottom="851" w:left="1701" w:header="709" w:footer="709" w:gutter="0"/>
          <w:cols w:space="708"/>
          <w:formProt w:val="0"/>
          <w:titlePg/>
          <w:docGrid w:linePitch="360"/>
        </w:sectPr>
      </w:pPr>
      <w:r w:rsidRPr="00334114">
        <w:rPr>
          <w:rFonts w:ascii="Arial" w:hAnsi="Arial" w:cs="Arial"/>
          <w:sz w:val="22"/>
          <w:szCs w:val="22"/>
          <w:lang w:eastAsia="et-EE"/>
        </w:rPr>
        <w:t xml:space="preserve"> </w:t>
      </w:r>
    </w:p>
    <w:p w14:paraId="6C8EE3C8" w14:textId="77777777" w:rsidR="000033A4" w:rsidRPr="00334114" w:rsidRDefault="000033A4" w:rsidP="008E5173">
      <w:pPr>
        <w:jc w:val="both"/>
        <w:rPr>
          <w:rFonts w:ascii="Arial" w:hAnsi="Arial" w:cs="Arial"/>
          <w:b/>
          <w:bCs/>
          <w:sz w:val="22"/>
          <w:szCs w:val="22"/>
          <w:lang w:eastAsia="et-EE"/>
        </w:rPr>
      </w:pPr>
      <w:r w:rsidRPr="00334114">
        <w:rPr>
          <w:rFonts w:ascii="Arial" w:hAnsi="Arial" w:cs="Arial"/>
          <w:b/>
          <w:bCs/>
          <w:sz w:val="22"/>
          <w:szCs w:val="22"/>
          <w:lang w:eastAsia="et-EE"/>
        </w:rPr>
        <w:t xml:space="preserve">7. Eelnõu kooskõlastamine, </w:t>
      </w:r>
      <w:r w:rsidRPr="00334114">
        <w:rPr>
          <w:rFonts w:ascii="Arial" w:hAnsi="Arial" w:cs="Arial"/>
          <w:b/>
          <w:bCs/>
          <w:sz w:val="22"/>
          <w:szCs w:val="22"/>
        </w:rPr>
        <w:t>huvirühmade kaasamine ja avalik konsultatsioon</w:t>
      </w:r>
    </w:p>
    <w:p w14:paraId="6E983CBD" w14:textId="77777777" w:rsidR="000033A4" w:rsidRPr="00334114" w:rsidRDefault="000033A4" w:rsidP="008E5173">
      <w:pPr>
        <w:jc w:val="both"/>
        <w:rPr>
          <w:rFonts w:ascii="Arial" w:hAnsi="Arial" w:cs="Arial"/>
          <w:sz w:val="22"/>
          <w:szCs w:val="22"/>
          <w:lang w:eastAsia="et-EE"/>
        </w:rPr>
        <w:sectPr w:rsidR="000033A4" w:rsidRPr="00334114" w:rsidSect="000033A4">
          <w:type w:val="continuous"/>
          <w:pgSz w:w="11907" w:h="16840" w:code="9"/>
          <w:pgMar w:top="851" w:right="737" w:bottom="851" w:left="1701" w:header="709" w:footer="709" w:gutter="0"/>
          <w:cols w:space="708"/>
          <w:titlePg/>
          <w:docGrid w:linePitch="360"/>
        </w:sectPr>
      </w:pPr>
    </w:p>
    <w:p w14:paraId="33B7FAC3" w14:textId="77777777" w:rsidR="000033A4" w:rsidRPr="00334114" w:rsidRDefault="000033A4" w:rsidP="008E5173">
      <w:pPr>
        <w:jc w:val="both"/>
        <w:rPr>
          <w:rFonts w:ascii="Arial" w:hAnsi="Arial" w:cs="Arial"/>
          <w:noProof/>
          <w:sz w:val="22"/>
          <w:szCs w:val="22"/>
        </w:rPr>
      </w:pPr>
    </w:p>
    <w:p w14:paraId="02D44AC7" w14:textId="77777777" w:rsidR="00423405" w:rsidRDefault="4962FCD5" w:rsidP="008E5173">
      <w:pPr>
        <w:jc w:val="both"/>
        <w:rPr>
          <w:rFonts w:ascii="Arial" w:eastAsia="Arial" w:hAnsi="Arial" w:cs="Arial"/>
          <w:noProof/>
          <w:sz w:val="22"/>
          <w:szCs w:val="22"/>
        </w:rPr>
      </w:pPr>
      <w:r w:rsidRPr="00334114">
        <w:rPr>
          <w:rFonts w:ascii="Arial" w:eastAsia="Arial" w:hAnsi="Arial" w:cs="Arial"/>
          <w:noProof/>
          <w:sz w:val="22"/>
          <w:szCs w:val="22"/>
        </w:rPr>
        <w:t>Eelnõu esitat</w:t>
      </w:r>
      <w:r w:rsidR="0021438D">
        <w:rPr>
          <w:rFonts w:ascii="Arial" w:eastAsia="Arial" w:hAnsi="Arial" w:cs="Arial"/>
          <w:noProof/>
          <w:sz w:val="22"/>
          <w:szCs w:val="22"/>
        </w:rPr>
        <w:t>i</w:t>
      </w:r>
      <w:r w:rsidRPr="00334114">
        <w:rPr>
          <w:rFonts w:ascii="Arial" w:eastAsia="Arial" w:hAnsi="Arial" w:cs="Arial"/>
          <w:noProof/>
          <w:sz w:val="22"/>
          <w:szCs w:val="22"/>
        </w:rPr>
        <w:t xml:space="preserve"> kooskõlastamiseks eelnõude infosüsteemi (EIS) kaudu Kliimaministeeriumile ning arvamuse avaldamiseks Terviseametile, Eesti Linnade ja Valdade Liidule,</w:t>
      </w:r>
      <w:r w:rsidR="4271A783" w:rsidRPr="00334114">
        <w:rPr>
          <w:rFonts w:ascii="Arial" w:eastAsia="Arial" w:hAnsi="Arial" w:cs="Arial"/>
          <w:noProof/>
          <w:sz w:val="22"/>
          <w:szCs w:val="22"/>
        </w:rPr>
        <w:t xml:space="preserve"> Tartu Ülikoolile,</w:t>
      </w:r>
      <w:r w:rsidRPr="00334114">
        <w:rPr>
          <w:rFonts w:ascii="Arial" w:eastAsia="Arial" w:hAnsi="Arial" w:cs="Arial"/>
          <w:noProof/>
          <w:sz w:val="22"/>
          <w:szCs w:val="22"/>
        </w:rPr>
        <w:t xml:space="preserve"> Tallinna Tehnikaülikoolile, Eesti </w:t>
      </w:r>
      <w:r w:rsidR="162E6D71" w:rsidRPr="00334114">
        <w:rPr>
          <w:rFonts w:ascii="Arial" w:eastAsia="Arial" w:hAnsi="Arial" w:cs="Arial"/>
          <w:noProof/>
          <w:sz w:val="22"/>
          <w:szCs w:val="22"/>
        </w:rPr>
        <w:t>Arhitektide Liidule,</w:t>
      </w:r>
      <w:r w:rsidR="2F247141" w:rsidRPr="00334114">
        <w:rPr>
          <w:rFonts w:ascii="Arial" w:eastAsia="Arial" w:hAnsi="Arial" w:cs="Arial"/>
          <w:noProof/>
          <w:sz w:val="22"/>
          <w:szCs w:val="22"/>
        </w:rPr>
        <w:t xml:space="preserve"> Eesti Ehitusettevõtjate Liidule,</w:t>
      </w:r>
      <w:r w:rsidR="162E6D71" w:rsidRPr="00334114">
        <w:rPr>
          <w:rFonts w:ascii="Arial" w:eastAsia="Arial" w:hAnsi="Arial" w:cs="Arial"/>
          <w:noProof/>
          <w:sz w:val="22"/>
          <w:szCs w:val="22"/>
        </w:rPr>
        <w:t xml:space="preserve"> </w:t>
      </w:r>
      <w:r w:rsidRPr="00334114">
        <w:rPr>
          <w:rFonts w:ascii="Arial" w:eastAsia="Arial" w:hAnsi="Arial" w:cs="Arial"/>
          <w:noProof/>
          <w:sz w:val="22"/>
          <w:szCs w:val="22"/>
        </w:rPr>
        <w:t>Eesti Kinnisvarafirmade Liidule, Eesti Planeerijate Ühingule</w:t>
      </w:r>
      <w:r w:rsidR="56101A98" w:rsidRPr="00334114">
        <w:rPr>
          <w:rFonts w:ascii="Arial" w:eastAsia="Arial" w:hAnsi="Arial" w:cs="Arial"/>
          <w:noProof/>
          <w:sz w:val="22"/>
          <w:szCs w:val="22"/>
        </w:rPr>
        <w:t xml:space="preserve">, </w:t>
      </w:r>
      <w:r w:rsidR="162E6D71" w:rsidRPr="00334114">
        <w:rPr>
          <w:rFonts w:ascii="Arial" w:eastAsia="Arial" w:hAnsi="Arial" w:cs="Arial"/>
          <w:noProof/>
          <w:sz w:val="22"/>
          <w:szCs w:val="22"/>
        </w:rPr>
        <w:t xml:space="preserve">MTÜ-le </w:t>
      </w:r>
      <w:r w:rsidRPr="00334114">
        <w:rPr>
          <w:rFonts w:ascii="Arial" w:eastAsia="Arial" w:hAnsi="Arial" w:cs="Arial"/>
          <w:noProof/>
          <w:sz w:val="22"/>
          <w:szCs w:val="22"/>
        </w:rPr>
        <w:t>Eesti Ehitusinseneride Liit, Eesti Kütte-Ventilatsiooniinseneride Ühendusele, Akustinainsener OÜ-le, Akukon Eesti OÜ-le, Kajaja</w:t>
      </w:r>
      <w:r w:rsidR="00BE4204">
        <w:rPr>
          <w:rFonts w:ascii="Arial" w:eastAsia="Arial" w:hAnsi="Arial" w:cs="Arial"/>
          <w:noProof/>
          <w:sz w:val="22"/>
          <w:szCs w:val="22"/>
        </w:rPr>
        <w:t xml:space="preserve"> Acoustics</w:t>
      </w:r>
      <w:r w:rsidRPr="00334114">
        <w:rPr>
          <w:rFonts w:ascii="Arial" w:eastAsia="Arial" w:hAnsi="Arial" w:cs="Arial"/>
          <w:noProof/>
          <w:sz w:val="22"/>
          <w:szCs w:val="22"/>
        </w:rPr>
        <w:t xml:space="preserve"> OÜ-le ja FIE-le Linda Madalik</w:t>
      </w:r>
      <w:r w:rsidR="162E6D71" w:rsidRPr="00334114">
        <w:rPr>
          <w:rFonts w:ascii="Arial" w:eastAsia="Arial" w:hAnsi="Arial" w:cs="Arial"/>
          <w:noProof/>
          <w:sz w:val="22"/>
          <w:szCs w:val="22"/>
        </w:rPr>
        <w:t>.</w:t>
      </w:r>
      <w:r w:rsidR="004C4ED0">
        <w:rPr>
          <w:rFonts w:ascii="Arial" w:eastAsia="Arial" w:hAnsi="Arial" w:cs="Arial"/>
          <w:noProof/>
          <w:sz w:val="22"/>
          <w:szCs w:val="22"/>
        </w:rPr>
        <w:t xml:space="preserve"> </w:t>
      </w:r>
    </w:p>
    <w:p w14:paraId="33116F78" w14:textId="77777777" w:rsidR="00423405" w:rsidRDefault="00423405" w:rsidP="008E5173">
      <w:pPr>
        <w:jc w:val="both"/>
        <w:rPr>
          <w:rFonts w:ascii="Arial" w:eastAsia="Arial" w:hAnsi="Arial" w:cs="Arial"/>
          <w:noProof/>
          <w:sz w:val="22"/>
          <w:szCs w:val="22"/>
        </w:rPr>
      </w:pPr>
    </w:p>
    <w:p w14:paraId="181902A7" w14:textId="625FB70E" w:rsidR="003653C1" w:rsidRPr="00B06BD2" w:rsidRDefault="004C4ED0" w:rsidP="008E5173">
      <w:pPr>
        <w:jc w:val="both"/>
        <w:rPr>
          <w:rFonts w:ascii="Arial" w:hAnsi="Arial" w:cs="Arial"/>
          <w:noProof/>
          <w:sz w:val="22"/>
          <w:szCs w:val="22"/>
        </w:rPr>
      </w:pPr>
      <w:r>
        <w:rPr>
          <w:rFonts w:ascii="Arial" w:eastAsia="Arial" w:hAnsi="Arial" w:cs="Arial"/>
          <w:noProof/>
          <w:sz w:val="22"/>
          <w:szCs w:val="22"/>
        </w:rPr>
        <w:t xml:space="preserve">Eelnõu kooskõlastas Kliimaministeerium märkustega arvestamisel. </w:t>
      </w:r>
      <w:r w:rsidR="00E8029E">
        <w:rPr>
          <w:rFonts w:ascii="Arial" w:eastAsia="Arial" w:hAnsi="Arial" w:cs="Arial"/>
          <w:noProof/>
          <w:sz w:val="22"/>
          <w:szCs w:val="22"/>
        </w:rPr>
        <w:t xml:space="preserve">Märkusi esitasid veel </w:t>
      </w:r>
      <w:r w:rsidR="00E8029E" w:rsidRPr="00E8029E">
        <w:rPr>
          <w:rFonts w:ascii="Arial" w:eastAsia="Arial" w:hAnsi="Arial" w:cs="Arial"/>
          <w:noProof/>
          <w:sz w:val="22"/>
          <w:szCs w:val="22"/>
        </w:rPr>
        <w:t>Eesti Standardimis- ja Akrediteerimiskeskus</w:t>
      </w:r>
      <w:r w:rsidR="00105BCA">
        <w:rPr>
          <w:rFonts w:ascii="Arial" w:eastAsia="Arial" w:hAnsi="Arial" w:cs="Arial"/>
          <w:noProof/>
          <w:sz w:val="22"/>
          <w:szCs w:val="22"/>
        </w:rPr>
        <w:t xml:space="preserve">, </w:t>
      </w:r>
      <w:r w:rsidR="00105BCA" w:rsidRPr="00105BCA">
        <w:rPr>
          <w:rFonts w:ascii="Arial" w:eastAsia="Arial" w:hAnsi="Arial" w:cs="Arial"/>
          <w:noProof/>
          <w:sz w:val="22"/>
          <w:szCs w:val="22"/>
        </w:rPr>
        <w:t>Tallinna Tehnikaülikool, Eesti Ehitusettevõtjate Lii</w:t>
      </w:r>
      <w:r w:rsidR="00105BCA">
        <w:rPr>
          <w:rFonts w:ascii="Arial" w:eastAsia="Arial" w:hAnsi="Arial" w:cs="Arial"/>
          <w:noProof/>
          <w:sz w:val="22"/>
          <w:szCs w:val="22"/>
        </w:rPr>
        <w:t>t</w:t>
      </w:r>
      <w:r w:rsidR="00105BCA" w:rsidRPr="00105BCA">
        <w:rPr>
          <w:rFonts w:ascii="Arial" w:eastAsia="Arial" w:hAnsi="Arial" w:cs="Arial"/>
          <w:noProof/>
          <w:sz w:val="22"/>
          <w:szCs w:val="22"/>
        </w:rPr>
        <w:t>, Eesti Kinnisvarafirmade Lii</w:t>
      </w:r>
      <w:r w:rsidR="002C7E9B">
        <w:rPr>
          <w:rFonts w:ascii="Arial" w:eastAsia="Arial" w:hAnsi="Arial" w:cs="Arial"/>
          <w:noProof/>
          <w:sz w:val="22"/>
          <w:szCs w:val="22"/>
        </w:rPr>
        <w:t>t</w:t>
      </w:r>
      <w:r w:rsidR="00105BCA" w:rsidRPr="00105BCA">
        <w:rPr>
          <w:rFonts w:ascii="Arial" w:eastAsia="Arial" w:hAnsi="Arial" w:cs="Arial"/>
          <w:noProof/>
          <w:sz w:val="22"/>
          <w:szCs w:val="22"/>
        </w:rPr>
        <w:t>, Eesti Kütte-Ventilatsiooniinseneride Ühendus,</w:t>
      </w:r>
      <w:r w:rsidR="003B0491">
        <w:rPr>
          <w:rFonts w:ascii="Arial" w:eastAsia="Arial" w:hAnsi="Arial" w:cs="Arial"/>
          <w:noProof/>
          <w:sz w:val="22"/>
          <w:szCs w:val="22"/>
        </w:rPr>
        <w:t xml:space="preserve"> Eesti Puitmajaliit MTÜ,</w:t>
      </w:r>
      <w:r w:rsidR="00105BCA" w:rsidRPr="00105BCA">
        <w:rPr>
          <w:rFonts w:ascii="Arial" w:eastAsia="Arial" w:hAnsi="Arial" w:cs="Arial"/>
          <w:noProof/>
          <w:sz w:val="22"/>
          <w:szCs w:val="22"/>
        </w:rPr>
        <w:t xml:space="preserve"> Akukon Eesti OÜ, Kajaja</w:t>
      </w:r>
      <w:r w:rsidR="00BE4204">
        <w:rPr>
          <w:rFonts w:ascii="Arial" w:eastAsia="Arial" w:hAnsi="Arial" w:cs="Arial"/>
          <w:noProof/>
          <w:sz w:val="22"/>
          <w:szCs w:val="22"/>
        </w:rPr>
        <w:t xml:space="preserve"> Acoustics </w:t>
      </w:r>
      <w:r w:rsidR="00750EB3">
        <w:rPr>
          <w:rFonts w:ascii="Arial" w:eastAsia="Arial" w:hAnsi="Arial" w:cs="Arial"/>
          <w:noProof/>
          <w:sz w:val="22"/>
          <w:szCs w:val="22"/>
        </w:rPr>
        <w:t>O</w:t>
      </w:r>
      <w:r w:rsidR="00BE4204">
        <w:rPr>
          <w:rFonts w:ascii="Arial" w:eastAsia="Arial" w:hAnsi="Arial" w:cs="Arial"/>
          <w:noProof/>
          <w:sz w:val="22"/>
          <w:szCs w:val="22"/>
        </w:rPr>
        <w:t>Ü</w:t>
      </w:r>
      <w:r w:rsidR="00750EB3">
        <w:rPr>
          <w:rFonts w:ascii="Arial" w:eastAsia="Arial" w:hAnsi="Arial" w:cs="Arial"/>
          <w:noProof/>
          <w:sz w:val="22"/>
          <w:szCs w:val="22"/>
        </w:rPr>
        <w:t>, Akustikainsener OÜ</w:t>
      </w:r>
      <w:r w:rsidR="00053D2D">
        <w:rPr>
          <w:rFonts w:ascii="Arial" w:eastAsia="Arial" w:hAnsi="Arial" w:cs="Arial"/>
          <w:noProof/>
          <w:sz w:val="22"/>
          <w:szCs w:val="22"/>
        </w:rPr>
        <w:t>,</w:t>
      </w:r>
      <w:r w:rsidR="00105BCA" w:rsidRPr="00105BCA">
        <w:rPr>
          <w:rFonts w:ascii="Arial" w:eastAsia="Arial" w:hAnsi="Arial" w:cs="Arial"/>
          <w:noProof/>
          <w:sz w:val="22"/>
          <w:szCs w:val="22"/>
        </w:rPr>
        <w:t xml:space="preserve"> FIE</w:t>
      </w:r>
      <w:r w:rsidR="00BE4204">
        <w:rPr>
          <w:rFonts w:ascii="Arial" w:eastAsia="Arial" w:hAnsi="Arial" w:cs="Arial"/>
          <w:noProof/>
          <w:sz w:val="22"/>
          <w:szCs w:val="22"/>
        </w:rPr>
        <w:t xml:space="preserve"> </w:t>
      </w:r>
      <w:r w:rsidR="00105BCA" w:rsidRPr="00105BCA">
        <w:rPr>
          <w:rFonts w:ascii="Arial" w:eastAsia="Arial" w:hAnsi="Arial" w:cs="Arial"/>
          <w:noProof/>
          <w:sz w:val="22"/>
          <w:szCs w:val="22"/>
        </w:rPr>
        <w:t>Linda Madalik</w:t>
      </w:r>
      <w:r w:rsidR="00053D2D">
        <w:rPr>
          <w:rFonts w:ascii="Arial" w:eastAsia="Arial" w:hAnsi="Arial" w:cs="Arial"/>
          <w:noProof/>
          <w:sz w:val="22"/>
          <w:szCs w:val="22"/>
        </w:rPr>
        <w:t xml:space="preserve"> ja MTÜ Kodanike Teadusalgatus Eesti</w:t>
      </w:r>
      <w:r w:rsidR="00BE4204">
        <w:rPr>
          <w:rFonts w:ascii="Arial" w:eastAsia="Arial" w:hAnsi="Arial" w:cs="Arial"/>
          <w:noProof/>
          <w:sz w:val="22"/>
          <w:szCs w:val="22"/>
        </w:rPr>
        <w:t>. Märkustega arvestamise tabel on leitav seletuskirja lisana.</w:t>
      </w:r>
    </w:p>
    <w:p w14:paraId="3E391D33" w14:textId="271A9F72" w:rsidR="003653C1" w:rsidRPr="00B06BD2" w:rsidRDefault="003653C1" w:rsidP="008E5173">
      <w:pPr>
        <w:jc w:val="both"/>
        <w:rPr>
          <w:rFonts w:ascii="Arial" w:hAnsi="Arial" w:cs="Arial"/>
          <w:noProof/>
          <w:sz w:val="22"/>
          <w:szCs w:val="22"/>
        </w:rPr>
      </w:pPr>
    </w:p>
    <w:sectPr w:rsidR="003653C1" w:rsidRPr="00B06BD2" w:rsidSect="00030329">
      <w:headerReference w:type="default" r:id="rId23"/>
      <w:footerReference w:type="even" r:id="rId24"/>
      <w:footerReference w:type="default" r:id="rId25"/>
      <w:type w:val="continuous"/>
      <w:pgSz w:w="11907" w:h="16840" w:code="9"/>
      <w:pgMar w:top="851" w:right="737" w:bottom="851"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ko Ründva" w:date="2025-10-08T11:17:00Z" w:initials="MR">
    <w:p w14:paraId="232C8D86" w14:textId="77777777" w:rsidR="00272F37" w:rsidRDefault="00272F37" w:rsidP="00272F37">
      <w:r>
        <w:rPr>
          <w:rStyle w:val="CommentReference"/>
        </w:rPr>
        <w:annotationRef/>
      </w:r>
      <w:r>
        <w:rPr>
          <w:sz w:val="20"/>
          <w:szCs w:val="20"/>
        </w:rPr>
        <w:t>kas tervishoiuasutuste nõuetest loobumine määruses on mõistlik ettepanek? Tegemist otseselt inimese ravi, tervise jms mõjuvatate nõuetega ja nõuete jätmine ainult standarditele ei tundu korrektne. Standardite sisu saab alati muuta selliselt, kus riiklik järelevalve vms puudub.</w:t>
      </w:r>
    </w:p>
  </w:comment>
  <w:comment w:id="3" w:author="Marko Ründva" w:date="2025-10-08T11:19:00Z" w:initials="MR">
    <w:p w14:paraId="70696FA1" w14:textId="77777777" w:rsidR="00070E85" w:rsidRDefault="00070E85" w:rsidP="00070E85">
      <w:r>
        <w:rPr>
          <w:rStyle w:val="CommentReference"/>
        </w:rPr>
        <w:annotationRef/>
      </w:r>
      <w:r>
        <w:rPr>
          <w:sz w:val="20"/>
          <w:szCs w:val="20"/>
        </w:rPr>
        <w:t>sellised ruumid on ka haigla palatid jm analoogsed ruumid</w:t>
      </w:r>
    </w:p>
  </w:comment>
  <w:comment w:id="4" w:author="Marko Ründva" w:date="2025-10-09T21:10:00Z" w:initials="MR">
    <w:p w14:paraId="22FBA3B0" w14:textId="77777777" w:rsidR="004B58DF" w:rsidRDefault="004B58DF" w:rsidP="004B58DF">
      <w:r>
        <w:rPr>
          <w:rStyle w:val="CommentReference"/>
        </w:rPr>
        <w:annotationRef/>
      </w:r>
      <w:r>
        <w:rPr>
          <w:sz w:val="20"/>
          <w:szCs w:val="20"/>
        </w:rPr>
        <w:t>selguse huvides kommentaar, et siinkohal on tegemist viitega kehtivale standardile EVS 842:2003</w:t>
      </w:r>
    </w:p>
  </w:comment>
  <w:comment w:id="5" w:author="Marko Ründva" w:date="2025-10-08T11:23:00Z" w:initials="MR">
    <w:p w14:paraId="7233D6EF" w14:textId="45E94904" w:rsidR="004E1B4E" w:rsidRDefault="004E1B4E" w:rsidP="004E1B4E">
      <w:r>
        <w:rPr>
          <w:rStyle w:val="CommentReference"/>
        </w:rPr>
        <w:annotationRef/>
      </w:r>
      <w:r>
        <w:rPr>
          <w:sz w:val="20"/>
          <w:szCs w:val="20"/>
        </w:rPr>
        <w:t xml:space="preserve">sõna "minimaalsed" ei ole siin korrektne termin. See võiks tähendada, et sellest allapoole ei tohi minna. </w:t>
      </w:r>
    </w:p>
  </w:comment>
  <w:comment w:id="6" w:author="Marko Ründva" w:date="2025-10-09T21:09:00Z" w:initials="MR">
    <w:p w14:paraId="1179C31E" w14:textId="77777777" w:rsidR="000F191E" w:rsidRDefault="000F191E" w:rsidP="000F191E">
      <w:r>
        <w:rPr>
          <w:rStyle w:val="CommentReference"/>
        </w:rPr>
        <w:annotationRef/>
      </w:r>
      <w:r>
        <w:rPr>
          <w:sz w:val="20"/>
          <w:szCs w:val="20"/>
        </w:rPr>
        <w:t>ettepanek sõnastuse osas: "...EVS 842 kehtestatud müra normtasemetega..."</w:t>
      </w:r>
    </w:p>
  </w:comment>
  <w:comment w:id="20" w:author="Marko Ründva" w:date="2025-10-08T11:37:00Z" w:initials="MR">
    <w:p w14:paraId="3F416CA5" w14:textId="7A2BD51D" w:rsidR="006B623E" w:rsidRDefault="00626B19" w:rsidP="006B623E">
      <w:r>
        <w:rPr>
          <w:rStyle w:val="CommentReference"/>
        </w:rPr>
        <w:annotationRef/>
      </w:r>
      <w:r w:rsidR="006B623E">
        <w:rPr>
          <w:color w:val="446A95"/>
          <w:sz w:val="20"/>
          <w:szCs w:val="20"/>
        </w:rPr>
        <w:t>ENVIRONMENTAL</w:t>
      </w:r>
    </w:p>
    <w:p w14:paraId="4BF1C36B" w14:textId="77777777" w:rsidR="006B623E" w:rsidRDefault="006B623E" w:rsidP="006B623E">
      <w:r>
        <w:rPr>
          <w:color w:val="446A95"/>
          <w:sz w:val="20"/>
          <w:szCs w:val="20"/>
        </w:rPr>
        <w:t>NOISE</w:t>
      </w:r>
    </w:p>
    <w:p w14:paraId="14E2B2AB" w14:textId="77777777" w:rsidR="006B623E" w:rsidRDefault="006B623E" w:rsidP="006B623E">
      <w:r>
        <w:rPr>
          <w:color w:val="446A95"/>
          <w:sz w:val="20"/>
          <w:szCs w:val="20"/>
        </w:rPr>
        <w:t>GUIDELINES</w:t>
      </w:r>
    </w:p>
    <w:p w14:paraId="57ED18F2" w14:textId="77777777" w:rsidR="006B623E" w:rsidRDefault="006B623E" w:rsidP="006B623E">
      <w:r>
        <w:rPr>
          <w:color w:val="44A2A1"/>
          <w:sz w:val="20"/>
          <w:szCs w:val="20"/>
        </w:rPr>
        <w:t>Lk 28</w:t>
      </w:r>
    </w:p>
    <w:p w14:paraId="3DE2D90D" w14:textId="77777777" w:rsidR="006B623E" w:rsidRDefault="006B623E" w:rsidP="006B623E">
      <w:r>
        <w:rPr>
          <w:color w:val="1A1918"/>
          <w:sz w:val="20"/>
          <w:szCs w:val="20"/>
        </w:rPr>
        <w:t>These guideline exposure</w:t>
      </w:r>
    </w:p>
    <w:p w14:paraId="42AD9918" w14:textId="77777777" w:rsidR="006B623E" w:rsidRDefault="006B623E" w:rsidP="006B623E">
      <w:r>
        <w:rPr>
          <w:color w:val="1A1918"/>
          <w:sz w:val="20"/>
          <w:szCs w:val="20"/>
        </w:rPr>
        <w:t>levels defined a level below which no effects were expected to occur (corresponding to 30 dB Lnight)</w:t>
      </w:r>
    </w:p>
    <w:p w14:paraId="18D7119A" w14:textId="77777777" w:rsidR="006B623E" w:rsidRDefault="006B623E" w:rsidP="006B623E">
      <w:r>
        <w:rPr>
          <w:color w:val="1A1918"/>
          <w:sz w:val="20"/>
          <w:szCs w:val="20"/>
        </w:rPr>
        <w:t>and proceeded to define the level where adverse effects start to occur (corresponding to 40 dB Lnight),</w:t>
      </w:r>
    </w:p>
    <w:p w14:paraId="3ADD6431" w14:textId="77777777" w:rsidR="006B623E" w:rsidRDefault="006B623E" w:rsidP="006B623E">
      <w:r>
        <w:rPr>
          <w:color w:val="1A1918"/>
          <w:sz w:val="20"/>
          <w:szCs w:val="20"/>
        </w:rPr>
        <w:t xml:space="preserve">with the aim of protecting the whole population, including – to some extent – vulnerable groups. </w:t>
      </w:r>
    </w:p>
  </w:comment>
  <w:comment w:id="21" w:author="Marko Ründva" w:date="2025-10-08T11:47:00Z" w:initials="MR">
    <w:p w14:paraId="5EB7BC2D" w14:textId="091D697A" w:rsidR="00AB370C" w:rsidRDefault="00AB370C" w:rsidP="00AB370C">
      <w:r>
        <w:rPr>
          <w:rStyle w:val="CommentReference"/>
        </w:rPr>
        <w:annotationRef/>
      </w:r>
      <w:r>
        <w:rPr>
          <w:sz w:val="20"/>
          <w:szCs w:val="20"/>
        </w:rPr>
        <w:t>WHO kirjas Lnight ehk kogu öö perioodi ekvivalente helirõhutase</w:t>
      </w:r>
    </w:p>
  </w:comment>
  <w:comment w:id="22" w:author="Marko Ründva" w:date="2025-10-08T11:52:00Z" w:initials="MR">
    <w:p w14:paraId="6B26A61B" w14:textId="77777777" w:rsidR="00435455" w:rsidRDefault="00435455" w:rsidP="00435455">
      <w:r>
        <w:rPr>
          <w:rStyle w:val="CommentReference"/>
        </w:rPr>
        <w:annotationRef/>
      </w:r>
      <w:r>
        <w:rPr>
          <w:sz w:val="20"/>
          <w:szCs w:val="20"/>
        </w:rPr>
        <w:t>indikaator Lday?</w:t>
      </w:r>
    </w:p>
  </w:comment>
  <w:comment w:id="29" w:author="Marko Ründva" w:date="2025-10-08T11:55:00Z" w:initials="MR">
    <w:p w14:paraId="71784818" w14:textId="77777777" w:rsidR="00464F32" w:rsidRDefault="00464F32" w:rsidP="00464F32">
      <w:r>
        <w:rPr>
          <w:rStyle w:val="CommentReference"/>
        </w:rPr>
        <w:annotationRef/>
      </w:r>
      <w:r>
        <w:rPr>
          <w:sz w:val="20"/>
          <w:szCs w:val="20"/>
        </w:rPr>
        <w:t>ettepanek on antud lõik määruse seletuskirjast eemaldada kahel põhjusel: 1) ei  ole seotud määrusega; 2) kuna prEVS 842 kavand ei ole jõudnud veel nii kaugele, siis nii detailne refereerimine ei ole põhjendatud olukorras kui sellega ei ole teised osapooled saanud tutvuda (ei ole ka selge, et kas A3 määratlus jääb sellisel kujul ka lõplikusse versiooni)</w:t>
      </w:r>
    </w:p>
  </w:comment>
  <w:comment w:id="30" w:author="Marko Ründva" w:date="2025-10-08T12:04:00Z" w:initials="MR">
    <w:p w14:paraId="1348586C" w14:textId="77777777" w:rsidR="0054164E" w:rsidRDefault="001460AF" w:rsidP="0054164E">
      <w:r>
        <w:rPr>
          <w:rStyle w:val="CommentReference"/>
        </w:rPr>
        <w:annotationRef/>
      </w:r>
      <w:r w:rsidR="0054164E">
        <w:rPr>
          <w:sz w:val="20"/>
          <w:szCs w:val="20"/>
        </w:rPr>
        <w:t>Terviseamet ei teosta eluruumide projekteerimise ja ehitamise üle järelevalvet ning ei menetle tehnosüsteemide müra ja heliisolatsiooni alaseid kaebuseid uutes, ega olemasolemavates korterelamutes (vastav informatsioon esitatud ka Terviseameti kodulehel, et nad ei tegele selliste kaebustega). Ei selgu kas kaebused on olnud põhjendatud või ei (reaalselt neid ei menetleta)? Kui aastas müüakse 3000-5000 uut korterit, siis mida tähendab siinkohal tihti? Kui tegemist on EVS 842 nõuetele mittevastavusega, siis seda lahendatakse müüja ja ostja vahel, millesse Terviseamet ei sekku.</w:t>
      </w:r>
    </w:p>
  </w:comment>
  <w:comment w:id="32" w:author="Marko Ründva" w:date="2025-10-08T12:05:00Z" w:initials="MR">
    <w:p w14:paraId="103002CD" w14:textId="686D2C1E" w:rsidR="00036C63" w:rsidRDefault="00036C63" w:rsidP="00036C63">
      <w:r>
        <w:rPr>
          <w:rStyle w:val="CommentReference"/>
        </w:rPr>
        <w:annotationRef/>
      </w:r>
      <w:r>
        <w:rPr>
          <w:sz w:val="20"/>
          <w:szCs w:val="20"/>
        </w:rPr>
        <w:t>antud lõik läheb vastuollu eelpool oleva lausega: "Peatselt valmiva EVS 842 uustöötluse eesmärk on luua ehitistes paremad tingimused ja kvaliteet, millega kaasneb lõppkasutajate suurem rahulolu ning vähenevad võimalikud mürahäiringud. "</w:t>
      </w:r>
    </w:p>
  </w:comment>
  <w:comment w:id="31" w:author="Marko Ründva" w:date="2025-10-09T21:48:00Z" w:initials="MR">
    <w:p w14:paraId="70FE6291" w14:textId="77777777" w:rsidR="00132D20" w:rsidRDefault="00132D20" w:rsidP="00132D20">
      <w:r>
        <w:rPr>
          <w:rStyle w:val="CommentReference"/>
        </w:rPr>
        <w:annotationRef/>
      </w:r>
      <w:r>
        <w:rPr>
          <w:sz w:val="20"/>
          <w:szCs w:val="20"/>
        </w:rPr>
        <w:t>ettepanek sulgudes olev osa kustutada, kuna määruse seletuskirjas ei pea käsitlema koostamisel oleva standardi põhimõtteid, millesse Sotsiaalministeerium otseselt ei puutu</w:t>
      </w:r>
    </w:p>
  </w:comment>
  <w:comment w:id="33" w:author="Marko Ründva" w:date="2025-10-08T12:07:00Z" w:initials="MR">
    <w:p w14:paraId="02AC49AE" w14:textId="590B3491" w:rsidR="001F4CA7" w:rsidRDefault="001F4CA7" w:rsidP="001F4CA7">
      <w:r>
        <w:rPr>
          <w:rStyle w:val="CommentReference"/>
        </w:rPr>
        <w:annotationRef/>
      </w:r>
      <w:r>
        <w:rPr>
          <w:sz w:val="20"/>
          <w:szCs w:val="20"/>
        </w:rPr>
        <w:t>see peaks rakenduma ainult infra ja ultraheli mõõtmistele. hetkel annaks nagu leevenduse kõikide mõõtmiste osas</w:t>
      </w:r>
    </w:p>
  </w:comment>
  <w:comment w:id="34" w:author="Marko Ründva" w:date="2025-10-09T21:50:00Z" w:initials="MR">
    <w:p w14:paraId="2B13D105" w14:textId="77777777" w:rsidR="00504166" w:rsidRDefault="00504166" w:rsidP="00504166">
      <w:r>
        <w:rPr>
          <w:rStyle w:val="CommentReference"/>
        </w:rPr>
        <w:annotationRef/>
      </w:r>
      <w:r>
        <w:rPr>
          <w:sz w:val="20"/>
          <w:szCs w:val="20"/>
        </w:rPr>
        <w:t>ei ole võimalik aru saada mida see tähendab akrediteeringu kontekstis? Kui keegi ütleb, et tal ei ole tehniliselt võimalik akrediteeringut saada, siis tal on õigus kõiki mõõtmisi teostada ilma akrediteeringut omamata?</w:t>
      </w:r>
    </w:p>
  </w:comment>
  <w:comment w:id="35" w:author="Marko Ründva" w:date="2025-10-09T21:50:00Z" w:initials="MR">
    <w:p w14:paraId="1607B0E9" w14:textId="77777777" w:rsidR="00F81F7A" w:rsidRDefault="00F81F7A" w:rsidP="00F81F7A">
      <w:r>
        <w:rPr>
          <w:rStyle w:val="CommentReference"/>
        </w:rPr>
        <w:annotationRef/>
      </w:r>
      <w:r>
        <w:rPr>
          <w:sz w:val="20"/>
          <w:szCs w:val="20"/>
        </w:rPr>
        <w:t>ettepanek oli anda erisus, et infra- ja ultraheli mõõtmisi saaks Terviseameti labor jätkuvalt teostada</w:t>
      </w:r>
    </w:p>
  </w:comment>
  <w:comment w:id="37" w:author="Marko Ründva" w:date="2025-10-08T12:10:00Z" w:initials="MR">
    <w:p w14:paraId="5422A13F" w14:textId="77777777" w:rsidR="00CB29BF" w:rsidRDefault="00204CB1" w:rsidP="00CB29BF">
      <w:r>
        <w:rPr>
          <w:rStyle w:val="CommentReference"/>
        </w:rPr>
        <w:annotationRef/>
      </w:r>
      <w:r w:rsidR="00CB29BF">
        <w:rPr>
          <w:sz w:val="20"/>
          <w:szCs w:val="20"/>
        </w:rPr>
        <w:t>prEVS 842 ei ole heakskiitmisel, vaid komitee arvamusküsitluse staadiumis. Käesoleval hetkel ei ole teada, millel standardikavand avalikkusele heakskiitmiseks esitatakse</w:t>
      </w:r>
    </w:p>
  </w:comment>
  <w:comment w:id="36" w:author="Marko Ründva" w:date="2025-10-08T12:09:00Z" w:initials="MR">
    <w:p w14:paraId="77FEF4F0" w14:textId="71EF1ABD" w:rsidR="00DF5428" w:rsidRDefault="00E87872" w:rsidP="00DF5428">
      <w:r>
        <w:rPr>
          <w:rStyle w:val="CommentReference"/>
        </w:rPr>
        <w:annotationRef/>
      </w:r>
      <w:r w:rsidR="00DF5428">
        <w:rPr>
          <w:sz w:val="20"/>
          <w:szCs w:val="20"/>
        </w:rPr>
        <w:t>Sotsiaalministeerium ei saa määruse seletuskirjas anda sellist suunist EVS erinevatele standardikomiteedele, kes on sõltumatud. Ettepanek sulgudes olev lõik kustutada kui ebakohase suunise kolmandale osapoolele.</w:t>
      </w:r>
    </w:p>
  </w:comment>
  <w:comment w:id="38" w:author="Marko Ründva" w:date="2025-10-08T12:12:00Z" w:initials="MR">
    <w:p w14:paraId="2B4045F4" w14:textId="1E3A7A6D" w:rsidR="00FF548E" w:rsidRDefault="00FF548E" w:rsidP="00FF548E">
      <w:r>
        <w:rPr>
          <w:rStyle w:val="CommentReference"/>
        </w:rPr>
        <w:annotationRef/>
      </w:r>
      <w:r>
        <w:rPr>
          <w:sz w:val="20"/>
          <w:szCs w:val="20"/>
        </w:rPr>
        <w:t>kas mõeldaks keskkonnamüra siseruumides? Antud määrus ei tegele keskkonnamüraga väliskeskkonnas.</w:t>
      </w:r>
    </w:p>
  </w:comment>
  <w:comment w:id="40" w:author="Marko Ründva" w:date="2025-10-09T21:56:00Z" w:initials="MR">
    <w:p w14:paraId="4855B165" w14:textId="77777777" w:rsidR="00C400E7" w:rsidRDefault="00C400E7" w:rsidP="00C400E7">
      <w:r>
        <w:rPr>
          <w:rStyle w:val="CommentReference"/>
        </w:rPr>
        <w:annotationRef/>
      </w:r>
      <w:r>
        <w:rPr>
          <w:sz w:val="20"/>
          <w:szCs w:val="20"/>
        </w:rPr>
        <w:t>antud viide Terviseamet, 2025 ei ole kättesaadav. Ei selgu kas kaebused olid põhjendatud või ei.</w:t>
      </w:r>
    </w:p>
  </w:comment>
  <w:comment w:id="41" w:author="Marko Ründva" w:date="2025-10-08T12:19:00Z" w:initials="MR">
    <w:p w14:paraId="0862A80F" w14:textId="33804596" w:rsidR="00413E70" w:rsidRDefault="00413E70" w:rsidP="00413E70">
      <w:r>
        <w:rPr>
          <w:rStyle w:val="CommentReference"/>
        </w:rPr>
        <w:annotationRef/>
      </w:r>
      <w:r>
        <w:rPr>
          <w:sz w:val="20"/>
          <w:szCs w:val="20"/>
        </w:rPr>
        <w:t>lisada juurde EVS 906 ja EVS-EN 16798-1</w:t>
      </w:r>
    </w:p>
  </w:comment>
  <w:comment w:id="42" w:author="Marko Ründva" w:date="2025-10-09T21:57:00Z" w:initials="MR">
    <w:p w14:paraId="53113016" w14:textId="77777777" w:rsidR="00F92478" w:rsidRDefault="00F92478" w:rsidP="00F92478">
      <w:r>
        <w:rPr>
          <w:rStyle w:val="CommentReference"/>
        </w:rPr>
        <w:annotationRef/>
      </w:r>
      <w:r>
        <w:rPr>
          <w:sz w:val="20"/>
          <w:szCs w:val="20"/>
        </w:rPr>
        <w:t>ainult EVS 842 viitamine ei ole korrektne tehnosüsteemide müra osas</w:t>
      </w:r>
    </w:p>
  </w:comment>
  <w:comment w:id="43" w:author="Marko Ründva" w:date="2025-10-08T12:25:00Z" w:initials="MR">
    <w:p w14:paraId="341C2272" w14:textId="619F2447" w:rsidR="00221257" w:rsidRDefault="00221257" w:rsidP="00221257">
      <w:r>
        <w:rPr>
          <w:rStyle w:val="CommentReference"/>
        </w:rPr>
        <w:annotationRef/>
      </w:r>
      <w:r>
        <w:rPr>
          <w:sz w:val="20"/>
          <w:szCs w:val="20"/>
        </w:rPr>
        <w:t>lisada EVS 906 ja EVS-EN 16798-1</w:t>
      </w:r>
    </w:p>
  </w:comment>
  <w:comment w:id="44" w:author="Marko Ründva" w:date="2025-10-09T21:58:00Z" w:initials="MR">
    <w:p w14:paraId="0F7AF528" w14:textId="77777777" w:rsidR="00D36529" w:rsidRDefault="00D36529" w:rsidP="00D36529">
      <w:r>
        <w:rPr>
          <w:rStyle w:val="CommentReference"/>
        </w:rPr>
        <w:annotationRef/>
      </w:r>
      <w:r>
        <w:rPr>
          <w:sz w:val="20"/>
          <w:szCs w:val="20"/>
        </w:rPr>
        <w:t>kuna teistele osapooltele ei ole võimalik prEVS 842 kavandiga tutvuda, siis ei saa väidet kontrollida</w:t>
      </w:r>
    </w:p>
  </w:comment>
  <w:comment w:id="45" w:author="Marko Ründva" w:date="2025-10-08T12:24:00Z" w:initials="MR">
    <w:p w14:paraId="45A211CA" w14:textId="1277ED37" w:rsidR="00FE23E2" w:rsidRDefault="00FE23E2" w:rsidP="00FE23E2">
      <w:r>
        <w:rPr>
          <w:rStyle w:val="CommentReference"/>
        </w:rPr>
        <w:annotationRef/>
      </w:r>
      <w:r>
        <w:rPr>
          <w:sz w:val="20"/>
          <w:szCs w:val="20"/>
        </w:rPr>
        <w:t>siin on sisuline vastuolu - määrus ei saa lähtuda standardi kavandist, vaid standard peab lähtuma määruse nõuetest, millest halvemini uusi hooneid ei tohi projekteerida ja rajada</w:t>
      </w:r>
    </w:p>
  </w:comment>
  <w:comment w:id="47" w:author="Marko Ründva" w:date="2025-10-09T22:00:00Z" w:initials="MR">
    <w:p w14:paraId="4AB127A4" w14:textId="77777777" w:rsidR="00450E0A" w:rsidRDefault="00450E0A" w:rsidP="00450E0A">
      <w:r>
        <w:rPr>
          <w:rStyle w:val="CommentReference"/>
        </w:rPr>
        <w:annotationRef/>
      </w:r>
      <w:r>
        <w:rPr>
          <w:sz w:val="20"/>
          <w:szCs w:val="20"/>
        </w:rPr>
        <w:t>väide on ümber lükatud EKFL, EEEL ja EKVÜ poolt tehnosüsteemide müra osas</w:t>
      </w:r>
    </w:p>
  </w:comment>
  <w:comment w:id="48" w:author="Marko Ründva" w:date="2025-10-09T22:04:00Z" w:initials="MR">
    <w:p w14:paraId="49B4AEE3" w14:textId="77777777" w:rsidR="00845927" w:rsidRDefault="00845927" w:rsidP="00845927">
      <w:r>
        <w:rPr>
          <w:rStyle w:val="CommentReference"/>
        </w:rPr>
        <w:annotationRef/>
      </w:r>
      <w:r>
        <w:rPr>
          <w:sz w:val="20"/>
          <w:szCs w:val="20"/>
        </w:rPr>
        <w:t>vastuolu lõigu esimese lausega, kus väidetakse et ei tekita lisakulusid</w:t>
      </w:r>
    </w:p>
  </w:comment>
  <w:comment w:id="49" w:author="Marko Ründva" w:date="2025-10-08T12:47:00Z" w:initials="MR">
    <w:p w14:paraId="422EBF3C" w14:textId="77777777" w:rsidR="00AD77D5" w:rsidRDefault="00A346EB" w:rsidP="00AD77D5">
      <w:r>
        <w:rPr>
          <w:rStyle w:val="CommentReference"/>
        </w:rPr>
        <w:annotationRef/>
      </w:r>
      <w:r w:rsidR="00AD77D5">
        <w:rPr>
          <w:sz w:val="20"/>
          <w:szCs w:val="20"/>
        </w:rPr>
        <w:t xml:space="preserve">Millel antud väide põhineb? Päevasel ajal on aktsepteeritav liiklusmüra tase 35 dB(A) ja nt töökabinettides, koosolekuruumides samuti 35 dB(A) tehnosüsteemide lubatud müratase. Ettepanek lause kustutada. Vastavalt WHO 2018: </w:t>
      </w:r>
      <w:r w:rsidR="00AD77D5">
        <w:rPr>
          <w:color w:val="F6F6F6"/>
          <w:sz w:val="20"/>
          <w:szCs w:val="20"/>
        </w:rPr>
        <w:t xml:space="preserve">proceeded to define the level where adverse effects start to occur (corresponding to 40 dB Lnight)... </w:t>
      </w:r>
      <w:r w:rsidR="00AD77D5">
        <w:rPr>
          <w:color w:val="E4E3E3"/>
          <w:sz w:val="20"/>
          <w:szCs w:val="20"/>
        </w:rPr>
        <w:t>In doing so, the GDG</w:t>
      </w:r>
    </w:p>
    <w:p w14:paraId="166B2EF3" w14:textId="77777777" w:rsidR="00AD77D5" w:rsidRDefault="00AD77D5" w:rsidP="00AD77D5">
      <w:r>
        <w:rPr>
          <w:color w:val="E4E3E3"/>
          <w:sz w:val="20"/>
          <w:szCs w:val="20"/>
        </w:rPr>
        <w:t>referred to the WHO night noise guidelines (WHO, 2009), which concluded that while there was</w:t>
      </w:r>
    </w:p>
    <w:p w14:paraId="28F4E510" w14:textId="77777777" w:rsidR="00AD77D5" w:rsidRDefault="00AD77D5" w:rsidP="00AD77D5">
      <w:r>
        <w:rPr>
          <w:color w:val="E4E3E3"/>
          <w:sz w:val="20"/>
          <w:szCs w:val="20"/>
        </w:rPr>
        <w:t>insufficient evidence that physiological effects at noise levels below 40 dB Lnight are harmful to health,</w:t>
      </w:r>
    </w:p>
    <w:p w14:paraId="3ADFF466" w14:textId="77777777" w:rsidR="00AD77D5" w:rsidRDefault="00AD77D5" w:rsidP="00AD77D5">
      <w:r>
        <w:rPr>
          <w:color w:val="E4E3E3"/>
          <w:sz w:val="20"/>
          <w:szCs w:val="20"/>
        </w:rPr>
        <w:t xml:space="preserve">there were observed adverse health effects at levels starting from 40 dB Lnight. </w:t>
      </w:r>
    </w:p>
  </w:comment>
  <w:comment w:id="58" w:author="Marko Ründva" w:date="2025-10-09T22:17:00Z" w:initials="MR">
    <w:p w14:paraId="289638A5" w14:textId="77777777" w:rsidR="00CF4D40" w:rsidRDefault="00CF4D40" w:rsidP="00CF4D40">
      <w:r>
        <w:rPr>
          <w:rStyle w:val="CommentReference"/>
        </w:rPr>
        <w:annotationRef/>
      </w:r>
      <w:r>
        <w:rPr>
          <w:sz w:val="20"/>
          <w:szCs w:val="20"/>
        </w:rPr>
        <w:t>määruse lisas 1 tehtud ettepanek sõnastuse osas</w:t>
      </w:r>
    </w:p>
  </w:comment>
  <w:comment w:id="100" w:author="Marko Ründva" w:date="2025-10-08T12:49:00Z" w:initials="MR">
    <w:p w14:paraId="006198C7" w14:textId="77777777" w:rsidR="00DC5619" w:rsidRDefault="000975EB" w:rsidP="00DC5619">
      <w:r>
        <w:rPr>
          <w:rStyle w:val="CommentReference"/>
        </w:rPr>
        <w:annotationRef/>
      </w:r>
      <w:r w:rsidR="00DC5619">
        <w:rPr>
          <w:sz w:val="20"/>
          <w:szCs w:val="20"/>
        </w:rPr>
        <w:t>määrus mõjutab ainult uusi korterelamuid ja õppeasutusi, hoolekandeasutusi. Ei mõjuta enamuses elamufondist, kus inimesed elavad</w:t>
      </w:r>
    </w:p>
  </w:comment>
  <w:comment w:id="101" w:author="Marko Ründva" w:date="2025-10-09T22:20:00Z" w:initials="MR">
    <w:p w14:paraId="2047F26B" w14:textId="77777777" w:rsidR="005B4E3D" w:rsidRDefault="005B4E3D" w:rsidP="005B4E3D">
      <w:r>
        <w:rPr>
          <w:rStyle w:val="CommentReference"/>
        </w:rPr>
        <w:annotationRef/>
      </w:r>
      <w:r>
        <w:rPr>
          <w:sz w:val="20"/>
          <w:szCs w:val="20"/>
        </w:rPr>
        <w:t>Terviseamet ei teosta järelevalvet eluruumide heliisolatsiooni ja tehnosüsteemide müra osas, seetõttu jääb viide Terviseametile laekunud kaebustele ebaselgeks.</w:t>
      </w:r>
    </w:p>
  </w:comment>
  <w:comment w:id="102" w:author="Marko Ründva" w:date="2025-10-08T12:50:00Z" w:initials="MR">
    <w:p w14:paraId="7C9A3D07" w14:textId="77777777" w:rsidR="006D1AF4" w:rsidRDefault="00203583" w:rsidP="006D1AF4">
      <w:r>
        <w:rPr>
          <w:rStyle w:val="CommentReference"/>
        </w:rPr>
        <w:annotationRef/>
      </w:r>
      <w:r w:rsidR="006D1AF4">
        <w:rPr>
          <w:sz w:val="20"/>
          <w:szCs w:val="20"/>
        </w:rPr>
        <w:t>määrus käesolevas sõnastus mõjutab ainult uusi projekteeritavaid hooneid, ehk väide kogu elanikkonna mõjutamisest ei ole korrektne</w:t>
      </w:r>
    </w:p>
  </w:comment>
  <w:comment w:id="103" w:author="Marko Ründva" w:date="2025-10-09T22:24:00Z" w:initials="MR">
    <w:p w14:paraId="0DD1DD06" w14:textId="77777777" w:rsidR="00C20892" w:rsidRDefault="00C20892" w:rsidP="00C20892">
      <w:r>
        <w:rPr>
          <w:rStyle w:val="CommentReference"/>
        </w:rPr>
        <w:annotationRef/>
      </w:r>
      <w:r>
        <w:rPr>
          <w:sz w:val="20"/>
          <w:szCs w:val="20"/>
        </w:rPr>
        <w:t>Jääb ebaselgeks antud määruse mõju kergkonstruktsioonis uutele elamutele, kui määruses kehtestatakse siseruumide tehnosüsteemide ja liiklusmüra nõudeid. Kuidas hoone konstruktsioon neid mõjutab?</w:t>
      </w:r>
    </w:p>
  </w:comment>
  <w:comment w:id="104" w:author="Marko Ründva" w:date="2025-10-09T22:27:00Z" w:initials="MR">
    <w:p w14:paraId="5B2656E2" w14:textId="77777777" w:rsidR="00BB1169" w:rsidRDefault="00BB1169" w:rsidP="00BB1169">
      <w:r>
        <w:rPr>
          <w:rStyle w:val="CommentReference"/>
        </w:rPr>
        <w:annotationRef/>
      </w:r>
      <w:r>
        <w:rPr>
          <w:sz w:val="20"/>
          <w:szCs w:val="20"/>
        </w:rPr>
        <w:t>Terviseamet ei tegele eluhoonete ehitusprojektide sisulise kontrollimisega või kasutusloa protsessis nõuete vastavuse kontrollimisega</w:t>
      </w:r>
    </w:p>
  </w:comment>
  <w:comment w:id="105" w:author="Marko Ründva" w:date="2025-10-09T22:28:00Z" w:initials="MR">
    <w:p w14:paraId="1AFDFB73" w14:textId="77777777" w:rsidR="002A73A7" w:rsidRDefault="002A73A7" w:rsidP="002A73A7">
      <w:r>
        <w:rPr>
          <w:rStyle w:val="CommentReference"/>
        </w:rPr>
        <w:annotationRef/>
      </w:r>
      <w:r>
        <w:rPr>
          <w:sz w:val="20"/>
          <w:szCs w:val="20"/>
        </w:rPr>
        <w:t>Terviseamet ei tegele teadaolevalt projekteerimisettevõtete, ehitusfirmade, tellijate jne nõustamisega akustika valdkonnas</w:t>
      </w:r>
    </w:p>
  </w:comment>
  <w:comment w:id="106" w:author="Marko Ründva" w:date="2025-10-09T22:30:00Z" w:initials="MR">
    <w:p w14:paraId="2D9AB7C6" w14:textId="77777777" w:rsidR="00D43EC0" w:rsidRDefault="00D43EC0" w:rsidP="00D43EC0">
      <w:r>
        <w:rPr>
          <w:rStyle w:val="CommentReference"/>
        </w:rPr>
        <w:annotationRef/>
      </w:r>
      <w:r>
        <w:rPr>
          <w:sz w:val="20"/>
          <w:szCs w:val="20"/>
        </w:rPr>
        <w:t>Kas Terviseamet plaanib hakata edaspidi tegelema heliisolatsiooni, tehnosüsteemide ja liiklusmüra kaebustega siseruumides?</w:t>
      </w:r>
    </w:p>
  </w:comment>
  <w:comment w:id="108" w:author="Marko Ründva" w:date="2025-10-09T22:32:00Z" w:initials="MR">
    <w:p w14:paraId="134275A3" w14:textId="77777777" w:rsidR="00393193" w:rsidRDefault="00393193" w:rsidP="00393193">
      <w:r>
        <w:rPr>
          <w:rStyle w:val="CommentReference"/>
        </w:rPr>
        <w:annotationRef/>
      </w:r>
      <w:r>
        <w:rPr>
          <w:sz w:val="20"/>
          <w:szCs w:val="20"/>
        </w:rPr>
        <w:t>kuidas antud siseruumi käsitlev määrus on seotud väliskeskkonna müra vähendamisega ja kuidas sellega saavad tegeleda mingi kindla hoone ehitajad? Väliskeskkonnamüra vähendamine on müraallikavaldaja tegevus, kelleks üldjuhul on riik, KOV vms</w:t>
      </w:r>
    </w:p>
  </w:comment>
  <w:comment w:id="109" w:author="Marko Ründva" w:date="2025-10-09T22:34:00Z" w:initials="MR">
    <w:p w14:paraId="2D3C425E" w14:textId="77777777" w:rsidR="008A4216" w:rsidRDefault="008A4216" w:rsidP="008A4216">
      <w:r>
        <w:rPr>
          <w:rStyle w:val="CommentReference"/>
        </w:rPr>
        <w:annotationRef/>
      </w:r>
      <w:r>
        <w:rPr>
          <w:sz w:val="20"/>
          <w:szCs w:val="20"/>
        </w:rPr>
        <w:t>jääb ebaselgeks kuidas EVS 842 sellesse mingitki kokkupuudet omab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2C8D86" w15:done="0"/>
  <w15:commentEx w15:paraId="70696FA1" w15:done="0"/>
  <w15:commentEx w15:paraId="22FBA3B0" w15:done="0"/>
  <w15:commentEx w15:paraId="7233D6EF" w15:done="0"/>
  <w15:commentEx w15:paraId="1179C31E" w15:paraIdParent="7233D6EF" w15:done="0"/>
  <w15:commentEx w15:paraId="3ADD6431" w15:done="0"/>
  <w15:commentEx w15:paraId="5EB7BC2D" w15:done="0"/>
  <w15:commentEx w15:paraId="6B26A61B" w15:done="0"/>
  <w15:commentEx w15:paraId="71784818" w15:done="0"/>
  <w15:commentEx w15:paraId="1348586C" w15:done="0"/>
  <w15:commentEx w15:paraId="103002CD" w15:done="0"/>
  <w15:commentEx w15:paraId="70FE6291" w15:done="0"/>
  <w15:commentEx w15:paraId="02AC49AE" w15:done="0"/>
  <w15:commentEx w15:paraId="2B13D105" w15:paraIdParent="02AC49AE" w15:done="0"/>
  <w15:commentEx w15:paraId="1607B0E9" w15:paraIdParent="02AC49AE" w15:done="0"/>
  <w15:commentEx w15:paraId="5422A13F" w15:done="0"/>
  <w15:commentEx w15:paraId="77FEF4F0" w15:done="0"/>
  <w15:commentEx w15:paraId="2B4045F4" w15:done="0"/>
  <w15:commentEx w15:paraId="4855B165" w15:done="0"/>
  <w15:commentEx w15:paraId="0862A80F" w15:done="0"/>
  <w15:commentEx w15:paraId="53113016" w15:paraIdParent="0862A80F" w15:done="0"/>
  <w15:commentEx w15:paraId="341C2272" w15:done="0"/>
  <w15:commentEx w15:paraId="0F7AF528" w15:paraIdParent="341C2272" w15:done="0"/>
  <w15:commentEx w15:paraId="45A211CA" w15:done="0"/>
  <w15:commentEx w15:paraId="4AB127A4" w15:done="0"/>
  <w15:commentEx w15:paraId="49B4AEE3" w15:done="0"/>
  <w15:commentEx w15:paraId="3ADFF466" w15:done="0"/>
  <w15:commentEx w15:paraId="289638A5" w15:done="0"/>
  <w15:commentEx w15:paraId="006198C7" w15:done="0"/>
  <w15:commentEx w15:paraId="2047F26B" w15:done="0"/>
  <w15:commentEx w15:paraId="7C9A3D07" w15:done="0"/>
  <w15:commentEx w15:paraId="0DD1DD06" w15:done="0"/>
  <w15:commentEx w15:paraId="5B2656E2" w15:done="0"/>
  <w15:commentEx w15:paraId="1AFDFB73" w15:done="0"/>
  <w15:commentEx w15:paraId="2D9AB7C6" w15:done="0"/>
  <w15:commentEx w15:paraId="134275A3" w15:done="0"/>
  <w15:commentEx w15:paraId="2D3C42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76059C" w16cex:dateUtc="2025-10-08T08:17:00Z"/>
  <w16cex:commentExtensible w16cex:durableId="04443A96" w16cex:dateUtc="2025-10-08T08:19:00Z"/>
  <w16cex:commentExtensible w16cex:durableId="282FEBD2" w16cex:dateUtc="2025-10-09T18:10:00Z"/>
  <w16cex:commentExtensible w16cex:durableId="5A59B284" w16cex:dateUtc="2025-10-08T08:23:00Z"/>
  <w16cex:commentExtensible w16cex:durableId="6CF4ABEB" w16cex:dateUtc="2025-10-09T18:09:00Z"/>
  <w16cex:commentExtensible w16cex:durableId="446DA261" w16cex:dateUtc="2025-10-08T08:37:00Z"/>
  <w16cex:commentExtensible w16cex:durableId="67B3B8D1" w16cex:dateUtc="2025-10-08T08:47:00Z"/>
  <w16cex:commentExtensible w16cex:durableId="76B28BC5" w16cex:dateUtc="2025-10-08T08:52:00Z"/>
  <w16cex:commentExtensible w16cex:durableId="775892C5" w16cex:dateUtc="2025-10-08T08:55:00Z"/>
  <w16cex:commentExtensible w16cex:durableId="62120A6D" w16cex:dateUtc="2025-10-08T09:04:00Z"/>
  <w16cex:commentExtensible w16cex:durableId="04396B6C" w16cex:dateUtc="2025-10-08T09:05:00Z"/>
  <w16cex:commentExtensible w16cex:durableId="43EC24C4" w16cex:dateUtc="2025-10-09T18:48:00Z"/>
  <w16cex:commentExtensible w16cex:durableId="2EFCCB04" w16cex:dateUtc="2025-10-08T09:07:00Z"/>
  <w16cex:commentExtensible w16cex:durableId="23B2CA29" w16cex:dateUtc="2025-10-09T18:50:00Z"/>
  <w16cex:commentExtensible w16cex:durableId="75AAA77F" w16cex:dateUtc="2025-10-09T18:50:00Z"/>
  <w16cex:commentExtensible w16cex:durableId="03F9183E" w16cex:dateUtc="2025-10-08T09:10:00Z"/>
  <w16cex:commentExtensible w16cex:durableId="74A25052" w16cex:dateUtc="2025-10-08T09:09:00Z"/>
  <w16cex:commentExtensible w16cex:durableId="55C8F8CD" w16cex:dateUtc="2025-10-08T09:12:00Z"/>
  <w16cex:commentExtensible w16cex:durableId="57CAAACC" w16cex:dateUtc="2025-10-09T18:56:00Z"/>
  <w16cex:commentExtensible w16cex:durableId="0638A427" w16cex:dateUtc="2025-10-08T09:19:00Z"/>
  <w16cex:commentExtensible w16cex:durableId="6BFC0D1A" w16cex:dateUtc="2025-10-09T18:57:00Z"/>
  <w16cex:commentExtensible w16cex:durableId="63E8EA4E" w16cex:dateUtc="2025-10-08T09:25:00Z"/>
  <w16cex:commentExtensible w16cex:durableId="6A1C497F" w16cex:dateUtc="2025-10-09T18:58:00Z"/>
  <w16cex:commentExtensible w16cex:durableId="1456E0BB" w16cex:dateUtc="2025-10-08T09:24:00Z"/>
  <w16cex:commentExtensible w16cex:durableId="1AFE48D2" w16cex:dateUtc="2025-10-09T19:00:00Z"/>
  <w16cex:commentExtensible w16cex:durableId="60E241C3" w16cex:dateUtc="2025-10-09T19:04:00Z"/>
  <w16cex:commentExtensible w16cex:durableId="7A5F8EBC" w16cex:dateUtc="2025-10-08T09:47:00Z"/>
  <w16cex:commentExtensible w16cex:durableId="4B57F986" w16cex:dateUtc="2025-10-09T19:17:00Z"/>
  <w16cex:commentExtensible w16cex:durableId="6E1D026B" w16cex:dateUtc="2025-10-08T09:49:00Z"/>
  <w16cex:commentExtensible w16cex:durableId="77775E58" w16cex:dateUtc="2025-10-09T19:20:00Z"/>
  <w16cex:commentExtensible w16cex:durableId="438CDC83" w16cex:dateUtc="2025-10-08T09:50:00Z"/>
  <w16cex:commentExtensible w16cex:durableId="26AC1355" w16cex:dateUtc="2025-10-09T19:24:00Z"/>
  <w16cex:commentExtensible w16cex:durableId="27BA2CAB" w16cex:dateUtc="2025-10-09T19:27:00Z"/>
  <w16cex:commentExtensible w16cex:durableId="32A1B303" w16cex:dateUtc="2025-10-09T19:28:00Z"/>
  <w16cex:commentExtensible w16cex:durableId="2358BA2F" w16cex:dateUtc="2025-10-09T19:30:00Z"/>
  <w16cex:commentExtensible w16cex:durableId="47C45D6A" w16cex:dateUtc="2025-10-09T19:32:00Z"/>
  <w16cex:commentExtensible w16cex:durableId="6280F3A7" w16cex:dateUtc="2025-10-09T1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2C8D86" w16cid:durableId="6376059C"/>
  <w16cid:commentId w16cid:paraId="70696FA1" w16cid:durableId="04443A96"/>
  <w16cid:commentId w16cid:paraId="22FBA3B0" w16cid:durableId="282FEBD2"/>
  <w16cid:commentId w16cid:paraId="7233D6EF" w16cid:durableId="5A59B284"/>
  <w16cid:commentId w16cid:paraId="1179C31E" w16cid:durableId="6CF4ABEB"/>
  <w16cid:commentId w16cid:paraId="3ADD6431" w16cid:durableId="446DA261"/>
  <w16cid:commentId w16cid:paraId="5EB7BC2D" w16cid:durableId="67B3B8D1"/>
  <w16cid:commentId w16cid:paraId="6B26A61B" w16cid:durableId="76B28BC5"/>
  <w16cid:commentId w16cid:paraId="71784818" w16cid:durableId="775892C5"/>
  <w16cid:commentId w16cid:paraId="1348586C" w16cid:durableId="62120A6D"/>
  <w16cid:commentId w16cid:paraId="103002CD" w16cid:durableId="04396B6C"/>
  <w16cid:commentId w16cid:paraId="70FE6291" w16cid:durableId="43EC24C4"/>
  <w16cid:commentId w16cid:paraId="02AC49AE" w16cid:durableId="2EFCCB04"/>
  <w16cid:commentId w16cid:paraId="2B13D105" w16cid:durableId="23B2CA29"/>
  <w16cid:commentId w16cid:paraId="1607B0E9" w16cid:durableId="75AAA77F"/>
  <w16cid:commentId w16cid:paraId="5422A13F" w16cid:durableId="03F9183E"/>
  <w16cid:commentId w16cid:paraId="77FEF4F0" w16cid:durableId="74A25052"/>
  <w16cid:commentId w16cid:paraId="2B4045F4" w16cid:durableId="55C8F8CD"/>
  <w16cid:commentId w16cid:paraId="4855B165" w16cid:durableId="57CAAACC"/>
  <w16cid:commentId w16cid:paraId="0862A80F" w16cid:durableId="0638A427"/>
  <w16cid:commentId w16cid:paraId="53113016" w16cid:durableId="6BFC0D1A"/>
  <w16cid:commentId w16cid:paraId="341C2272" w16cid:durableId="63E8EA4E"/>
  <w16cid:commentId w16cid:paraId="0F7AF528" w16cid:durableId="6A1C497F"/>
  <w16cid:commentId w16cid:paraId="45A211CA" w16cid:durableId="1456E0BB"/>
  <w16cid:commentId w16cid:paraId="4AB127A4" w16cid:durableId="1AFE48D2"/>
  <w16cid:commentId w16cid:paraId="49B4AEE3" w16cid:durableId="60E241C3"/>
  <w16cid:commentId w16cid:paraId="3ADFF466" w16cid:durableId="7A5F8EBC"/>
  <w16cid:commentId w16cid:paraId="289638A5" w16cid:durableId="4B57F986"/>
  <w16cid:commentId w16cid:paraId="006198C7" w16cid:durableId="6E1D026B"/>
  <w16cid:commentId w16cid:paraId="2047F26B" w16cid:durableId="77775E58"/>
  <w16cid:commentId w16cid:paraId="7C9A3D07" w16cid:durableId="438CDC83"/>
  <w16cid:commentId w16cid:paraId="0DD1DD06" w16cid:durableId="26AC1355"/>
  <w16cid:commentId w16cid:paraId="5B2656E2" w16cid:durableId="27BA2CAB"/>
  <w16cid:commentId w16cid:paraId="1AFDFB73" w16cid:durableId="32A1B303"/>
  <w16cid:commentId w16cid:paraId="2D9AB7C6" w16cid:durableId="2358BA2F"/>
  <w16cid:commentId w16cid:paraId="134275A3" w16cid:durableId="47C45D6A"/>
  <w16cid:commentId w16cid:paraId="2D3C425E" w16cid:durableId="6280F3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92338" w14:textId="77777777" w:rsidR="007E4535" w:rsidRDefault="007E4535">
      <w:r>
        <w:separator/>
      </w:r>
    </w:p>
  </w:endnote>
  <w:endnote w:type="continuationSeparator" w:id="0">
    <w:p w14:paraId="42E691F7" w14:textId="77777777" w:rsidR="007E4535" w:rsidRDefault="007E4535">
      <w:r>
        <w:continuationSeparator/>
      </w:r>
    </w:p>
  </w:endnote>
  <w:endnote w:type="continuationNotice" w:id="1">
    <w:p w14:paraId="53047A85" w14:textId="77777777" w:rsidR="007E4535" w:rsidRDefault="007E4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08FF4" w14:textId="77777777" w:rsidR="000033A4" w:rsidRDefault="000033A4" w:rsidP="00EA20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FF5E61" w14:textId="77777777" w:rsidR="000033A4" w:rsidRDefault="000033A4" w:rsidP="00EA20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AB822" w14:textId="77777777" w:rsidR="000033A4" w:rsidRDefault="000033A4" w:rsidP="00EA201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CE9A9" w14:textId="77777777" w:rsidR="001B07C4" w:rsidRDefault="001B07C4" w:rsidP="00EA20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7C9B29" w14:textId="77777777" w:rsidR="001B07C4" w:rsidRDefault="001B07C4" w:rsidP="00EA201A">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5E458" w14:textId="77777777" w:rsidR="001B07C4" w:rsidRDefault="001B07C4" w:rsidP="00EA201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7B2E4" w14:textId="77777777" w:rsidR="007E4535" w:rsidRDefault="007E4535">
      <w:r>
        <w:separator/>
      </w:r>
    </w:p>
  </w:footnote>
  <w:footnote w:type="continuationSeparator" w:id="0">
    <w:p w14:paraId="5FBE8BCD" w14:textId="77777777" w:rsidR="007E4535" w:rsidRDefault="007E4535">
      <w:r>
        <w:continuationSeparator/>
      </w:r>
    </w:p>
  </w:footnote>
  <w:footnote w:type="continuationNotice" w:id="1">
    <w:p w14:paraId="01A786A9" w14:textId="77777777" w:rsidR="007E4535" w:rsidRDefault="007E4535"/>
  </w:footnote>
  <w:footnote w:id="2">
    <w:p w14:paraId="517436C2" w14:textId="77777777" w:rsidR="001E2F2B" w:rsidRDefault="001E2F2B" w:rsidP="001E2F2B">
      <w:pPr>
        <w:pStyle w:val="FootnoteText"/>
      </w:pPr>
      <w:r>
        <w:rPr>
          <w:rStyle w:val="FootnoteReference"/>
        </w:rPr>
        <w:footnoteRef/>
      </w:r>
      <w:r>
        <w:t xml:space="preserve"> </w:t>
      </w:r>
      <w:r w:rsidRPr="005C5EDC">
        <w:t>EVS 842 „Ehitise heliisolatsiooninõuded. Kaitse müra eest“</w:t>
      </w:r>
      <w:r>
        <w:t>.</w:t>
      </w:r>
    </w:p>
  </w:footnote>
  <w:footnote w:id="3">
    <w:p w14:paraId="75780EDF" w14:textId="05207348" w:rsidR="000033A4" w:rsidRPr="00140905" w:rsidRDefault="000033A4" w:rsidP="000033A4">
      <w:pPr>
        <w:pStyle w:val="FootnoteText"/>
      </w:pPr>
      <w:r w:rsidRPr="00140905">
        <w:rPr>
          <w:rStyle w:val="FootnoteReference"/>
        </w:rPr>
        <w:footnoteRef/>
      </w:r>
      <w:r w:rsidRPr="00140905">
        <w:t xml:space="preserve"> </w:t>
      </w:r>
      <w:hyperlink r:id="rId1" w:history="1">
        <w:r w:rsidR="005464EC" w:rsidRPr="003377B2">
          <w:rPr>
            <w:rStyle w:val="Hyperlink"/>
          </w:rPr>
          <w:t>https://www.sm.ee/rahvastiku-tervise-arengukava-2020-2030</w:t>
        </w:r>
      </w:hyperlink>
      <w:r w:rsidR="008E5173">
        <w:t>.</w:t>
      </w:r>
    </w:p>
  </w:footnote>
  <w:footnote w:id="4">
    <w:p w14:paraId="7211E401" w14:textId="77777777" w:rsidR="008B4DD2" w:rsidRPr="00140905" w:rsidRDefault="008B4DD2" w:rsidP="008B4DD2">
      <w:pPr>
        <w:pStyle w:val="FootnoteText"/>
      </w:pPr>
      <w:r w:rsidRPr="00140905">
        <w:rPr>
          <w:rStyle w:val="FootnoteReference"/>
        </w:rPr>
        <w:footnoteRef/>
      </w:r>
      <w:r w:rsidRPr="00140905">
        <w:t xml:space="preserve"> </w:t>
      </w:r>
      <w:hyperlink r:id="rId2" w:history="1">
        <w:r w:rsidRPr="003377B2">
          <w:rPr>
            <w:rStyle w:val="Hyperlink"/>
          </w:rPr>
          <w:t>https://m.ciop.pl/CIOPPortalWAR/file/95674/2022111512226%26R_3_Article_Pawlaczyk_Review_OK.pdf</w:t>
        </w:r>
      </w:hyperlink>
      <w:r>
        <w:t>.</w:t>
      </w:r>
    </w:p>
  </w:footnote>
  <w:footnote w:id="5">
    <w:p w14:paraId="3364F685" w14:textId="77777777" w:rsidR="008B4DD2" w:rsidRPr="00140905" w:rsidRDefault="008B4DD2" w:rsidP="008B4DD2">
      <w:pPr>
        <w:pStyle w:val="FootnoteText"/>
      </w:pPr>
      <w:r w:rsidRPr="00140905">
        <w:rPr>
          <w:rStyle w:val="FootnoteReference"/>
        </w:rPr>
        <w:footnoteRef/>
      </w:r>
      <w:r w:rsidRPr="00140905">
        <w:t xml:space="preserve"> </w:t>
      </w:r>
      <w:hyperlink r:id="rId3" w:history="1">
        <w:r w:rsidRPr="003377B2">
          <w:rPr>
            <w:rStyle w:val="Hyperlink"/>
          </w:rPr>
          <w:t>https://isvr.co.uk/wp-content/uploads/sites/422/2022/07/Lawton-ISVR-TR334.pdf</w:t>
        </w:r>
      </w:hyperlink>
      <w:r>
        <w:t>.</w:t>
      </w:r>
    </w:p>
  </w:footnote>
  <w:footnote w:id="6">
    <w:p w14:paraId="43522568" w14:textId="77777777" w:rsidR="008B4DD2" w:rsidRPr="00140905" w:rsidRDefault="008B4DD2" w:rsidP="008B4DD2">
      <w:pPr>
        <w:pStyle w:val="FootnoteText"/>
      </w:pPr>
      <w:r w:rsidRPr="00140905">
        <w:rPr>
          <w:rStyle w:val="FootnoteReference"/>
        </w:rPr>
        <w:footnoteRef/>
      </w:r>
      <w:r w:rsidRPr="00140905">
        <w:t xml:space="preserve"> </w:t>
      </w:r>
      <w:hyperlink r:id="rId4" w:history="1">
        <w:r w:rsidRPr="003377B2">
          <w:rPr>
            <w:rStyle w:val="Hyperlink"/>
          </w:rPr>
          <w:t>https://ijomeh.eu/pdf-119850-52072?filename=52072.pdf</w:t>
        </w:r>
      </w:hyperlink>
      <w:r>
        <w:t>.</w:t>
      </w:r>
    </w:p>
  </w:footnote>
  <w:footnote w:id="7">
    <w:p w14:paraId="41C72655" w14:textId="4B6944C3" w:rsidR="000033A4" w:rsidRPr="00140905" w:rsidRDefault="000033A4" w:rsidP="000033A4">
      <w:pPr>
        <w:pStyle w:val="FootnoteText"/>
      </w:pPr>
      <w:r w:rsidRPr="00140905">
        <w:rPr>
          <w:rStyle w:val="FootnoteReference"/>
        </w:rPr>
        <w:footnoteRef/>
      </w:r>
      <w:r w:rsidRPr="00140905">
        <w:t xml:space="preserve"> </w:t>
      </w:r>
      <w:hyperlink r:id="rId5" w:history="1">
        <w:r w:rsidRPr="00140905">
          <w:rPr>
            <w:rStyle w:val="Hyperlink"/>
          </w:rPr>
          <w:t>cdn.theconversation.com/static_files/files/2547/9789289002295-eng.pdf</w:t>
        </w:r>
      </w:hyperlink>
      <w:r w:rsidR="008E5173">
        <w:t>.</w:t>
      </w:r>
    </w:p>
  </w:footnote>
  <w:footnote w:id="8">
    <w:p w14:paraId="74A9668F" w14:textId="700315D2" w:rsidR="000033A4" w:rsidRPr="0084115D" w:rsidRDefault="000033A4" w:rsidP="003B10C8">
      <w:pPr>
        <w:pStyle w:val="FootnoteText"/>
        <w:spacing w:line="257" w:lineRule="auto"/>
        <w:jc w:val="both"/>
        <w:rPr>
          <w:rFonts w:ascii="Arial" w:eastAsia="Arial" w:hAnsi="Arial" w:cs="Arial"/>
          <w:sz w:val="18"/>
          <w:szCs w:val="18"/>
        </w:rPr>
      </w:pPr>
      <w:r w:rsidRPr="00140905">
        <w:rPr>
          <w:rStyle w:val="FootnoteReference"/>
          <w:rFonts w:eastAsia="Arial"/>
        </w:rPr>
        <w:footnoteRef/>
      </w:r>
      <w:r w:rsidR="0F0441DB" w:rsidRPr="00140905">
        <w:rPr>
          <w:rFonts w:eastAsia="Arial"/>
        </w:rPr>
        <w:t xml:space="preserve"> </w:t>
      </w:r>
      <w:hyperlink r:id="rId6" w:history="1">
        <w:r w:rsidR="005464EC" w:rsidRPr="003377B2">
          <w:rPr>
            <w:rStyle w:val="Hyperlink"/>
            <w:rFonts w:eastAsia="Arial"/>
          </w:rPr>
          <w:t>https://www.sciencedirect.com/science/article/abs/pii/S0013935121016200?via%3Dihub</w:t>
        </w:r>
      </w:hyperlink>
      <w:r w:rsidR="008E5173">
        <w:t>.</w:t>
      </w:r>
    </w:p>
  </w:footnote>
  <w:footnote w:id="9">
    <w:p w14:paraId="1429E25C" w14:textId="31F08457" w:rsidR="000033A4" w:rsidRDefault="000033A4" w:rsidP="000033A4">
      <w:pPr>
        <w:pStyle w:val="FootnoteText"/>
      </w:pPr>
      <w:r>
        <w:rPr>
          <w:rStyle w:val="FootnoteReference"/>
        </w:rPr>
        <w:footnoteRef/>
      </w:r>
      <w:r>
        <w:t xml:space="preserve"> </w:t>
      </w:r>
      <w:r>
        <w:t xml:space="preserve">WHO </w:t>
      </w:r>
      <w:hyperlink r:id="rId7" w:history="1">
        <w:proofErr w:type="spellStart"/>
        <w:r w:rsidRPr="00891903">
          <w:rPr>
            <w:rStyle w:val="Hyperlink"/>
          </w:rPr>
          <w:t>Guidelines</w:t>
        </w:r>
        <w:proofErr w:type="spellEnd"/>
        <w:r w:rsidRPr="00891903">
          <w:rPr>
            <w:rStyle w:val="Hyperlink"/>
          </w:rPr>
          <w:t xml:space="preserve"> </w:t>
        </w:r>
        <w:proofErr w:type="spellStart"/>
        <w:r w:rsidRPr="00891903">
          <w:rPr>
            <w:rStyle w:val="Hyperlink"/>
          </w:rPr>
          <w:t>for</w:t>
        </w:r>
        <w:proofErr w:type="spellEnd"/>
        <w:r w:rsidRPr="00891903">
          <w:rPr>
            <w:rStyle w:val="Hyperlink"/>
          </w:rPr>
          <w:t xml:space="preserve"> </w:t>
        </w:r>
        <w:proofErr w:type="spellStart"/>
        <w:r w:rsidRPr="00891903">
          <w:rPr>
            <w:rStyle w:val="Hyperlink"/>
          </w:rPr>
          <w:t>community</w:t>
        </w:r>
        <w:proofErr w:type="spellEnd"/>
        <w:r w:rsidRPr="00891903">
          <w:rPr>
            <w:rStyle w:val="Hyperlink"/>
          </w:rPr>
          <w:t xml:space="preserve"> noise</w:t>
        </w:r>
      </w:hyperlink>
      <w:r w:rsidR="008E5173">
        <w:t>.</w:t>
      </w:r>
    </w:p>
  </w:footnote>
  <w:footnote w:id="10">
    <w:p w14:paraId="02E2F5D5" w14:textId="40AAB905" w:rsidR="000033A4" w:rsidRDefault="000033A4" w:rsidP="000033A4">
      <w:pPr>
        <w:pStyle w:val="FootnoteText"/>
      </w:pPr>
      <w:r>
        <w:rPr>
          <w:rStyle w:val="FootnoteReference"/>
        </w:rPr>
        <w:footnoteRef/>
      </w:r>
      <w:r>
        <w:t xml:space="preserve"> </w:t>
      </w:r>
      <w:hyperlink r:id="rId8" w:history="1">
        <w:r w:rsidR="005372FD" w:rsidRPr="003377B2">
          <w:rPr>
            <w:rStyle w:val="Hyperlink"/>
          </w:rPr>
          <w:t>https://www.who.int/europe/publications/i/item/9789289053563</w:t>
        </w:r>
      </w:hyperlink>
      <w:r w:rsidR="008E5173">
        <w:t>.</w:t>
      </w:r>
    </w:p>
  </w:footnote>
  <w:footnote w:id="11">
    <w:p w14:paraId="7A66F566" w14:textId="2C451ACF" w:rsidR="00745C8C" w:rsidRDefault="00745C8C">
      <w:pPr>
        <w:pStyle w:val="FootnoteText"/>
      </w:pPr>
      <w:r>
        <w:rPr>
          <w:rStyle w:val="FootnoteReference"/>
        </w:rPr>
        <w:footnoteRef/>
      </w:r>
      <w:r>
        <w:t xml:space="preserve"> </w:t>
      </w:r>
      <w:r w:rsidRPr="00745C8C">
        <w:t>https://www.evs.ee/et/evs-906-2018</w:t>
      </w:r>
      <w:r w:rsidR="00AD770A">
        <w:t>.</w:t>
      </w:r>
    </w:p>
  </w:footnote>
  <w:footnote w:id="12">
    <w:p w14:paraId="20AEEA40" w14:textId="722252AF" w:rsidR="002F11B6" w:rsidRDefault="002F11B6">
      <w:pPr>
        <w:pStyle w:val="FootnoteText"/>
      </w:pPr>
      <w:r>
        <w:rPr>
          <w:rStyle w:val="FootnoteReference"/>
        </w:rPr>
        <w:footnoteRef/>
      </w:r>
      <w:r>
        <w:t xml:space="preserve"> </w:t>
      </w:r>
      <w:r w:rsidRPr="002F11B6">
        <w:t>https://www.evs.ee/et/evs-en-16798-1-2019</w:t>
      </w:r>
      <w:r w:rsidR="00AD770A">
        <w:t>.</w:t>
      </w:r>
    </w:p>
  </w:footnote>
  <w:footnote w:id="13">
    <w:p w14:paraId="388D82FD" w14:textId="0D4E4771" w:rsidR="000033A4" w:rsidRDefault="000033A4" w:rsidP="000033A4">
      <w:pPr>
        <w:pStyle w:val="FootnoteText"/>
      </w:pPr>
      <w:r>
        <w:rPr>
          <w:rStyle w:val="FootnoteReference"/>
        </w:rPr>
        <w:footnoteRef/>
      </w:r>
      <w:r>
        <w:t xml:space="preserve"> </w:t>
      </w:r>
      <w:r>
        <w:t xml:space="preserve">Statistikaamet, 2025. </w:t>
      </w:r>
      <w:hyperlink r:id="rId9" w:history="1">
        <w:r w:rsidRPr="006D72A2">
          <w:rPr>
            <w:rStyle w:val="Hyperlink"/>
          </w:rPr>
          <w:t>Haridus | Statistikaamet</w:t>
        </w:r>
      </w:hyperlink>
      <w:r w:rsidR="00742929">
        <w:t>.</w:t>
      </w:r>
    </w:p>
  </w:footnote>
  <w:footnote w:id="14">
    <w:p w14:paraId="27E6E865" w14:textId="77777777" w:rsidR="000033A4" w:rsidRDefault="000033A4" w:rsidP="000033A4">
      <w:pPr>
        <w:pStyle w:val="FootnoteText"/>
      </w:pPr>
      <w:r>
        <w:rPr>
          <w:rStyle w:val="FootnoteReference"/>
        </w:rPr>
        <w:footnoteRef/>
      </w:r>
      <w:r>
        <w:t xml:space="preserve"> </w:t>
      </w:r>
      <w:r>
        <w:t xml:space="preserve">Hoolekandestatistika 2025, Sotsiaalministeeriumi arvutused. </w:t>
      </w:r>
    </w:p>
  </w:footnote>
  <w:footnote w:id="15">
    <w:p w14:paraId="606E4547" w14:textId="05B2094A" w:rsidR="000033A4" w:rsidRDefault="000033A4" w:rsidP="000033A4">
      <w:pPr>
        <w:pStyle w:val="FootnoteText"/>
      </w:pPr>
      <w:r>
        <w:rPr>
          <w:rStyle w:val="FootnoteReference"/>
        </w:rPr>
        <w:footnoteRef/>
      </w:r>
      <w:r>
        <w:t xml:space="preserve"> </w:t>
      </w:r>
      <w:r>
        <w:t xml:space="preserve">Statistikaamet, 2022. </w:t>
      </w:r>
      <w:hyperlink r:id="rId10" w:history="1">
        <w:r w:rsidRPr="00647129">
          <w:rPr>
            <w:rStyle w:val="Hyperlink"/>
          </w:rPr>
          <w:t>Eluruumid ja eluruumidega hooned | Statistikaamet</w:t>
        </w:r>
      </w:hyperlink>
      <w:r w:rsidR="00742929">
        <w:t>.</w:t>
      </w:r>
    </w:p>
  </w:footnote>
  <w:footnote w:id="16">
    <w:p w14:paraId="7CC0503E" w14:textId="1C1767D3" w:rsidR="000033A4" w:rsidRDefault="000033A4" w:rsidP="000033A4">
      <w:pPr>
        <w:pStyle w:val="FootnoteText"/>
      </w:pPr>
      <w:r>
        <w:rPr>
          <w:rStyle w:val="FootnoteReference"/>
        </w:rPr>
        <w:footnoteRef/>
      </w:r>
      <w:r>
        <w:t xml:space="preserve"> </w:t>
      </w:r>
      <w:hyperlink r:id="rId11" w:history="1">
        <w:r w:rsidRPr="00AA053F">
          <w:rPr>
            <w:rStyle w:val="Hyperlink"/>
          </w:rPr>
          <w:t xml:space="preserve">Environmental noise </w:t>
        </w:r>
        <w:proofErr w:type="spellStart"/>
        <w:r w:rsidRPr="00AA053F">
          <w:rPr>
            <w:rStyle w:val="Hyperlink"/>
          </w:rPr>
          <w:t>guidelines</w:t>
        </w:r>
        <w:proofErr w:type="spellEnd"/>
        <w:r w:rsidRPr="00AA053F">
          <w:rPr>
            <w:rStyle w:val="Hyperlink"/>
          </w:rPr>
          <w:t xml:space="preserve"> </w:t>
        </w:r>
        <w:proofErr w:type="spellStart"/>
        <w:r w:rsidRPr="00AA053F">
          <w:rPr>
            <w:rStyle w:val="Hyperlink"/>
          </w:rPr>
          <w:t>for</w:t>
        </w:r>
        <w:proofErr w:type="spellEnd"/>
        <w:r w:rsidRPr="00AA053F">
          <w:rPr>
            <w:rStyle w:val="Hyperlink"/>
          </w:rPr>
          <w:t xml:space="preserve"> </w:t>
        </w:r>
        <w:proofErr w:type="spellStart"/>
        <w:r w:rsidRPr="00AA053F">
          <w:rPr>
            <w:rStyle w:val="Hyperlink"/>
          </w:rPr>
          <w:t>the</w:t>
        </w:r>
        <w:proofErr w:type="spellEnd"/>
        <w:r w:rsidRPr="00AA053F">
          <w:rPr>
            <w:rStyle w:val="Hyperlink"/>
          </w:rPr>
          <w:t xml:space="preserve"> </w:t>
        </w:r>
        <w:proofErr w:type="spellStart"/>
        <w:r w:rsidRPr="00AA053F">
          <w:rPr>
            <w:rStyle w:val="Hyperlink"/>
          </w:rPr>
          <w:t>European</w:t>
        </w:r>
        <w:proofErr w:type="spellEnd"/>
        <w:r w:rsidRPr="00AA053F">
          <w:rPr>
            <w:rStyle w:val="Hyperlink"/>
          </w:rPr>
          <w:t xml:space="preserve"> </w:t>
        </w:r>
        <w:proofErr w:type="spellStart"/>
        <w:r w:rsidRPr="00AA053F">
          <w:rPr>
            <w:rStyle w:val="Hyperlink"/>
          </w:rPr>
          <w:t>Region</w:t>
        </w:r>
        <w:proofErr w:type="spellEnd"/>
      </w:hyperlink>
      <w:r w:rsidR="00742929">
        <w:t>.</w:t>
      </w:r>
    </w:p>
  </w:footnote>
  <w:footnote w:id="17">
    <w:p w14:paraId="7FC2B962" w14:textId="1CFB9906" w:rsidR="000033A4" w:rsidRDefault="000033A4" w:rsidP="000033A4">
      <w:pPr>
        <w:pStyle w:val="FootnoteText"/>
      </w:pPr>
      <w:r>
        <w:rPr>
          <w:rStyle w:val="FootnoteReference"/>
        </w:rPr>
        <w:footnoteRef/>
      </w:r>
      <w:r>
        <w:t xml:space="preserve"> </w:t>
      </w:r>
      <w:r>
        <w:t>Terviseamet, 2025.</w:t>
      </w:r>
    </w:p>
  </w:footnote>
  <w:footnote w:id="18">
    <w:p w14:paraId="4ACBDC0A" w14:textId="67B75689" w:rsidR="009A6068" w:rsidRDefault="009A6068">
      <w:pPr>
        <w:pStyle w:val="FootnoteText"/>
      </w:pPr>
      <w:r>
        <w:rPr>
          <w:rStyle w:val="FootnoteReference"/>
        </w:rPr>
        <w:footnoteRef/>
      </w:r>
      <w:r>
        <w:t xml:space="preserve"> </w:t>
      </w:r>
      <w:r>
        <w:t>Terviseamet, 2025.</w:t>
      </w:r>
    </w:p>
  </w:footnote>
  <w:footnote w:id="19">
    <w:p w14:paraId="29C773F8" w14:textId="1E071D65" w:rsidR="000033A4" w:rsidRDefault="000033A4" w:rsidP="000033A4">
      <w:pPr>
        <w:pStyle w:val="FootnoteText"/>
      </w:pPr>
      <w:r w:rsidRPr="1899C5B1">
        <w:rPr>
          <w:rStyle w:val="FootnoteReference"/>
        </w:rPr>
        <w:footnoteRef/>
      </w:r>
      <w:r>
        <w:t xml:space="preserve"> </w:t>
      </w:r>
      <w:hyperlink r:id="rId12">
        <w:r w:rsidRPr="1899C5B1">
          <w:rPr>
            <w:rStyle w:val="Hyperlink"/>
          </w:rPr>
          <w:t>Terviseameti tasuliste tervisekaitseteenuste osutamise kord ja hinnakiri–Riigi Teataja</w:t>
        </w:r>
      </w:hyperlink>
      <w:r w:rsidR="005027C5">
        <w:t>.</w:t>
      </w:r>
    </w:p>
  </w:footnote>
  <w:footnote w:id="20">
    <w:p w14:paraId="19FACB72" w14:textId="2D83705F" w:rsidR="003C0CF9" w:rsidRDefault="003C0CF9">
      <w:pPr>
        <w:pStyle w:val="FootnoteText"/>
      </w:pPr>
      <w:r>
        <w:rPr>
          <w:rStyle w:val="FootnoteReference"/>
        </w:rPr>
        <w:footnoteRef/>
      </w:r>
      <w:r>
        <w:t xml:space="preserve"> </w:t>
      </w:r>
      <w:r>
        <w:t>Terviseamet, 2025.</w:t>
      </w:r>
    </w:p>
  </w:footnote>
  <w:footnote w:id="21">
    <w:p w14:paraId="125E79A9" w14:textId="4BA7B7CB" w:rsidR="0034659A" w:rsidRDefault="0034659A">
      <w:pPr>
        <w:pStyle w:val="FootnoteText"/>
      </w:pPr>
      <w:r>
        <w:rPr>
          <w:rStyle w:val="FootnoteReference"/>
        </w:rPr>
        <w:footnoteRef/>
      </w:r>
      <w:r>
        <w:t xml:space="preserve"> </w:t>
      </w:r>
      <w:r>
        <w:t>Terviseamet,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665543"/>
      <w:docPartObj>
        <w:docPartGallery w:val="Page Numbers (Top of Page)"/>
        <w:docPartUnique/>
      </w:docPartObj>
    </w:sdtPr>
    <w:sdtEndPr>
      <w:rPr>
        <w:rFonts w:ascii="Arial" w:hAnsi="Arial" w:cs="Arial"/>
        <w:sz w:val="22"/>
        <w:szCs w:val="22"/>
      </w:rPr>
    </w:sdtEndPr>
    <w:sdtContent>
      <w:p w14:paraId="1736E32E" w14:textId="77777777" w:rsidR="000033A4" w:rsidRPr="00C61EA6" w:rsidRDefault="000033A4">
        <w:pPr>
          <w:pStyle w:val="Header"/>
          <w:jc w:val="center"/>
          <w:rPr>
            <w:rFonts w:ascii="Arial" w:hAnsi="Arial" w:cs="Arial"/>
            <w:sz w:val="22"/>
            <w:szCs w:val="22"/>
          </w:rPr>
        </w:pPr>
        <w:r w:rsidRPr="00C61EA6">
          <w:rPr>
            <w:rFonts w:ascii="Arial" w:hAnsi="Arial" w:cs="Arial"/>
            <w:sz w:val="22"/>
            <w:szCs w:val="22"/>
          </w:rPr>
          <w:fldChar w:fldCharType="begin"/>
        </w:r>
        <w:r w:rsidRPr="00C61EA6">
          <w:rPr>
            <w:rFonts w:ascii="Arial" w:hAnsi="Arial" w:cs="Arial"/>
            <w:sz w:val="22"/>
            <w:szCs w:val="22"/>
          </w:rPr>
          <w:instrText>PAGE   \* MERGEFORMAT</w:instrText>
        </w:r>
        <w:r w:rsidRPr="00C61EA6">
          <w:rPr>
            <w:rFonts w:ascii="Arial" w:hAnsi="Arial" w:cs="Arial"/>
            <w:sz w:val="22"/>
            <w:szCs w:val="22"/>
          </w:rPr>
          <w:fldChar w:fldCharType="separate"/>
        </w:r>
        <w:r>
          <w:rPr>
            <w:rFonts w:ascii="Arial" w:hAnsi="Arial" w:cs="Arial"/>
            <w:noProof/>
            <w:sz w:val="22"/>
            <w:szCs w:val="22"/>
          </w:rPr>
          <w:t>5</w:t>
        </w:r>
        <w:r w:rsidRPr="00C61EA6">
          <w:rPr>
            <w:rFonts w:ascii="Arial" w:hAnsi="Arial" w:cs="Arial"/>
            <w:sz w:val="22"/>
            <w:szCs w:val="22"/>
          </w:rPr>
          <w:fldChar w:fldCharType="end"/>
        </w:r>
      </w:p>
    </w:sdtContent>
  </w:sdt>
  <w:p w14:paraId="2FB611A9" w14:textId="77777777" w:rsidR="000033A4" w:rsidRDefault="00003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0215129"/>
      <w:docPartObj>
        <w:docPartGallery w:val="Page Numbers (Top of Page)"/>
        <w:docPartUnique/>
      </w:docPartObj>
    </w:sdtPr>
    <w:sdtEndPr>
      <w:rPr>
        <w:rFonts w:ascii="Arial" w:hAnsi="Arial" w:cs="Arial"/>
        <w:sz w:val="22"/>
        <w:szCs w:val="22"/>
      </w:rPr>
    </w:sdtEndPr>
    <w:sdtContent>
      <w:p w14:paraId="340D0CCC" w14:textId="41F4F35B" w:rsidR="00C61EA6" w:rsidRPr="00C61EA6" w:rsidRDefault="00C61EA6">
        <w:pPr>
          <w:pStyle w:val="Header"/>
          <w:jc w:val="center"/>
          <w:rPr>
            <w:rFonts w:ascii="Arial" w:hAnsi="Arial" w:cs="Arial"/>
            <w:sz w:val="22"/>
            <w:szCs w:val="22"/>
          </w:rPr>
        </w:pPr>
        <w:r w:rsidRPr="00C61EA6">
          <w:rPr>
            <w:rFonts w:ascii="Arial" w:hAnsi="Arial" w:cs="Arial"/>
            <w:sz w:val="22"/>
            <w:szCs w:val="22"/>
          </w:rPr>
          <w:fldChar w:fldCharType="begin"/>
        </w:r>
        <w:r w:rsidRPr="00C61EA6">
          <w:rPr>
            <w:rFonts w:ascii="Arial" w:hAnsi="Arial" w:cs="Arial"/>
            <w:sz w:val="22"/>
            <w:szCs w:val="22"/>
          </w:rPr>
          <w:instrText>PAGE   \* MERGEFORMAT</w:instrText>
        </w:r>
        <w:r w:rsidRPr="00C61EA6">
          <w:rPr>
            <w:rFonts w:ascii="Arial" w:hAnsi="Arial" w:cs="Arial"/>
            <w:sz w:val="22"/>
            <w:szCs w:val="22"/>
          </w:rPr>
          <w:fldChar w:fldCharType="separate"/>
        </w:r>
        <w:r w:rsidR="00912E3D">
          <w:rPr>
            <w:rFonts w:ascii="Arial" w:hAnsi="Arial" w:cs="Arial"/>
            <w:noProof/>
            <w:sz w:val="22"/>
            <w:szCs w:val="22"/>
          </w:rPr>
          <w:t>5</w:t>
        </w:r>
        <w:r w:rsidRPr="00C61EA6">
          <w:rPr>
            <w:rFonts w:ascii="Arial" w:hAnsi="Arial" w:cs="Arial"/>
            <w:sz w:val="22"/>
            <w:szCs w:val="22"/>
          </w:rPr>
          <w:fldChar w:fldCharType="end"/>
        </w:r>
      </w:p>
    </w:sdtContent>
  </w:sdt>
  <w:p w14:paraId="73B0B630" w14:textId="77777777" w:rsidR="00C61EA6" w:rsidRDefault="00C61E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A8AD"/>
    <w:multiLevelType w:val="hybridMultilevel"/>
    <w:tmpl w:val="FFFFFFFF"/>
    <w:lvl w:ilvl="0" w:tplc="448057EE">
      <w:start w:val="1"/>
      <w:numFmt w:val="decimal"/>
      <w:lvlText w:val="%1)"/>
      <w:lvlJc w:val="left"/>
      <w:pPr>
        <w:ind w:left="720" w:hanging="360"/>
      </w:pPr>
    </w:lvl>
    <w:lvl w:ilvl="1" w:tplc="9848924C">
      <w:start w:val="1"/>
      <w:numFmt w:val="lowerLetter"/>
      <w:lvlText w:val="%2."/>
      <w:lvlJc w:val="left"/>
      <w:pPr>
        <w:ind w:left="1440" w:hanging="360"/>
      </w:pPr>
    </w:lvl>
    <w:lvl w:ilvl="2" w:tplc="F6721EF0">
      <w:start w:val="1"/>
      <w:numFmt w:val="lowerRoman"/>
      <w:lvlText w:val="%3."/>
      <w:lvlJc w:val="right"/>
      <w:pPr>
        <w:ind w:left="2160" w:hanging="180"/>
      </w:pPr>
    </w:lvl>
    <w:lvl w:ilvl="3" w:tplc="47887DA2">
      <w:start w:val="1"/>
      <w:numFmt w:val="decimal"/>
      <w:lvlText w:val="%4."/>
      <w:lvlJc w:val="left"/>
      <w:pPr>
        <w:ind w:left="2880" w:hanging="360"/>
      </w:pPr>
    </w:lvl>
    <w:lvl w:ilvl="4" w:tplc="212C049E">
      <w:start w:val="1"/>
      <w:numFmt w:val="lowerLetter"/>
      <w:lvlText w:val="%5."/>
      <w:lvlJc w:val="left"/>
      <w:pPr>
        <w:ind w:left="3600" w:hanging="360"/>
      </w:pPr>
    </w:lvl>
    <w:lvl w:ilvl="5" w:tplc="7FB4BA5A">
      <w:start w:val="1"/>
      <w:numFmt w:val="lowerRoman"/>
      <w:lvlText w:val="%6."/>
      <w:lvlJc w:val="right"/>
      <w:pPr>
        <w:ind w:left="4320" w:hanging="180"/>
      </w:pPr>
    </w:lvl>
    <w:lvl w:ilvl="6" w:tplc="A8E004C4">
      <w:start w:val="1"/>
      <w:numFmt w:val="decimal"/>
      <w:lvlText w:val="%7."/>
      <w:lvlJc w:val="left"/>
      <w:pPr>
        <w:ind w:left="5040" w:hanging="360"/>
      </w:pPr>
    </w:lvl>
    <w:lvl w:ilvl="7" w:tplc="45D69162">
      <w:start w:val="1"/>
      <w:numFmt w:val="lowerLetter"/>
      <w:lvlText w:val="%8."/>
      <w:lvlJc w:val="left"/>
      <w:pPr>
        <w:ind w:left="5760" w:hanging="360"/>
      </w:pPr>
    </w:lvl>
    <w:lvl w:ilvl="8" w:tplc="024440A2">
      <w:start w:val="1"/>
      <w:numFmt w:val="lowerRoman"/>
      <w:lvlText w:val="%9."/>
      <w:lvlJc w:val="right"/>
      <w:pPr>
        <w:ind w:left="6480" w:hanging="180"/>
      </w:pPr>
    </w:lvl>
  </w:abstractNum>
  <w:abstractNum w:abstractNumId="1" w15:restartNumberingAfterBreak="0">
    <w:nsid w:val="0F084B3D"/>
    <w:multiLevelType w:val="hybridMultilevel"/>
    <w:tmpl w:val="ABCAD88C"/>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172339F"/>
    <w:multiLevelType w:val="hybridMultilevel"/>
    <w:tmpl w:val="FFFFFFFF"/>
    <w:lvl w:ilvl="0" w:tplc="0088AE72">
      <w:start w:val="1"/>
      <w:numFmt w:val="decimal"/>
      <w:lvlText w:val="%1)"/>
      <w:lvlJc w:val="left"/>
      <w:pPr>
        <w:ind w:left="720" w:hanging="360"/>
      </w:pPr>
    </w:lvl>
    <w:lvl w:ilvl="1" w:tplc="C4628038">
      <w:start w:val="1"/>
      <w:numFmt w:val="lowerLetter"/>
      <w:lvlText w:val="%2."/>
      <w:lvlJc w:val="left"/>
      <w:pPr>
        <w:ind w:left="1440" w:hanging="360"/>
      </w:pPr>
    </w:lvl>
    <w:lvl w:ilvl="2" w:tplc="62DC12B0">
      <w:start w:val="1"/>
      <w:numFmt w:val="lowerRoman"/>
      <w:lvlText w:val="%3."/>
      <w:lvlJc w:val="right"/>
      <w:pPr>
        <w:ind w:left="2160" w:hanging="180"/>
      </w:pPr>
    </w:lvl>
    <w:lvl w:ilvl="3" w:tplc="5DFE6634">
      <w:start w:val="1"/>
      <w:numFmt w:val="decimal"/>
      <w:lvlText w:val="%4."/>
      <w:lvlJc w:val="left"/>
      <w:pPr>
        <w:ind w:left="2880" w:hanging="360"/>
      </w:pPr>
    </w:lvl>
    <w:lvl w:ilvl="4" w:tplc="79C263DE">
      <w:start w:val="1"/>
      <w:numFmt w:val="lowerLetter"/>
      <w:lvlText w:val="%5."/>
      <w:lvlJc w:val="left"/>
      <w:pPr>
        <w:ind w:left="3600" w:hanging="360"/>
      </w:pPr>
    </w:lvl>
    <w:lvl w:ilvl="5" w:tplc="B8AA078E">
      <w:start w:val="1"/>
      <w:numFmt w:val="lowerRoman"/>
      <w:lvlText w:val="%6."/>
      <w:lvlJc w:val="right"/>
      <w:pPr>
        <w:ind w:left="4320" w:hanging="180"/>
      </w:pPr>
    </w:lvl>
    <w:lvl w:ilvl="6" w:tplc="1C50747C">
      <w:start w:val="1"/>
      <w:numFmt w:val="decimal"/>
      <w:lvlText w:val="%7."/>
      <w:lvlJc w:val="left"/>
      <w:pPr>
        <w:ind w:left="5040" w:hanging="360"/>
      </w:pPr>
    </w:lvl>
    <w:lvl w:ilvl="7" w:tplc="19F40E46">
      <w:start w:val="1"/>
      <w:numFmt w:val="lowerLetter"/>
      <w:lvlText w:val="%8."/>
      <w:lvlJc w:val="left"/>
      <w:pPr>
        <w:ind w:left="5760" w:hanging="360"/>
      </w:pPr>
    </w:lvl>
    <w:lvl w:ilvl="8" w:tplc="F94C98D6">
      <w:start w:val="1"/>
      <w:numFmt w:val="lowerRoman"/>
      <w:lvlText w:val="%9."/>
      <w:lvlJc w:val="right"/>
      <w:pPr>
        <w:ind w:left="6480" w:hanging="180"/>
      </w:pPr>
    </w:lvl>
  </w:abstractNum>
  <w:abstractNum w:abstractNumId="3" w15:restartNumberingAfterBreak="0">
    <w:nsid w:val="332267B8"/>
    <w:multiLevelType w:val="hybridMultilevel"/>
    <w:tmpl w:val="58F40108"/>
    <w:lvl w:ilvl="0" w:tplc="1E46CF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50410E6"/>
    <w:multiLevelType w:val="hybridMultilevel"/>
    <w:tmpl w:val="0B983F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39D05A0"/>
    <w:multiLevelType w:val="hybridMultilevel"/>
    <w:tmpl w:val="FFFFFFFF"/>
    <w:lvl w:ilvl="0" w:tplc="AA0055A6">
      <w:start w:val="1"/>
      <w:numFmt w:val="decimal"/>
      <w:lvlText w:val="4)"/>
      <w:lvlJc w:val="left"/>
      <w:pPr>
        <w:ind w:left="720" w:hanging="360"/>
      </w:pPr>
    </w:lvl>
    <w:lvl w:ilvl="1" w:tplc="3D0456D6">
      <w:start w:val="1"/>
      <w:numFmt w:val="lowerLetter"/>
      <w:lvlText w:val="%2."/>
      <w:lvlJc w:val="left"/>
      <w:pPr>
        <w:ind w:left="1440" w:hanging="360"/>
      </w:pPr>
    </w:lvl>
    <w:lvl w:ilvl="2" w:tplc="BF4663F8">
      <w:start w:val="1"/>
      <w:numFmt w:val="lowerRoman"/>
      <w:lvlText w:val="%3."/>
      <w:lvlJc w:val="right"/>
      <w:pPr>
        <w:ind w:left="2160" w:hanging="180"/>
      </w:pPr>
    </w:lvl>
    <w:lvl w:ilvl="3" w:tplc="8D382672">
      <w:start w:val="1"/>
      <w:numFmt w:val="decimal"/>
      <w:lvlText w:val="%4."/>
      <w:lvlJc w:val="left"/>
      <w:pPr>
        <w:ind w:left="2880" w:hanging="360"/>
      </w:pPr>
    </w:lvl>
    <w:lvl w:ilvl="4" w:tplc="5BBA5678">
      <w:start w:val="1"/>
      <w:numFmt w:val="lowerLetter"/>
      <w:lvlText w:val="%5."/>
      <w:lvlJc w:val="left"/>
      <w:pPr>
        <w:ind w:left="3600" w:hanging="360"/>
      </w:pPr>
    </w:lvl>
    <w:lvl w:ilvl="5" w:tplc="ADA05410">
      <w:start w:val="1"/>
      <w:numFmt w:val="lowerRoman"/>
      <w:lvlText w:val="%6."/>
      <w:lvlJc w:val="right"/>
      <w:pPr>
        <w:ind w:left="4320" w:hanging="180"/>
      </w:pPr>
    </w:lvl>
    <w:lvl w:ilvl="6" w:tplc="605054C2">
      <w:start w:val="1"/>
      <w:numFmt w:val="decimal"/>
      <w:lvlText w:val="%7."/>
      <w:lvlJc w:val="left"/>
      <w:pPr>
        <w:ind w:left="5040" w:hanging="360"/>
      </w:pPr>
    </w:lvl>
    <w:lvl w:ilvl="7" w:tplc="E9F27E90">
      <w:start w:val="1"/>
      <w:numFmt w:val="lowerLetter"/>
      <w:lvlText w:val="%8."/>
      <w:lvlJc w:val="left"/>
      <w:pPr>
        <w:ind w:left="5760" w:hanging="360"/>
      </w:pPr>
    </w:lvl>
    <w:lvl w:ilvl="8" w:tplc="CF78ECA0">
      <w:start w:val="1"/>
      <w:numFmt w:val="lowerRoman"/>
      <w:lvlText w:val="%9."/>
      <w:lvlJc w:val="right"/>
      <w:pPr>
        <w:ind w:left="6480" w:hanging="180"/>
      </w:pPr>
    </w:lvl>
  </w:abstractNum>
  <w:abstractNum w:abstractNumId="6" w15:restartNumberingAfterBreak="0">
    <w:nsid w:val="46306FA3"/>
    <w:multiLevelType w:val="hybridMultilevel"/>
    <w:tmpl w:val="31701E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7BD545B"/>
    <w:multiLevelType w:val="multilevel"/>
    <w:tmpl w:val="CDB075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9B162B1"/>
    <w:multiLevelType w:val="hybridMultilevel"/>
    <w:tmpl w:val="CD84CE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E002B5C"/>
    <w:multiLevelType w:val="hybridMultilevel"/>
    <w:tmpl w:val="C520F872"/>
    <w:lvl w:ilvl="0" w:tplc="D3028B4E">
      <w:start w:val="1"/>
      <w:numFmt w:val="decimal"/>
      <w:lvlText w:val="%1)"/>
      <w:lvlJc w:val="left"/>
      <w:pPr>
        <w:ind w:left="720" w:hanging="360"/>
      </w:pPr>
    </w:lvl>
    <w:lvl w:ilvl="1" w:tplc="D7D4665C">
      <w:start w:val="1"/>
      <w:numFmt w:val="lowerLetter"/>
      <w:lvlText w:val="%2."/>
      <w:lvlJc w:val="left"/>
      <w:pPr>
        <w:ind w:left="1440" w:hanging="360"/>
      </w:pPr>
    </w:lvl>
    <w:lvl w:ilvl="2" w:tplc="401A9730">
      <w:start w:val="1"/>
      <w:numFmt w:val="lowerRoman"/>
      <w:lvlText w:val="%3."/>
      <w:lvlJc w:val="right"/>
      <w:pPr>
        <w:ind w:left="2160" w:hanging="180"/>
      </w:pPr>
    </w:lvl>
    <w:lvl w:ilvl="3" w:tplc="7682F4A0">
      <w:start w:val="1"/>
      <w:numFmt w:val="decimal"/>
      <w:lvlText w:val="%4."/>
      <w:lvlJc w:val="left"/>
      <w:pPr>
        <w:ind w:left="2880" w:hanging="360"/>
      </w:pPr>
    </w:lvl>
    <w:lvl w:ilvl="4" w:tplc="3522E032">
      <w:start w:val="1"/>
      <w:numFmt w:val="lowerLetter"/>
      <w:lvlText w:val="%5."/>
      <w:lvlJc w:val="left"/>
      <w:pPr>
        <w:ind w:left="3600" w:hanging="360"/>
      </w:pPr>
    </w:lvl>
    <w:lvl w:ilvl="5" w:tplc="8B3C14B6">
      <w:start w:val="1"/>
      <w:numFmt w:val="lowerRoman"/>
      <w:lvlText w:val="%6."/>
      <w:lvlJc w:val="right"/>
      <w:pPr>
        <w:ind w:left="4320" w:hanging="180"/>
      </w:pPr>
    </w:lvl>
    <w:lvl w:ilvl="6" w:tplc="C6762088">
      <w:start w:val="1"/>
      <w:numFmt w:val="decimal"/>
      <w:lvlText w:val="%7."/>
      <w:lvlJc w:val="left"/>
      <w:pPr>
        <w:ind w:left="5040" w:hanging="360"/>
      </w:pPr>
    </w:lvl>
    <w:lvl w:ilvl="7" w:tplc="57F0114E">
      <w:start w:val="1"/>
      <w:numFmt w:val="lowerLetter"/>
      <w:lvlText w:val="%8."/>
      <w:lvlJc w:val="left"/>
      <w:pPr>
        <w:ind w:left="5760" w:hanging="360"/>
      </w:pPr>
    </w:lvl>
    <w:lvl w:ilvl="8" w:tplc="4C1C38E0">
      <w:start w:val="1"/>
      <w:numFmt w:val="lowerRoman"/>
      <w:lvlText w:val="%9."/>
      <w:lvlJc w:val="right"/>
      <w:pPr>
        <w:ind w:left="6480" w:hanging="180"/>
      </w:pPr>
    </w:lvl>
  </w:abstractNum>
  <w:abstractNum w:abstractNumId="10" w15:restartNumberingAfterBreak="0">
    <w:nsid w:val="72DE00EA"/>
    <w:multiLevelType w:val="hybridMultilevel"/>
    <w:tmpl w:val="5EBA9D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A752217"/>
    <w:multiLevelType w:val="multilevel"/>
    <w:tmpl w:val="FAAA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872ACC"/>
    <w:multiLevelType w:val="multilevel"/>
    <w:tmpl w:val="24065276"/>
    <w:lvl w:ilvl="0">
      <w:start w:val="1"/>
      <w:numFmt w:val="decimal"/>
      <w:lvlText w:val="%1"/>
      <w:lvlJc w:val="left"/>
      <w:pPr>
        <w:ind w:left="510" w:hanging="510"/>
      </w:pPr>
      <w:rPr>
        <w:rFonts w:cs="Times New Roman" w:hint="default"/>
        <w:b/>
      </w:rPr>
    </w:lvl>
    <w:lvl w:ilvl="1">
      <w:start w:val="1"/>
      <w:numFmt w:val="decimal"/>
      <w:lvlText w:val="%1.%2"/>
      <w:lvlJc w:val="left"/>
      <w:pPr>
        <w:ind w:left="510" w:hanging="51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3" w15:restartNumberingAfterBreak="0">
    <w:nsid w:val="7DD65CB4"/>
    <w:multiLevelType w:val="multilevel"/>
    <w:tmpl w:val="5B703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6878896">
    <w:abstractNumId w:val="0"/>
  </w:num>
  <w:num w:numId="2" w16cid:durableId="378211767">
    <w:abstractNumId w:val="2"/>
  </w:num>
  <w:num w:numId="3" w16cid:durableId="2031100125">
    <w:abstractNumId w:val="12"/>
  </w:num>
  <w:num w:numId="4" w16cid:durableId="467555624">
    <w:abstractNumId w:val="6"/>
  </w:num>
  <w:num w:numId="5" w16cid:durableId="490369804">
    <w:abstractNumId w:val="10"/>
  </w:num>
  <w:num w:numId="6" w16cid:durableId="2015065432">
    <w:abstractNumId w:val="7"/>
  </w:num>
  <w:num w:numId="7" w16cid:durableId="599916598">
    <w:abstractNumId w:val="8"/>
  </w:num>
  <w:num w:numId="8" w16cid:durableId="839345595">
    <w:abstractNumId w:val="13"/>
  </w:num>
  <w:num w:numId="9" w16cid:durableId="87165877">
    <w:abstractNumId w:val="11"/>
  </w:num>
  <w:num w:numId="10" w16cid:durableId="373581004">
    <w:abstractNumId w:val="4"/>
  </w:num>
  <w:num w:numId="11" w16cid:durableId="835460980">
    <w:abstractNumId w:val="1"/>
  </w:num>
  <w:num w:numId="12" w16cid:durableId="2124956522">
    <w:abstractNumId w:val="5"/>
  </w:num>
  <w:num w:numId="13" w16cid:durableId="1419860641">
    <w:abstractNumId w:val="9"/>
  </w:num>
  <w:num w:numId="14" w16cid:durableId="104340323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 Ründva">
    <w15:presenceInfo w15:providerId="None" w15:userId="Marko Ründva"/>
  </w15:person>
  <w15:person w15:author="Ramon Nahkur - SOM">
    <w15:presenceInfo w15:providerId="AD" w15:userId="S::ramon.nahkur@sm.ee::52ad5298-908d-4f02-ad8d-193c70ae3752"/>
  </w15:person>
  <w15:person w15:author="Marko Ründva | Kajaja">
    <w15:presenceInfo w15:providerId="AD" w15:userId="S::marko.ryndva@kajaja.ee::c6c1f1e1-5677-4fff-b4b8-5e79fc06aa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1C7"/>
    <w:rsid w:val="000000FE"/>
    <w:rsid w:val="00000375"/>
    <w:rsid w:val="00000407"/>
    <w:rsid w:val="00001029"/>
    <w:rsid w:val="0000119F"/>
    <w:rsid w:val="000014EE"/>
    <w:rsid w:val="00001546"/>
    <w:rsid w:val="000023BC"/>
    <w:rsid w:val="00002434"/>
    <w:rsid w:val="00002BD1"/>
    <w:rsid w:val="00002F42"/>
    <w:rsid w:val="00002FEE"/>
    <w:rsid w:val="000032BB"/>
    <w:rsid w:val="000033A4"/>
    <w:rsid w:val="000035D0"/>
    <w:rsid w:val="000038A9"/>
    <w:rsid w:val="00003C27"/>
    <w:rsid w:val="0000420B"/>
    <w:rsid w:val="0000514D"/>
    <w:rsid w:val="00005276"/>
    <w:rsid w:val="00005381"/>
    <w:rsid w:val="0000549A"/>
    <w:rsid w:val="000056BD"/>
    <w:rsid w:val="00006085"/>
    <w:rsid w:val="000066DD"/>
    <w:rsid w:val="00006767"/>
    <w:rsid w:val="00006838"/>
    <w:rsid w:val="00006BFF"/>
    <w:rsid w:val="000070FE"/>
    <w:rsid w:val="000071A3"/>
    <w:rsid w:val="0001091E"/>
    <w:rsid w:val="00010ED6"/>
    <w:rsid w:val="00011407"/>
    <w:rsid w:val="00011463"/>
    <w:rsid w:val="0001176C"/>
    <w:rsid w:val="000129B7"/>
    <w:rsid w:val="00013F24"/>
    <w:rsid w:val="00014B50"/>
    <w:rsid w:val="00015228"/>
    <w:rsid w:val="0001522D"/>
    <w:rsid w:val="000157F4"/>
    <w:rsid w:val="00015F1B"/>
    <w:rsid w:val="000167CA"/>
    <w:rsid w:val="00016C60"/>
    <w:rsid w:val="00016D6B"/>
    <w:rsid w:val="00016EBC"/>
    <w:rsid w:val="000175D2"/>
    <w:rsid w:val="0001783D"/>
    <w:rsid w:val="0001798B"/>
    <w:rsid w:val="000203ED"/>
    <w:rsid w:val="0002054F"/>
    <w:rsid w:val="00020A71"/>
    <w:rsid w:val="00021165"/>
    <w:rsid w:val="00021D60"/>
    <w:rsid w:val="000224B8"/>
    <w:rsid w:val="00022631"/>
    <w:rsid w:val="00022D7B"/>
    <w:rsid w:val="00023AF6"/>
    <w:rsid w:val="00025BE8"/>
    <w:rsid w:val="00025CC4"/>
    <w:rsid w:val="0002644D"/>
    <w:rsid w:val="000265DB"/>
    <w:rsid w:val="00026A01"/>
    <w:rsid w:val="00026DB2"/>
    <w:rsid w:val="000273C0"/>
    <w:rsid w:val="000277A2"/>
    <w:rsid w:val="00030329"/>
    <w:rsid w:val="00030EB8"/>
    <w:rsid w:val="00031E78"/>
    <w:rsid w:val="000326EE"/>
    <w:rsid w:val="00032A42"/>
    <w:rsid w:val="00032BA8"/>
    <w:rsid w:val="0003363F"/>
    <w:rsid w:val="00033801"/>
    <w:rsid w:val="00033C81"/>
    <w:rsid w:val="000340DE"/>
    <w:rsid w:val="000349F2"/>
    <w:rsid w:val="00034D57"/>
    <w:rsid w:val="0003519E"/>
    <w:rsid w:val="00035E1B"/>
    <w:rsid w:val="0003658D"/>
    <w:rsid w:val="00036C63"/>
    <w:rsid w:val="00036D66"/>
    <w:rsid w:val="00036E3E"/>
    <w:rsid w:val="00037207"/>
    <w:rsid w:val="000375E5"/>
    <w:rsid w:val="00037DEC"/>
    <w:rsid w:val="00040C7D"/>
    <w:rsid w:val="00041C46"/>
    <w:rsid w:val="00041E44"/>
    <w:rsid w:val="00041E9A"/>
    <w:rsid w:val="000425BE"/>
    <w:rsid w:val="00043101"/>
    <w:rsid w:val="000436B6"/>
    <w:rsid w:val="000436D8"/>
    <w:rsid w:val="000438C3"/>
    <w:rsid w:val="00043A97"/>
    <w:rsid w:val="000440A0"/>
    <w:rsid w:val="00044263"/>
    <w:rsid w:val="00044391"/>
    <w:rsid w:val="00044C11"/>
    <w:rsid w:val="00044CF0"/>
    <w:rsid w:val="00045144"/>
    <w:rsid w:val="000458F7"/>
    <w:rsid w:val="00045DB4"/>
    <w:rsid w:val="000461CC"/>
    <w:rsid w:val="00046311"/>
    <w:rsid w:val="0004635E"/>
    <w:rsid w:val="00046FFC"/>
    <w:rsid w:val="00047412"/>
    <w:rsid w:val="00047488"/>
    <w:rsid w:val="00047D35"/>
    <w:rsid w:val="000513E1"/>
    <w:rsid w:val="00051CC1"/>
    <w:rsid w:val="00051D15"/>
    <w:rsid w:val="0005245E"/>
    <w:rsid w:val="000539F1"/>
    <w:rsid w:val="00053D2D"/>
    <w:rsid w:val="000547F8"/>
    <w:rsid w:val="00054ACA"/>
    <w:rsid w:val="00054D44"/>
    <w:rsid w:val="000558BC"/>
    <w:rsid w:val="00055BA9"/>
    <w:rsid w:val="00055D1C"/>
    <w:rsid w:val="00055FAB"/>
    <w:rsid w:val="00056152"/>
    <w:rsid w:val="00056504"/>
    <w:rsid w:val="00056952"/>
    <w:rsid w:val="00056B67"/>
    <w:rsid w:val="00056C48"/>
    <w:rsid w:val="00057395"/>
    <w:rsid w:val="00057859"/>
    <w:rsid w:val="00057C80"/>
    <w:rsid w:val="0006073E"/>
    <w:rsid w:val="00061876"/>
    <w:rsid w:val="00061C2C"/>
    <w:rsid w:val="000621E9"/>
    <w:rsid w:val="00062224"/>
    <w:rsid w:val="000631CA"/>
    <w:rsid w:val="000631F9"/>
    <w:rsid w:val="0006368F"/>
    <w:rsid w:val="0006395B"/>
    <w:rsid w:val="000639A5"/>
    <w:rsid w:val="00063EC4"/>
    <w:rsid w:val="00063F9D"/>
    <w:rsid w:val="00064023"/>
    <w:rsid w:val="000646B8"/>
    <w:rsid w:val="00064F9C"/>
    <w:rsid w:val="000657FB"/>
    <w:rsid w:val="00065D2D"/>
    <w:rsid w:val="00065E7A"/>
    <w:rsid w:val="000676E7"/>
    <w:rsid w:val="0006788C"/>
    <w:rsid w:val="00067DC3"/>
    <w:rsid w:val="00070DD1"/>
    <w:rsid w:val="00070E85"/>
    <w:rsid w:val="000717AF"/>
    <w:rsid w:val="00071D56"/>
    <w:rsid w:val="00071E88"/>
    <w:rsid w:val="00072BCB"/>
    <w:rsid w:val="00073E8A"/>
    <w:rsid w:val="00074034"/>
    <w:rsid w:val="00074743"/>
    <w:rsid w:val="00074852"/>
    <w:rsid w:val="00074C7F"/>
    <w:rsid w:val="00074DFD"/>
    <w:rsid w:val="00075952"/>
    <w:rsid w:val="00075DD7"/>
    <w:rsid w:val="000770DE"/>
    <w:rsid w:val="00077281"/>
    <w:rsid w:val="00077C48"/>
    <w:rsid w:val="000809E6"/>
    <w:rsid w:val="000815D0"/>
    <w:rsid w:val="000818D8"/>
    <w:rsid w:val="00081D51"/>
    <w:rsid w:val="00082710"/>
    <w:rsid w:val="0008297F"/>
    <w:rsid w:val="00083490"/>
    <w:rsid w:val="00083519"/>
    <w:rsid w:val="0008464D"/>
    <w:rsid w:val="00084932"/>
    <w:rsid w:val="00085A0D"/>
    <w:rsid w:val="00085AC3"/>
    <w:rsid w:val="00085D7E"/>
    <w:rsid w:val="00085FEE"/>
    <w:rsid w:val="00086FCF"/>
    <w:rsid w:val="00087FDB"/>
    <w:rsid w:val="00090212"/>
    <w:rsid w:val="00090DD6"/>
    <w:rsid w:val="000919D3"/>
    <w:rsid w:val="00091A0A"/>
    <w:rsid w:val="0009269E"/>
    <w:rsid w:val="0009305A"/>
    <w:rsid w:val="00093847"/>
    <w:rsid w:val="00094309"/>
    <w:rsid w:val="00094EF7"/>
    <w:rsid w:val="000953E6"/>
    <w:rsid w:val="00097516"/>
    <w:rsid w:val="000975EB"/>
    <w:rsid w:val="000978FE"/>
    <w:rsid w:val="000A062B"/>
    <w:rsid w:val="000A1455"/>
    <w:rsid w:val="000A1D76"/>
    <w:rsid w:val="000A1E67"/>
    <w:rsid w:val="000A2F97"/>
    <w:rsid w:val="000A3639"/>
    <w:rsid w:val="000A3C6C"/>
    <w:rsid w:val="000A40F4"/>
    <w:rsid w:val="000A41D6"/>
    <w:rsid w:val="000A5488"/>
    <w:rsid w:val="000A5D72"/>
    <w:rsid w:val="000A5E17"/>
    <w:rsid w:val="000A5FA2"/>
    <w:rsid w:val="000A61B3"/>
    <w:rsid w:val="000A6A63"/>
    <w:rsid w:val="000A6C00"/>
    <w:rsid w:val="000A74CE"/>
    <w:rsid w:val="000A758B"/>
    <w:rsid w:val="000A7BE6"/>
    <w:rsid w:val="000AA0D9"/>
    <w:rsid w:val="000B0C94"/>
    <w:rsid w:val="000B0E44"/>
    <w:rsid w:val="000B10ED"/>
    <w:rsid w:val="000B28E1"/>
    <w:rsid w:val="000B3153"/>
    <w:rsid w:val="000B3CEB"/>
    <w:rsid w:val="000B45A2"/>
    <w:rsid w:val="000B4E5C"/>
    <w:rsid w:val="000B5572"/>
    <w:rsid w:val="000B628D"/>
    <w:rsid w:val="000B6311"/>
    <w:rsid w:val="000B77B0"/>
    <w:rsid w:val="000B7F0F"/>
    <w:rsid w:val="000C0007"/>
    <w:rsid w:val="000C0026"/>
    <w:rsid w:val="000C0449"/>
    <w:rsid w:val="000C0A47"/>
    <w:rsid w:val="000C12D2"/>
    <w:rsid w:val="000C181D"/>
    <w:rsid w:val="000C1FE0"/>
    <w:rsid w:val="000C2161"/>
    <w:rsid w:val="000C27A9"/>
    <w:rsid w:val="000C2BE3"/>
    <w:rsid w:val="000C2DA7"/>
    <w:rsid w:val="000C2EDF"/>
    <w:rsid w:val="000C36B8"/>
    <w:rsid w:val="000C3B8B"/>
    <w:rsid w:val="000C3CEB"/>
    <w:rsid w:val="000C4044"/>
    <w:rsid w:val="000C46B7"/>
    <w:rsid w:val="000C5629"/>
    <w:rsid w:val="000C5D8F"/>
    <w:rsid w:val="000C5DD9"/>
    <w:rsid w:val="000C5F43"/>
    <w:rsid w:val="000C6225"/>
    <w:rsid w:val="000C6AAB"/>
    <w:rsid w:val="000C6AFF"/>
    <w:rsid w:val="000C6BC3"/>
    <w:rsid w:val="000C6E84"/>
    <w:rsid w:val="000C7163"/>
    <w:rsid w:val="000C747F"/>
    <w:rsid w:val="000C7615"/>
    <w:rsid w:val="000C78FA"/>
    <w:rsid w:val="000C798B"/>
    <w:rsid w:val="000D033A"/>
    <w:rsid w:val="000D065D"/>
    <w:rsid w:val="000D0AD8"/>
    <w:rsid w:val="000D0D66"/>
    <w:rsid w:val="000D0E01"/>
    <w:rsid w:val="000D15C5"/>
    <w:rsid w:val="000D16CF"/>
    <w:rsid w:val="000D1F26"/>
    <w:rsid w:val="000D21C2"/>
    <w:rsid w:val="000D30FF"/>
    <w:rsid w:val="000D31A0"/>
    <w:rsid w:val="000D3D08"/>
    <w:rsid w:val="000D45E2"/>
    <w:rsid w:val="000D4AD9"/>
    <w:rsid w:val="000D4D60"/>
    <w:rsid w:val="000D56A1"/>
    <w:rsid w:val="000D579A"/>
    <w:rsid w:val="000D591B"/>
    <w:rsid w:val="000D5A22"/>
    <w:rsid w:val="000D5E54"/>
    <w:rsid w:val="000D6046"/>
    <w:rsid w:val="000D64FA"/>
    <w:rsid w:val="000D6FD7"/>
    <w:rsid w:val="000D78DD"/>
    <w:rsid w:val="000E05CD"/>
    <w:rsid w:val="000E07BA"/>
    <w:rsid w:val="000E07E9"/>
    <w:rsid w:val="000E08EE"/>
    <w:rsid w:val="000E0C96"/>
    <w:rsid w:val="000E1561"/>
    <w:rsid w:val="000E1CCC"/>
    <w:rsid w:val="000E1D84"/>
    <w:rsid w:val="000E2195"/>
    <w:rsid w:val="000E24EB"/>
    <w:rsid w:val="000E26EC"/>
    <w:rsid w:val="000E2A1E"/>
    <w:rsid w:val="000E2D09"/>
    <w:rsid w:val="000E2EC7"/>
    <w:rsid w:val="000E32B3"/>
    <w:rsid w:val="000E393E"/>
    <w:rsid w:val="000E4322"/>
    <w:rsid w:val="000E48A4"/>
    <w:rsid w:val="000E4D63"/>
    <w:rsid w:val="000E5834"/>
    <w:rsid w:val="000E5D33"/>
    <w:rsid w:val="000E5DAF"/>
    <w:rsid w:val="000E6071"/>
    <w:rsid w:val="000E6177"/>
    <w:rsid w:val="000E62BC"/>
    <w:rsid w:val="000E62ED"/>
    <w:rsid w:val="000E651A"/>
    <w:rsid w:val="000E7259"/>
    <w:rsid w:val="000E76AA"/>
    <w:rsid w:val="000F038F"/>
    <w:rsid w:val="000F191E"/>
    <w:rsid w:val="000F1C85"/>
    <w:rsid w:val="000F2816"/>
    <w:rsid w:val="000F2ADA"/>
    <w:rsid w:val="000F30FE"/>
    <w:rsid w:val="000F3FBA"/>
    <w:rsid w:val="000F4BF0"/>
    <w:rsid w:val="000F4EEF"/>
    <w:rsid w:val="000F599B"/>
    <w:rsid w:val="000F6103"/>
    <w:rsid w:val="000F6711"/>
    <w:rsid w:val="000F75A7"/>
    <w:rsid w:val="000F7E5B"/>
    <w:rsid w:val="000F7F17"/>
    <w:rsid w:val="0010077D"/>
    <w:rsid w:val="00100AA8"/>
    <w:rsid w:val="00100FFA"/>
    <w:rsid w:val="00101573"/>
    <w:rsid w:val="00101599"/>
    <w:rsid w:val="00101DB6"/>
    <w:rsid w:val="00101F20"/>
    <w:rsid w:val="00103A3F"/>
    <w:rsid w:val="00103F1A"/>
    <w:rsid w:val="001043AE"/>
    <w:rsid w:val="00104420"/>
    <w:rsid w:val="001049E6"/>
    <w:rsid w:val="00105593"/>
    <w:rsid w:val="00105A26"/>
    <w:rsid w:val="00105B28"/>
    <w:rsid w:val="00105BCA"/>
    <w:rsid w:val="0010609B"/>
    <w:rsid w:val="00106659"/>
    <w:rsid w:val="001067D6"/>
    <w:rsid w:val="001067EA"/>
    <w:rsid w:val="00106EA2"/>
    <w:rsid w:val="00107546"/>
    <w:rsid w:val="0011091D"/>
    <w:rsid w:val="00112605"/>
    <w:rsid w:val="001126BD"/>
    <w:rsid w:val="001128EF"/>
    <w:rsid w:val="001129A6"/>
    <w:rsid w:val="00113640"/>
    <w:rsid w:val="00113CCF"/>
    <w:rsid w:val="00113F67"/>
    <w:rsid w:val="00113FD8"/>
    <w:rsid w:val="001141E0"/>
    <w:rsid w:val="001145B4"/>
    <w:rsid w:val="0011503A"/>
    <w:rsid w:val="001152E0"/>
    <w:rsid w:val="001155B3"/>
    <w:rsid w:val="00115B0F"/>
    <w:rsid w:val="00116066"/>
    <w:rsid w:val="001166B0"/>
    <w:rsid w:val="00116B9F"/>
    <w:rsid w:val="00117140"/>
    <w:rsid w:val="00117530"/>
    <w:rsid w:val="00117698"/>
    <w:rsid w:val="001179A6"/>
    <w:rsid w:val="00117F32"/>
    <w:rsid w:val="001202F0"/>
    <w:rsid w:val="00120362"/>
    <w:rsid w:val="00120471"/>
    <w:rsid w:val="00120A25"/>
    <w:rsid w:val="00120B4A"/>
    <w:rsid w:val="00120FC4"/>
    <w:rsid w:val="001214C8"/>
    <w:rsid w:val="00121A9D"/>
    <w:rsid w:val="00121AE8"/>
    <w:rsid w:val="00122FF1"/>
    <w:rsid w:val="0012362A"/>
    <w:rsid w:val="00123E0E"/>
    <w:rsid w:val="001247BE"/>
    <w:rsid w:val="001253EB"/>
    <w:rsid w:val="00125443"/>
    <w:rsid w:val="00126837"/>
    <w:rsid w:val="00126C34"/>
    <w:rsid w:val="001275F4"/>
    <w:rsid w:val="00131007"/>
    <w:rsid w:val="001311AF"/>
    <w:rsid w:val="00132323"/>
    <w:rsid w:val="00132D03"/>
    <w:rsid w:val="00132D20"/>
    <w:rsid w:val="00132EB3"/>
    <w:rsid w:val="001330DC"/>
    <w:rsid w:val="001335F1"/>
    <w:rsid w:val="00133915"/>
    <w:rsid w:val="00133B2D"/>
    <w:rsid w:val="0013478A"/>
    <w:rsid w:val="00135C09"/>
    <w:rsid w:val="00135F45"/>
    <w:rsid w:val="00136D3F"/>
    <w:rsid w:val="00140905"/>
    <w:rsid w:val="001417BF"/>
    <w:rsid w:val="0014236F"/>
    <w:rsid w:val="00142B45"/>
    <w:rsid w:val="00142F80"/>
    <w:rsid w:val="00143184"/>
    <w:rsid w:val="00144B18"/>
    <w:rsid w:val="00145376"/>
    <w:rsid w:val="00145CFA"/>
    <w:rsid w:val="00145F1D"/>
    <w:rsid w:val="001460AF"/>
    <w:rsid w:val="00146667"/>
    <w:rsid w:val="001477FC"/>
    <w:rsid w:val="00147875"/>
    <w:rsid w:val="001501AE"/>
    <w:rsid w:val="001508E1"/>
    <w:rsid w:val="0015112A"/>
    <w:rsid w:val="00151755"/>
    <w:rsid w:val="0015190B"/>
    <w:rsid w:val="00152048"/>
    <w:rsid w:val="00152174"/>
    <w:rsid w:val="0015239F"/>
    <w:rsid w:val="00152FBB"/>
    <w:rsid w:val="00153302"/>
    <w:rsid w:val="001533C2"/>
    <w:rsid w:val="001534E6"/>
    <w:rsid w:val="00153522"/>
    <w:rsid w:val="00153554"/>
    <w:rsid w:val="00153700"/>
    <w:rsid w:val="0015479C"/>
    <w:rsid w:val="00154EC3"/>
    <w:rsid w:val="0015514D"/>
    <w:rsid w:val="00155563"/>
    <w:rsid w:val="0015569C"/>
    <w:rsid w:val="001559FE"/>
    <w:rsid w:val="00155D51"/>
    <w:rsid w:val="00155E70"/>
    <w:rsid w:val="001561E4"/>
    <w:rsid w:val="001563F5"/>
    <w:rsid w:val="00156D89"/>
    <w:rsid w:val="00157D13"/>
    <w:rsid w:val="001604F8"/>
    <w:rsid w:val="001609CB"/>
    <w:rsid w:val="001610EE"/>
    <w:rsid w:val="001612AB"/>
    <w:rsid w:val="00161E4A"/>
    <w:rsid w:val="00162AEB"/>
    <w:rsid w:val="00162B82"/>
    <w:rsid w:val="00162E6F"/>
    <w:rsid w:val="0016324E"/>
    <w:rsid w:val="00163B6A"/>
    <w:rsid w:val="001649E4"/>
    <w:rsid w:val="00164DC4"/>
    <w:rsid w:val="00165006"/>
    <w:rsid w:val="00165E56"/>
    <w:rsid w:val="001660A3"/>
    <w:rsid w:val="001660DD"/>
    <w:rsid w:val="0017002D"/>
    <w:rsid w:val="00170274"/>
    <w:rsid w:val="001705DA"/>
    <w:rsid w:val="001706CD"/>
    <w:rsid w:val="001708C3"/>
    <w:rsid w:val="001708F6"/>
    <w:rsid w:val="00170F6B"/>
    <w:rsid w:val="00171CB5"/>
    <w:rsid w:val="00172708"/>
    <w:rsid w:val="00172A79"/>
    <w:rsid w:val="00172EF6"/>
    <w:rsid w:val="00173D7E"/>
    <w:rsid w:val="0017444D"/>
    <w:rsid w:val="001749B9"/>
    <w:rsid w:val="00174F01"/>
    <w:rsid w:val="00175193"/>
    <w:rsid w:val="001759AA"/>
    <w:rsid w:val="001769EE"/>
    <w:rsid w:val="00177351"/>
    <w:rsid w:val="001777A5"/>
    <w:rsid w:val="00180038"/>
    <w:rsid w:val="001806D2"/>
    <w:rsid w:val="00180933"/>
    <w:rsid w:val="00180D21"/>
    <w:rsid w:val="001810C5"/>
    <w:rsid w:val="001822B9"/>
    <w:rsid w:val="00182549"/>
    <w:rsid w:val="001830DE"/>
    <w:rsid w:val="0018346E"/>
    <w:rsid w:val="00185DB5"/>
    <w:rsid w:val="0018624C"/>
    <w:rsid w:val="00186C89"/>
    <w:rsid w:val="00186F29"/>
    <w:rsid w:val="00186FBA"/>
    <w:rsid w:val="001875D3"/>
    <w:rsid w:val="00187994"/>
    <w:rsid w:val="00190DC9"/>
    <w:rsid w:val="0019169E"/>
    <w:rsid w:val="00191756"/>
    <w:rsid w:val="00192C46"/>
    <w:rsid w:val="00192EF5"/>
    <w:rsid w:val="00194984"/>
    <w:rsid w:val="00194F06"/>
    <w:rsid w:val="001953C5"/>
    <w:rsid w:val="00195948"/>
    <w:rsid w:val="00195A0F"/>
    <w:rsid w:val="00197705"/>
    <w:rsid w:val="001A04A1"/>
    <w:rsid w:val="001A1622"/>
    <w:rsid w:val="001A29A8"/>
    <w:rsid w:val="001A2EFF"/>
    <w:rsid w:val="001A4337"/>
    <w:rsid w:val="001A49E4"/>
    <w:rsid w:val="001A4A37"/>
    <w:rsid w:val="001A50A8"/>
    <w:rsid w:val="001A5528"/>
    <w:rsid w:val="001B00F9"/>
    <w:rsid w:val="001B015C"/>
    <w:rsid w:val="001B06BA"/>
    <w:rsid w:val="001B07C4"/>
    <w:rsid w:val="001B0BCE"/>
    <w:rsid w:val="001B0BD9"/>
    <w:rsid w:val="001B171E"/>
    <w:rsid w:val="001B2907"/>
    <w:rsid w:val="001B2FAC"/>
    <w:rsid w:val="001B39C6"/>
    <w:rsid w:val="001B437F"/>
    <w:rsid w:val="001B4664"/>
    <w:rsid w:val="001B46C4"/>
    <w:rsid w:val="001B49E2"/>
    <w:rsid w:val="001B4C85"/>
    <w:rsid w:val="001B4D76"/>
    <w:rsid w:val="001B4FDB"/>
    <w:rsid w:val="001B6C90"/>
    <w:rsid w:val="001B700C"/>
    <w:rsid w:val="001B70D4"/>
    <w:rsid w:val="001B719D"/>
    <w:rsid w:val="001B72AE"/>
    <w:rsid w:val="001B74B3"/>
    <w:rsid w:val="001C06D5"/>
    <w:rsid w:val="001C08A8"/>
    <w:rsid w:val="001C0C54"/>
    <w:rsid w:val="001C1209"/>
    <w:rsid w:val="001C13FA"/>
    <w:rsid w:val="001C1D7E"/>
    <w:rsid w:val="001C26BD"/>
    <w:rsid w:val="001C2B5E"/>
    <w:rsid w:val="001C32FA"/>
    <w:rsid w:val="001C4072"/>
    <w:rsid w:val="001C41E4"/>
    <w:rsid w:val="001C4C92"/>
    <w:rsid w:val="001C54B7"/>
    <w:rsid w:val="001C564D"/>
    <w:rsid w:val="001C56D9"/>
    <w:rsid w:val="001C63F9"/>
    <w:rsid w:val="001C677E"/>
    <w:rsid w:val="001C7428"/>
    <w:rsid w:val="001C78B4"/>
    <w:rsid w:val="001D0C92"/>
    <w:rsid w:val="001D103D"/>
    <w:rsid w:val="001D161C"/>
    <w:rsid w:val="001D18B3"/>
    <w:rsid w:val="001D24BD"/>
    <w:rsid w:val="001D2902"/>
    <w:rsid w:val="001D3978"/>
    <w:rsid w:val="001D3FDB"/>
    <w:rsid w:val="001D4090"/>
    <w:rsid w:val="001D42FC"/>
    <w:rsid w:val="001D49A6"/>
    <w:rsid w:val="001D4ED0"/>
    <w:rsid w:val="001D550C"/>
    <w:rsid w:val="001D55FE"/>
    <w:rsid w:val="001D5927"/>
    <w:rsid w:val="001D5ECD"/>
    <w:rsid w:val="001D6C20"/>
    <w:rsid w:val="001D75A7"/>
    <w:rsid w:val="001D7666"/>
    <w:rsid w:val="001D7FAD"/>
    <w:rsid w:val="001E111C"/>
    <w:rsid w:val="001E1518"/>
    <w:rsid w:val="001E17BF"/>
    <w:rsid w:val="001E18AE"/>
    <w:rsid w:val="001E2F2B"/>
    <w:rsid w:val="001E36A2"/>
    <w:rsid w:val="001E3763"/>
    <w:rsid w:val="001E37D7"/>
    <w:rsid w:val="001E3972"/>
    <w:rsid w:val="001E46AC"/>
    <w:rsid w:val="001E4FCD"/>
    <w:rsid w:val="001E53AF"/>
    <w:rsid w:val="001E54BA"/>
    <w:rsid w:val="001E55BB"/>
    <w:rsid w:val="001E57E6"/>
    <w:rsid w:val="001E689F"/>
    <w:rsid w:val="001F010B"/>
    <w:rsid w:val="001F0319"/>
    <w:rsid w:val="001F0626"/>
    <w:rsid w:val="001F238F"/>
    <w:rsid w:val="001F2ADD"/>
    <w:rsid w:val="001F2CBD"/>
    <w:rsid w:val="001F31E9"/>
    <w:rsid w:val="001F43F3"/>
    <w:rsid w:val="001F44D8"/>
    <w:rsid w:val="001F44FE"/>
    <w:rsid w:val="001F4698"/>
    <w:rsid w:val="001F4CA7"/>
    <w:rsid w:val="001F4D44"/>
    <w:rsid w:val="001F4D4E"/>
    <w:rsid w:val="001F58E5"/>
    <w:rsid w:val="001F6AD9"/>
    <w:rsid w:val="001F70AD"/>
    <w:rsid w:val="001F76D2"/>
    <w:rsid w:val="00200EBE"/>
    <w:rsid w:val="00202631"/>
    <w:rsid w:val="00203583"/>
    <w:rsid w:val="00203867"/>
    <w:rsid w:val="00204CB1"/>
    <w:rsid w:val="00205255"/>
    <w:rsid w:val="002058D2"/>
    <w:rsid w:val="0020592E"/>
    <w:rsid w:val="00206028"/>
    <w:rsid w:val="0020703E"/>
    <w:rsid w:val="00207AD7"/>
    <w:rsid w:val="00207B03"/>
    <w:rsid w:val="00207E73"/>
    <w:rsid w:val="00207F92"/>
    <w:rsid w:val="00210261"/>
    <w:rsid w:val="00210351"/>
    <w:rsid w:val="0021073B"/>
    <w:rsid w:val="00210994"/>
    <w:rsid w:val="00210B79"/>
    <w:rsid w:val="00210B88"/>
    <w:rsid w:val="00210F45"/>
    <w:rsid w:val="00211126"/>
    <w:rsid w:val="002117E9"/>
    <w:rsid w:val="00211CDC"/>
    <w:rsid w:val="00213085"/>
    <w:rsid w:val="002136C5"/>
    <w:rsid w:val="002139AA"/>
    <w:rsid w:val="0021438D"/>
    <w:rsid w:val="00214553"/>
    <w:rsid w:val="00214841"/>
    <w:rsid w:val="002156E9"/>
    <w:rsid w:val="002157D0"/>
    <w:rsid w:val="0021581F"/>
    <w:rsid w:val="002162CC"/>
    <w:rsid w:val="002167D8"/>
    <w:rsid w:val="00216C7B"/>
    <w:rsid w:val="00217476"/>
    <w:rsid w:val="00217B5D"/>
    <w:rsid w:val="00220569"/>
    <w:rsid w:val="002208CB"/>
    <w:rsid w:val="00220AB8"/>
    <w:rsid w:val="00221257"/>
    <w:rsid w:val="00221AFF"/>
    <w:rsid w:val="00221BF0"/>
    <w:rsid w:val="00221EB4"/>
    <w:rsid w:val="0022280F"/>
    <w:rsid w:val="00222822"/>
    <w:rsid w:val="00222D1B"/>
    <w:rsid w:val="00223271"/>
    <w:rsid w:val="002237B7"/>
    <w:rsid w:val="00223A1E"/>
    <w:rsid w:val="00223D69"/>
    <w:rsid w:val="002241BD"/>
    <w:rsid w:val="00225715"/>
    <w:rsid w:val="00225AFB"/>
    <w:rsid w:val="00225C0D"/>
    <w:rsid w:val="0022640B"/>
    <w:rsid w:val="002269CD"/>
    <w:rsid w:val="00226A67"/>
    <w:rsid w:val="00226DED"/>
    <w:rsid w:val="00227BE9"/>
    <w:rsid w:val="00227BED"/>
    <w:rsid w:val="00227DED"/>
    <w:rsid w:val="00230C4C"/>
    <w:rsid w:val="00231201"/>
    <w:rsid w:val="00231310"/>
    <w:rsid w:val="00231320"/>
    <w:rsid w:val="00231A5C"/>
    <w:rsid w:val="00232113"/>
    <w:rsid w:val="00232154"/>
    <w:rsid w:val="002329D0"/>
    <w:rsid w:val="002330B6"/>
    <w:rsid w:val="002332FE"/>
    <w:rsid w:val="00233FC1"/>
    <w:rsid w:val="002345C6"/>
    <w:rsid w:val="00234A3F"/>
    <w:rsid w:val="00235DCC"/>
    <w:rsid w:val="00236ABC"/>
    <w:rsid w:val="00236B76"/>
    <w:rsid w:val="00236BF1"/>
    <w:rsid w:val="00236DAB"/>
    <w:rsid w:val="00236E0C"/>
    <w:rsid w:val="00237C4C"/>
    <w:rsid w:val="00237C9A"/>
    <w:rsid w:val="0024120C"/>
    <w:rsid w:val="00241303"/>
    <w:rsid w:val="0024320F"/>
    <w:rsid w:val="00243680"/>
    <w:rsid w:val="00243E5F"/>
    <w:rsid w:val="0024409F"/>
    <w:rsid w:val="00244A07"/>
    <w:rsid w:val="0024511D"/>
    <w:rsid w:val="0024567C"/>
    <w:rsid w:val="00245D97"/>
    <w:rsid w:val="00245EDD"/>
    <w:rsid w:val="00246105"/>
    <w:rsid w:val="002462CF"/>
    <w:rsid w:val="00246872"/>
    <w:rsid w:val="00246DED"/>
    <w:rsid w:val="00247B5F"/>
    <w:rsid w:val="00250251"/>
    <w:rsid w:val="00251675"/>
    <w:rsid w:val="00251980"/>
    <w:rsid w:val="0025207C"/>
    <w:rsid w:val="00252538"/>
    <w:rsid w:val="00252DD5"/>
    <w:rsid w:val="00252E76"/>
    <w:rsid w:val="00252EC4"/>
    <w:rsid w:val="002534FE"/>
    <w:rsid w:val="002535C0"/>
    <w:rsid w:val="00253C88"/>
    <w:rsid w:val="00253DAF"/>
    <w:rsid w:val="002540AE"/>
    <w:rsid w:val="002556C9"/>
    <w:rsid w:val="00255A5E"/>
    <w:rsid w:val="00255B91"/>
    <w:rsid w:val="002564F6"/>
    <w:rsid w:val="00256B01"/>
    <w:rsid w:val="00257F4D"/>
    <w:rsid w:val="00260015"/>
    <w:rsid w:val="00260A6A"/>
    <w:rsid w:val="00260D17"/>
    <w:rsid w:val="002615A5"/>
    <w:rsid w:val="00261EE8"/>
    <w:rsid w:val="002625D9"/>
    <w:rsid w:val="0026265B"/>
    <w:rsid w:val="00262A98"/>
    <w:rsid w:val="00262B6C"/>
    <w:rsid w:val="00262B95"/>
    <w:rsid w:val="002632C1"/>
    <w:rsid w:val="00264091"/>
    <w:rsid w:val="0026512C"/>
    <w:rsid w:val="00266C6F"/>
    <w:rsid w:val="002676F7"/>
    <w:rsid w:val="00270BEF"/>
    <w:rsid w:val="00270EA6"/>
    <w:rsid w:val="00271C9D"/>
    <w:rsid w:val="00272718"/>
    <w:rsid w:val="00272B9B"/>
    <w:rsid w:val="00272F37"/>
    <w:rsid w:val="00273078"/>
    <w:rsid w:val="00273145"/>
    <w:rsid w:val="00273292"/>
    <w:rsid w:val="00273C23"/>
    <w:rsid w:val="002742A9"/>
    <w:rsid w:val="0027478B"/>
    <w:rsid w:val="0027613F"/>
    <w:rsid w:val="00276544"/>
    <w:rsid w:val="002767C3"/>
    <w:rsid w:val="00276EFB"/>
    <w:rsid w:val="00276F05"/>
    <w:rsid w:val="00277089"/>
    <w:rsid w:val="002770D3"/>
    <w:rsid w:val="002772BF"/>
    <w:rsid w:val="00277547"/>
    <w:rsid w:val="00277FA1"/>
    <w:rsid w:val="002801DF"/>
    <w:rsid w:val="0028025D"/>
    <w:rsid w:val="002803E8"/>
    <w:rsid w:val="00280A30"/>
    <w:rsid w:val="002810EE"/>
    <w:rsid w:val="002811D2"/>
    <w:rsid w:val="00281210"/>
    <w:rsid w:val="00281251"/>
    <w:rsid w:val="00281385"/>
    <w:rsid w:val="002818A0"/>
    <w:rsid w:val="00283599"/>
    <w:rsid w:val="0028367C"/>
    <w:rsid w:val="002840E7"/>
    <w:rsid w:val="00284769"/>
    <w:rsid w:val="00285007"/>
    <w:rsid w:val="002851E8"/>
    <w:rsid w:val="0028527A"/>
    <w:rsid w:val="00285290"/>
    <w:rsid w:val="00285592"/>
    <w:rsid w:val="00285C0D"/>
    <w:rsid w:val="00286048"/>
    <w:rsid w:val="002869D8"/>
    <w:rsid w:val="002878B7"/>
    <w:rsid w:val="00290558"/>
    <w:rsid w:val="00291100"/>
    <w:rsid w:val="00291171"/>
    <w:rsid w:val="0029136A"/>
    <w:rsid w:val="0029229C"/>
    <w:rsid w:val="00292FC4"/>
    <w:rsid w:val="00294D10"/>
    <w:rsid w:val="00295774"/>
    <w:rsid w:val="00295B02"/>
    <w:rsid w:val="00296215"/>
    <w:rsid w:val="00296745"/>
    <w:rsid w:val="002968C5"/>
    <w:rsid w:val="00297AB2"/>
    <w:rsid w:val="002A0B89"/>
    <w:rsid w:val="002A0D69"/>
    <w:rsid w:val="002A0E56"/>
    <w:rsid w:val="002A1EF8"/>
    <w:rsid w:val="002A2A75"/>
    <w:rsid w:val="002A2AE8"/>
    <w:rsid w:val="002A368A"/>
    <w:rsid w:val="002A447E"/>
    <w:rsid w:val="002A48CB"/>
    <w:rsid w:val="002A508B"/>
    <w:rsid w:val="002A58B5"/>
    <w:rsid w:val="002A612C"/>
    <w:rsid w:val="002A6175"/>
    <w:rsid w:val="002A633C"/>
    <w:rsid w:val="002A7170"/>
    <w:rsid w:val="002A73A7"/>
    <w:rsid w:val="002A794F"/>
    <w:rsid w:val="002A7BA4"/>
    <w:rsid w:val="002A7D0B"/>
    <w:rsid w:val="002A7F37"/>
    <w:rsid w:val="002B0889"/>
    <w:rsid w:val="002B0969"/>
    <w:rsid w:val="002B0989"/>
    <w:rsid w:val="002B09D0"/>
    <w:rsid w:val="002B0C7E"/>
    <w:rsid w:val="002B1773"/>
    <w:rsid w:val="002B1A4F"/>
    <w:rsid w:val="002B1DB1"/>
    <w:rsid w:val="002B2211"/>
    <w:rsid w:val="002B23C1"/>
    <w:rsid w:val="002B24C7"/>
    <w:rsid w:val="002B250E"/>
    <w:rsid w:val="002B2DAA"/>
    <w:rsid w:val="002B30D1"/>
    <w:rsid w:val="002B3456"/>
    <w:rsid w:val="002B3AB2"/>
    <w:rsid w:val="002B3E4E"/>
    <w:rsid w:val="002B41E3"/>
    <w:rsid w:val="002B4B99"/>
    <w:rsid w:val="002B55DA"/>
    <w:rsid w:val="002B5C51"/>
    <w:rsid w:val="002B6207"/>
    <w:rsid w:val="002B6B91"/>
    <w:rsid w:val="002B6D40"/>
    <w:rsid w:val="002B7228"/>
    <w:rsid w:val="002B7A70"/>
    <w:rsid w:val="002B7E38"/>
    <w:rsid w:val="002B7E89"/>
    <w:rsid w:val="002C1786"/>
    <w:rsid w:val="002C20DD"/>
    <w:rsid w:val="002C234B"/>
    <w:rsid w:val="002C4613"/>
    <w:rsid w:val="002C4BAD"/>
    <w:rsid w:val="002C4F84"/>
    <w:rsid w:val="002C59D8"/>
    <w:rsid w:val="002C6024"/>
    <w:rsid w:val="002C6371"/>
    <w:rsid w:val="002C648F"/>
    <w:rsid w:val="002C72D0"/>
    <w:rsid w:val="002C73C1"/>
    <w:rsid w:val="002C768D"/>
    <w:rsid w:val="002C7E9B"/>
    <w:rsid w:val="002D041F"/>
    <w:rsid w:val="002D06D9"/>
    <w:rsid w:val="002D06F0"/>
    <w:rsid w:val="002D320E"/>
    <w:rsid w:val="002D3FDD"/>
    <w:rsid w:val="002D41F0"/>
    <w:rsid w:val="002D45C2"/>
    <w:rsid w:val="002D4775"/>
    <w:rsid w:val="002D49F4"/>
    <w:rsid w:val="002D4B5D"/>
    <w:rsid w:val="002D500A"/>
    <w:rsid w:val="002D6531"/>
    <w:rsid w:val="002D6A18"/>
    <w:rsid w:val="002D7897"/>
    <w:rsid w:val="002D78F3"/>
    <w:rsid w:val="002D79C6"/>
    <w:rsid w:val="002D7C1C"/>
    <w:rsid w:val="002E026B"/>
    <w:rsid w:val="002E0922"/>
    <w:rsid w:val="002E0D0D"/>
    <w:rsid w:val="002E1552"/>
    <w:rsid w:val="002E1718"/>
    <w:rsid w:val="002E2DC4"/>
    <w:rsid w:val="002E3050"/>
    <w:rsid w:val="002E3F72"/>
    <w:rsid w:val="002E3FE4"/>
    <w:rsid w:val="002E4631"/>
    <w:rsid w:val="002E471B"/>
    <w:rsid w:val="002E5204"/>
    <w:rsid w:val="002E52D8"/>
    <w:rsid w:val="002E540A"/>
    <w:rsid w:val="002E5566"/>
    <w:rsid w:val="002E5CBB"/>
    <w:rsid w:val="002E5DE4"/>
    <w:rsid w:val="002E61BB"/>
    <w:rsid w:val="002E6457"/>
    <w:rsid w:val="002E66D1"/>
    <w:rsid w:val="002E6984"/>
    <w:rsid w:val="002E6F0D"/>
    <w:rsid w:val="002E6F8E"/>
    <w:rsid w:val="002E706D"/>
    <w:rsid w:val="002E709E"/>
    <w:rsid w:val="002E7FFC"/>
    <w:rsid w:val="002F11B6"/>
    <w:rsid w:val="002F136F"/>
    <w:rsid w:val="002F16EE"/>
    <w:rsid w:val="002F17C2"/>
    <w:rsid w:val="002F29D6"/>
    <w:rsid w:val="002F3B21"/>
    <w:rsid w:val="002F3B48"/>
    <w:rsid w:val="002F466B"/>
    <w:rsid w:val="002F52F5"/>
    <w:rsid w:val="002F5B1B"/>
    <w:rsid w:val="002F5B3A"/>
    <w:rsid w:val="002F625B"/>
    <w:rsid w:val="002F682D"/>
    <w:rsid w:val="002F6B56"/>
    <w:rsid w:val="002F7115"/>
    <w:rsid w:val="0030178D"/>
    <w:rsid w:val="00301A24"/>
    <w:rsid w:val="00302894"/>
    <w:rsid w:val="00302D46"/>
    <w:rsid w:val="00302D8B"/>
    <w:rsid w:val="00302F33"/>
    <w:rsid w:val="0030399D"/>
    <w:rsid w:val="00304AFE"/>
    <w:rsid w:val="00304CBE"/>
    <w:rsid w:val="00304CF0"/>
    <w:rsid w:val="00306DB8"/>
    <w:rsid w:val="00307144"/>
    <w:rsid w:val="003074DC"/>
    <w:rsid w:val="00307E70"/>
    <w:rsid w:val="00310317"/>
    <w:rsid w:val="0031054C"/>
    <w:rsid w:val="00310A18"/>
    <w:rsid w:val="00311034"/>
    <w:rsid w:val="003116A2"/>
    <w:rsid w:val="00311FB1"/>
    <w:rsid w:val="003121D5"/>
    <w:rsid w:val="00313621"/>
    <w:rsid w:val="00314414"/>
    <w:rsid w:val="003149D0"/>
    <w:rsid w:val="00315309"/>
    <w:rsid w:val="0031693F"/>
    <w:rsid w:val="00317529"/>
    <w:rsid w:val="00317B57"/>
    <w:rsid w:val="0032079D"/>
    <w:rsid w:val="00320BDE"/>
    <w:rsid w:val="00320FC9"/>
    <w:rsid w:val="003210C9"/>
    <w:rsid w:val="0032156D"/>
    <w:rsid w:val="003222A3"/>
    <w:rsid w:val="003222C0"/>
    <w:rsid w:val="003223CA"/>
    <w:rsid w:val="00324534"/>
    <w:rsid w:val="00324DE9"/>
    <w:rsid w:val="003251A4"/>
    <w:rsid w:val="00325EAF"/>
    <w:rsid w:val="00326079"/>
    <w:rsid w:val="00327869"/>
    <w:rsid w:val="0033022E"/>
    <w:rsid w:val="003306DF"/>
    <w:rsid w:val="00330C1F"/>
    <w:rsid w:val="00330D6E"/>
    <w:rsid w:val="003312DB"/>
    <w:rsid w:val="00331EFF"/>
    <w:rsid w:val="00332713"/>
    <w:rsid w:val="00332CF6"/>
    <w:rsid w:val="00332D57"/>
    <w:rsid w:val="0033354D"/>
    <w:rsid w:val="00334114"/>
    <w:rsid w:val="003342DB"/>
    <w:rsid w:val="0033647E"/>
    <w:rsid w:val="00337827"/>
    <w:rsid w:val="003406CE"/>
    <w:rsid w:val="00340B7F"/>
    <w:rsid w:val="00342201"/>
    <w:rsid w:val="003423DB"/>
    <w:rsid w:val="00342806"/>
    <w:rsid w:val="003431E8"/>
    <w:rsid w:val="003433A8"/>
    <w:rsid w:val="00343836"/>
    <w:rsid w:val="00343D20"/>
    <w:rsid w:val="003440AA"/>
    <w:rsid w:val="003443B5"/>
    <w:rsid w:val="00344E86"/>
    <w:rsid w:val="003450C7"/>
    <w:rsid w:val="0034510F"/>
    <w:rsid w:val="00346536"/>
    <w:rsid w:val="0034659A"/>
    <w:rsid w:val="0034698A"/>
    <w:rsid w:val="00346DCF"/>
    <w:rsid w:val="0034731D"/>
    <w:rsid w:val="003503B5"/>
    <w:rsid w:val="00350A1A"/>
    <w:rsid w:val="00351004"/>
    <w:rsid w:val="003513B8"/>
    <w:rsid w:val="00352502"/>
    <w:rsid w:val="003526B2"/>
    <w:rsid w:val="0035299C"/>
    <w:rsid w:val="00353022"/>
    <w:rsid w:val="00354401"/>
    <w:rsid w:val="003547D8"/>
    <w:rsid w:val="00354A0A"/>
    <w:rsid w:val="003557DA"/>
    <w:rsid w:val="003558C2"/>
    <w:rsid w:val="00355E9F"/>
    <w:rsid w:val="00355EFB"/>
    <w:rsid w:val="0035702F"/>
    <w:rsid w:val="00357309"/>
    <w:rsid w:val="00357431"/>
    <w:rsid w:val="00357CD2"/>
    <w:rsid w:val="00357F4D"/>
    <w:rsid w:val="00360490"/>
    <w:rsid w:val="003608E5"/>
    <w:rsid w:val="00360F62"/>
    <w:rsid w:val="00361579"/>
    <w:rsid w:val="00362537"/>
    <w:rsid w:val="0036290D"/>
    <w:rsid w:val="00362A59"/>
    <w:rsid w:val="00362D57"/>
    <w:rsid w:val="00362D78"/>
    <w:rsid w:val="003630C7"/>
    <w:rsid w:val="00363C0F"/>
    <w:rsid w:val="003640E7"/>
    <w:rsid w:val="003641C2"/>
    <w:rsid w:val="00364212"/>
    <w:rsid w:val="0036452F"/>
    <w:rsid w:val="00364700"/>
    <w:rsid w:val="00364EE0"/>
    <w:rsid w:val="0036529A"/>
    <w:rsid w:val="003653C1"/>
    <w:rsid w:val="00365D1E"/>
    <w:rsid w:val="00365E07"/>
    <w:rsid w:val="00366438"/>
    <w:rsid w:val="0036714F"/>
    <w:rsid w:val="00367225"/>
    <w:rsid w:val="00370791"/>
    <w:rsid w:val="00370953"/>
    <w:rsid w:val="00370F21"/>
    <w:rsid w:val="003716B0"/>
    <w:rsid w:val="00372107"/>
    <w:rsid w:val="003739EB"/>
    <w:rsid w:val="00374117"/>
    <w:rsid w:val="0037412E"/>
    <w:rsid w:val="00375217"/>
    <w:rsid w:val="00375E10"/>
    <w:rsid w:val="00375FE2"/>
    <w:rsid w:val="003761FA"/>
    <w:rsid w:val="00376536"/>
    <w:rsid w:val="00376726"/>
    <w:rsid w:val="0037688F"/>
    <w:rsid w:val="00376B37"/>
    <w:rsid w:val="00377235"/>
    <w:rsid w:val="00377FD4"/>
    <w:rsid w:val="00380B78"/>
    <w:rsid w:val="003823C4"/>
    <w:rsid w:val="00383277"/>
    <w:rsid w:val="003836CE"/>
    <w:rsid w:val="0038372E"/>
    <w:rsid w:val="003847FD"/>
    <w:rsid w:val="00384A68"/>
    <w:rsid w:val="00385506"/>
    <w:rsid w:val="00385643"/>
    <w:rsid w:val="003858AC"/>
    <w:rsid w:val="00385B23"/>
    <w:rsid w:val="0038734F"/>
    <w:rsid w:val="0038760A"/>
    <w:rsid w:val="00387D13"/>
    <w:rsid w:val="00387D1F"/>
    <w:rsid w:val="00390B25"/>
    <w:rsid w:val="0039106F"/>
    <w:rsid w:val="0039131E"/>
    <w:rsid w:val="00391EF8"/>
    <w:rsid w:val="00392CD6"/>
    <w:rsid w:val="00393120"/>
    <w:rsid w:val="00393193"/>
    <w:rsid w:val="003931EF"/>
    <w:rsid w:val="00393723"/>
    <w:rsid w:val="00393E5F"/>
    <w:rsid w:val="00393FDC"/>
    <w:rsid w:val="00394940"/>
    <w:rsid w:val="00394D1B"/>
    <w:rsid w:val="00395F3E"/>
    <w:rsid w:val="003962EF"/>
    <w:rsid w:val="0039691C"/>
    <w:rsid w:val="00396A6C"/>
    <w:rsid w:val="00396B85"/>
    <w:rsid w:val="00396E09"/>
    <w:rsid w:val="00397CEA"/>
    <w:rsid w:val="00397D1A"/>
    <w:rsid w:val="00397E99"/>
    <w:rsid w:val="003A0373"/>
    <w:rsid w:val="003A0FED"/>
    <w:rsid w:val="003A105E"/>
    <w:rsid w:val="003A1132"/>
    <w:rsid w:val="003A24F1"/>
    <w:rsid w:val="003A2D3D"/>
    <w:rsid w:val="003A2F50"/>
    <w:rsid w:val="003A374D"/>
    <w:rsid w:val="003A3752"/>
    <w:rsid w:val="003A4232"/>
    <w:rsid w:val="003A4EF1"/>
    <w:rsid w:val="003A557D"/>
    <w:rsid w:val="003A5DF7"/>
    <w:rsid w:val="003A5FB1"/>
    <w:rsid w:val="003A638F"/>
    <w:rsid w:val="003A6FB3"/>
    <w:rsid w:val="003A70F1"/>
    <w:rsid w:val="003A7DF3"/>
    <w:rsid w:val="003A7E5E"/>
    <w:rsid w:val="003B0491"/>
    <w:rsid w:val="003B0B86"/>
    <w:rsid w:val="003B10C8"/>
    <w:rsid w:val="003B1111"/>
    <w:rsid w:val="003B17F3"/>
    <w:rsid w:val="003B1A10"/>
    <w:rsid w:val="003B1EA2"/>
    <w:rsid w:val="003B22DC"/>
    <w:rsid w:val="003B2C0A"/>
    <w:rsid w:val="003B30FA"/>
    <w:rsid w:val="003B3A25"/>
    <w:rsid w:val="003B4FF7"/>
    <w:rsid w:val="003B6C0A"/>
    <w:rsid w:val="003C0354"/>
    <w:rsid w:val="003C07F8"/>
    <w:rsid w:val="003C0B80"/>
    <w:rsid w:val="003C0CF9"/>
    <w:rsid w:val="003C0F09"/>
    <w:rsid w:val="003C1D36"/>
    <w:rsid w:val="003C2390"/>
    <w:rsid w:val="003C290C"/>
    <w:rsid w:val="003C2D85"/>
    <w:rsid w:val="003C4021"/>
    <w:rsid w:val="003C4399"/>
    <w:rsid w:val="003C5098"/>
    <w:rsid w:val="003C6021"/>
    <w:rsid w:val="003C6374"/>
    <w:rsid w:val="003C65F5"/>
    <w:rsid w:val="003C79AA"/>
    <w:rsid w:val="003C7BCF"/>
    <w:rsid w:val="003D00B8"/>
    <w:rsid w:val="003D0160"/>
    <w:rsid w:val="003D0290"/>
    <w:rsid w:val="003D1451"/>
    <w:rsid w:val="003D1DDE"/>
    <w:rsid w:val="003D2691"/>
    <w:rsid w:val="003D2A15"/>
    <w:rsid w:val="003D343E"/>
    <w:rsid w:val="003D3E19"/>
    <w:rsid w:val="003D54A9"/>
    <w:rsid w:val="003D5A93"/>
    <w:rsid w:val="003D63BC"/>
    <w:rsid w:val="003D689C"/>
    <w:rsid w:val="003E0216"/>
    <w:rsid w:val="003E0697"/>
    <w:rsid w:val="003E0D2D"/>
    <w:rsid w:val="003E1405"/>
    <w:rsid w:val="003E1519"/>
    <w:rsid w:val="003E2007"/>
    <w:rsid w:val="003E2762"/>
    <w:rsid w:val="003E2787"/>
    <w:rsid w:val="003E2A07"/>
    <w:rsid w:val="003E31F4"/>
    <w:rsid w:val="003E3557"/>
    <w:rsid w:val="003E3DF9"/>
    <w:rsid w:val="003E50A3"/>
    <w:rsid w:val="003E53EF"/>
    <w:rsid w:val="003E65C7"/>
    <w:rsid w:val="003E672B"/>
    <w:rsid w:val="003E75E8"/>
    <w:rsid w:val="003F0DDE"/>
    <w:rsid w:val="003F11B2"/>
    <w:rsid w:val="003F11BC"/>
    <w:rsid w:val="003F1FF8"/>
    <w:rsid w:val="003F29AA"/>
    <w:rsid w:val="003F347A"/>
    <w:rsid w:val="003F43CA"/>
    <w:rsid w:val="003F495C"/>
    <w:rsid w:val="003F52E5"/>
    <w:rsid w:val="003F548B"/>
    <w:rsid w:val="003F671C"/>
    <w:rsid w:val="003F71D5"/>
    <w:rsid w:val="003F772B"/>
    <w:rsid w:val="003F77F7"/>
    <w:rsid w:val="003F784C"/>
    <w:rsid w:val="004001CD"/>
    <w:rsid w:val="004009FD"/>
    <w:rsid w:val="004013BD"/>
    <w:rsid w:val="00401A6E"/>
    <w:rsid w:val="00402696"/>
    <w:rsid w:val="0040299D"/>
    <w:rsid w:val="00403751"/>
    <w:rsid w:val="00404E52"/>
    <w:rsid w:val="004057E6"/>
    <w:rsid w:val="00405C64"/>
    <w:rsid w:val="00405D1D"/>
    <w:rsid w:val="00405DEE"/>
    <w:rsid w:val="0040639C"/>
    <w:rsid w:val="00406DFF"/>
    <w:rsid w:val="00407AD3"/>
    <w:rsid w:val="00410ADF"/>
    <w:rsid w:val="00410DB3"/>
    <w:rsid w:val="0041101E"/>
    <w:rsid w:val="00411068"/>
    <w:rsid w:val="004116E0"/>
    <w:rsid w:val="00411AA1"/>
    <w:rsid w:val="00411E89"/>
    <w:rsid w:val="00412064"/>
    <w:rsid w:val="004121C4"/>
    <w:rsid w:val="0041306A"/>
    <w:rsid w:val="0041337B"/>
    <w:rsid w:val="0041343A"/>
    <w:rsid w:val="00413835"/>
    <w:rsid w:val="00413C89"/>
    <w:rsid w:val="00413E70"/>
    <w:rsid w:val="0041412A"/>
    <w:rsid w:val="00414263"/>
    <w:rsid w:val="004143EE"/>
    <w:rsid w:val="004147D0"/>
    <w:rsid w:val="00415BCD"/>
    <w:rsid w:val="004163B5"/>
    <w:rsid w:val="004169B4"/>
    <w:rsid w:val="004174D3"/>
    <w:rsid w:val="00417512"/>
    <w:rsid w:val="0041768D"/>
    <w:rsid w:val="004176E0"/>
    <w:rsid w:val="004176F7"/>
    <w:rsid w:val="004220EA"/>
    <w:rsid w:val="0042298C"/>
    <w:rsid w:val="00422AD6"/>
    <w:rsid w:val="004232BF"/>
    <w:rsid w:val="00423405"/>
    <w:rsid w:val="00423DC7"/>
    <w:rsid w:val="00423DD3"/>
    <w:rsid w:val="00423F02"/>
    <w:rsid w:val="00424D37"/>
    <w:rsid w:val="00425F3C"/>
    <w:rsid w:val="00426AC1"/>
    <w:rsid w:val="00426DBE"/>
    <w:rsid w:val="0042744F"/>
    <w:rsid w:val="00427E14"/>
    <w:rsid w:val="00430221"/>
    <w:rsid w:val="00430472"/>
    <w:rsid w:val="00430C18"/>
    <w:rsid w:val="0043219D"/>
    <w:rsid w:val="00432E8E"/>
    <w:rsid w:val="00432EEC"/>
    <w:rsid w:val="00433984"/>
    <w:rsid w:val="00434E68"/>
    <w:rsid w:val="00434E81"/>
    <w:rsid w:val="00435455"/>
    <w:rsid w:val="0043630A"/>
    <w:rsid w:val="0043673C"/>
    <w:rsid w:val="00436F8E"/>
    <w:rsid w:val="00437AF4"/>
    <w:rsid w:val="00437F7D"/>
    <w:rsid w:val="004402FB"/>
    <w:rsid w:val="0044085A"/>
    <w:rsid w:val="00440E75"/>
    <w:rsid w:val="00441449"/>
    <w:rsid w:val="004416DB"/>
    <w:rsid w:val="00441D1F"/>
    <w:rsid w:val="004430E7"/>
    <w:rsid w:val="0044313F"/>
    <w:rsid w:val="004435EF"/>
    <w:rsid w:val="00443EDE"/>
    <w:rsid w:val="00444148"/>
    <w:rsid w:val="00445220"/>
    <w:rsid w:val="00445394"/>
    <w:rsid w:val="00445A72"/>
    <w:rsid w:val="004465AC"/>
    <w:rsid w:val="00447061"/>
    <w:rsid w:val="004473C7"/>
    <w:rsid w:val="004474C5"/>
    <w:rsid w:val="00447583"/>
    <w:rsid w:val="0044760C"/>
    <w:rsid w:val="0044767D"/>
    <w:rsid w:val="00447C27"/>
    <w:rsid w:val="00447E80"/>
    <w:rsid w:val="004509E5"/>
    <w:rsid w:val="00450E0A"/>
    <w:rsid w:val="0045169C"/>
    <w:rsid w:val="0045180E"/>
    <w:rsid w:val="004518CA"/>
    <w:rsid w:val="00451D7F"/>
    <w:rsid w:val="0045243D"/>
    <w:rsid w:val="00452B30"/>
    <w:rsid w:val="00453666"/>
    <w:rsid w:val="004536C3"/>
    <w:rsid w:val="004537B0"/>
    <w:rsid w:val="00454F02"/>
    <w:rsid w:val="00455D39"/>
    <w:rsid w:val="00456101"/>
    <w:rsid w:val="004566EE"/>
    <w:rsid w:val="00457188"/>
    <w:rsid w:val="004576DB"/>
    <w:rsid w:val="004600C3"/>
    <w:rsid w:val="00461131"/>
    <w:rsid w:val="00461154"/>
    <w:rsid w:val="00461C2D"/>
    <w:rsid w:val="004631C7"/>
    <w:rsid w:val="004634DF"/>
    <w:rsid w:val="00463F98"/>
    <w:rsid w:val="00464F32"/>
    <w:rsid w:val="00465CF0"/>
    <w:rsid w:val="0046614D"/>
    <w:rsid w:val="0046657B"/>
    <w:rsid w:val="0046673D"/>
    <w:rsid w:val="00466849"/>
    <w:rsid w:val="00466CD6"/>
    <w:rsid w:val="004673C4"/>
    <w:rsid w:val="00470405"/>
    <w:rsid w:val="004708B4"/>
    <w:rsid w:val="00471B16"/>
    <w:rsid w:val="00472055"/>
    <w:rsid w:val="0047252F"/>
    <w:rsid w:val="00472C43"/>
    <w:rsid w:val="00473EC4"/>
    <w:rsid w:val="00474261"/>
    <w:rsid w:val="00474610"/>
    <w:rsid w:val="0047484F"/>
    <w:rsid w:val="0047688B"/>
    <w:rsid w:val="00476A2E"/>
    <w:rsid w:val="00476A36"/>
    <w:rsid w:val="004772F5"/>
    <w:rsid w:val="00477505"/>
    <w:rsid w:val="00477AAB"/>
    <w:rsid w:val="00480382"/>
    <w:rsid w:val="004803F3"/>
    <w:rsid w:val="004804BA"/>
    <w:rsid w:val="00480796"/>
    <w:rsid w:val="00481825"/>
    <w:rsid w:val="00482431"/>
    <w:rsid w:val="00482BFB"/>
    <w:rsid w:val="004832B5"/>
    <w:rsid w:val="00483CC7"/>
    <w:rsid w:val="0048493E"/>
    <w:rsid w:val="004851F5"/>
    <w:rsid w:val="00486155"/>
    <w:rsid w:val="00486D2E"/>
    <w:rsid w:val="00487961"/>
    <w:rsid w:val="00487D7F"/>
    <w:rsid w:val="0049087D"/>
    <w:rsid w:val="004910A3"/>
    <w:rsid w:val="00491140"/>
    <w:rsid w:val="0049198A"/>
    <w:rsid w:val="00491A1B"/>
    <w:rsid w:val="00492CE0"/>
    <w:rsid w:val="00492F6A"/>
    <w:rsid w:val="00493B7A"/>
    <w:rsid w:val="00493C6B"/>
    <w:rsid w:val="00493CF9"/>
    <w:rsid w:val="00493F4A"/>
    <w:rsid w:val="00494C48"/>
    <w:rsid w:val="00495266"/>
    <w:rsid w:val="0049608D"/>
    <w:rsid w:val="0049749C"/>
    <w:rsid w:val="004976DA"/>
    <w:rsid w:val="00497881"/>
    <w:rsid w:val="00497C31"/>
    <w:rsid w:val="00497D38"/>
    <w:rsid w:val="00497D79"/>
    <w:rsid w:val="00497E1C"/>
    <w:rsid w:val="004A0112"/>
    <w:rsid w:val="004A0666"/>
    <w:rsid w:val="004A0709"/>
    <w:rsid w:val="004A0B7C"/>
    <w:rsid w:val="004A0C30"/>
    <w:rsid w:val="004A109D"/>
    <w:rsid w:val="004A1306"/>
    <w:rsid w:val="004A14DB"/>
    <w:rsid w:val="004A1CE5"/>
    <w:rsid w:val="004A21FF"/>
    <w:rsid w:val="004A2A48"/>
    <w:rsid w:val="004A2A92"/>
    <w:rsid w:val="004A4493"/>
    <w:rsid w:val="004A4516"/>
    <w:rsid w:val="004A499B"/>
    <w:rsid w:val="004A4C60"/>
    <w:rsid w:val="004A4CEB"/>
    <w:rsid w:val="004A5D09"/>
    <w:rsid w:val="004A66AB"/>
    <w:rsid w:val="004A67F8"/>
    <w:rsid w:val="004A6CB1"/>
    <w:rsid w:val="004A6FA0"/>
    <w:rsid w:val="004A6FEB"/>
    <w:rsid w:val="004A739B"/>
    <w:rsid w:val="004A7795"/>
    <w:rsid w:val="004A788B"/>
    <w:rsid w:val="004B03CC"/>
    <w:rsid w:val="004B07FA"/>
    <w:rsid w:val="004B0AC4"/>
    <w:rsid w:val="004B0B0E"/>
    <w:rsid w:val="004B1C91"/>
    <w:rsid w:val="004B2339"/>
    <w:rsid w:val="004B26E7"/>
    <w:rsid w:val="004B367F"/>
    <w:rsid w:val="004B38E3"/>
    <w:rsid w:val="004B3ACB"/>
    <w:rsid w:val="004B3E85"/>
    <w:rsid w:val="004B40E3"/>
    <w:rsid w:val="004B43DF"/>
    <w:rsid w:val="004B4D1B"/>
    <w:rsid w:val="004B4DC7"/>
    <w:rsid w:val="004B4F05"/>
    <w:rsid w:val="004B5621"/>
    <w:rsid w:val="004B58BD"/>
    <w:rsid w:val="004B58CD"/>
    <w:rsid w:val="004B58DF"/>
    <w:rsid w:val="004B5BB2"/>
    <w:rsid w:val="004B5C9B"/>
    <w:rsid w:val="004B6139"/>
    <w:rsid w:val="004B6181"/>
    <w:rsid w:val="004B6240"/>
    <w:rsid w:val="004B65EB"/>
    <w:rsid w:val="004B6E8D"/>
    <w:rsid w:val="004B6F80"/>
    <w:rsid w:val="004B719C"/>
    <w:rsid w:val="004B7707"/>
    <w:rsid w:val="004B796A"/>
    <w:rsid w:val="004B7F75"/>
    <w:rsid w:val="004C05D8"/>
    <w:rsid w:val="004C08E9"/>
    <w:rsid w:val="004C133C"/>
    <w:rsid w:val="004C17B6"/>
    <w:rsid w:val="004C1EDD"/>
    <w:rsid w:val="004C3425"/>
    <w:rsid w:val="004C3CF0"/>
    <w:rsid w:val="004C4C4F"/>
    <w:rsid w:val="004C4ED0"/>
    <w:rsid w:val="004C5160"/>
    <w:rsid w:val="004C60A5"/>
    <w:rsid w:val="004C63CD"/>
    <w:rsid w:val="004C77A6"/>
    <w:rsid w:val="004D073C"/>
    <w:rsid w:val="004D0C05"/>
    <w:rsid w:val="004D0CA8"/>
    <w:rsid w:val="004D1224"/>
    <w:rsid w:val="004D18D2"/>
    <w:rsid w:val="004D1DDA"/>
    <w:rsid w:val="004D24A5"/>
    <w:rsid w:val="004D331B"/>
    <w:rsid w:val="004D4A48"/>
    <w:rsid w:val="004D52B2"/>
    <w:rsid w:val="004D5BBA"/>
    <w:rsid w:val="004D5F20"/>
    <w:rsid w:val="004D6229"/>
    <w:rsid w:val="004D698C"/>
    <w:rsid w:val="004D76DD"/>
    <w:rsid w:val="004D7B82"/>
    <w:rsid w:val="004D7C17"/>
    <w:rsid w:val="004D7D4C"/>
    <w:rsid w:val="004E02F6"/>
    <w:rsid w:val="004E0AE8"/>
    <w:rsid w:val="004E1570"/>
    <w:rsid w:val="004E1723"/>
    <w:rsid w:val="004E1B4E"/>
    <w:rsid w:val="004E263E"/>
    <w:rsid w:val="004E30AA"/>
    <w:rsid w:val="004E3215"/>
    <w:rsid w:val="004E395C"/>
    <w:rsid w:val="004E3F38"/>
    <w:rsid w:val="004E3F98"/>
    <w:rsid w:val="004E41E8"/>
    <w:rsid w:val="004E42B4"/>
    <w:rsid w:val="004E51AC"/>
    <w:rsid w:val="004E5972"/>
    <w:rsid w:val="004E73A1"/>
    <w:rsid w:val="004E74C8"/>
    <w:rsid w:val="004F1649"/>
    <w:rsid w:val="004F1DF9"/>
    <w:rsid w:val="004F2A49"/>
    <w:rsid w:val="004F2D13"/>
    <w:rsid w:val="004F33D3"/>
    <w:rsid w:val="004F3F41"/>
    <w:rsid w:val="004F404B"/>
    <w:rsid w:val="004F47B6"/>
    <w:rsid w:val="004F56AC"/>
    <w:rsid w:val="004F5DF3"/>
    <w:rsid w:val="004F6586"/>
    <w:rsid w:val="004F678D"/>
    <w:rsid w:val="004F6C59"/>
    <w:rsid w:val="004F700B"/>
    <w:rsid w:val="004F7163"/>
    <w:rsid w:val="00500D76"/>
    <w:rsid w:val="00500DBF"/>
    <w:rsid w:val="00501226"/>
    <w:rsid w:val="0050146B"/>
    <w:rsid w:val="00501481"/>
    <w:rsid w:val="005027C5"/>
    <w:rsid w:val="0050306C"/>
    <w:rsid w:val="0050355D"/>
    <w:rsid w:val="00503D77"/>
    <w:rsid w:val="00504166"/>
    <w:rsid w:val="0050545D"/>
    <w:rsid w:val="00505558"/>
    <w:rsid w:val="005056CA"/>
    <w:rsid w:val="00506202"/>
    <w:rsid w:val="005105D7"/>
    <w:rsid w:val="00510C82"/>
    <w:rsid w:val="00511817"/>
    <w:rsid w:val="005118D4"/>
    <w:rsid w:val="00511F1E"/>
    <w:rsid w:val="00512DCB"/>
    <w:rsid w:val="0051329A"/>
    <w:rsid w:val="00513AAC"/>
    <w:rsid w:val="0051426F"/>
    <w:rsid w:val="005142DD"/>
    <w:rsid w:val="00514D60"/>
    <w:rsid w:val="005154F9"/>
    <w:rsid w:val="00515A1F"/>
    <w:rsid w:val="005160E8"/>
    <w:rsid w:val="00516112"/>
    <w:rsid w:val="00517BA9"/>
    <w:rsid w:val="00517CC6"/>
    <w:rsid w:val="0052058D"/>
    <w:rsid w:val="005205EE"/>
    <w:rsid w:val="00520B6A"/>
    <w:rsid w:val="00520F80"/>
    <w:rsid w:val="005211AD"/>
    <w:rsid w:val="00521253"/>
    <w:rsid w:val="005217F0"/>
    <w:rsid w:val="00521B34"/>
    <w:rsid w:val="00522513"/>
    <w:rsid w:val="00522D5A"/>
    <w:rsid w:val="005239D7"/>
    <w:rsid w:val="00523C35"/>
    <w:rsid w:val="005243C0"/>
    <w:rsid w:val="005248F1"/>
    <w:rsid w:val="00524BAB"/>
    <w:rsid w:val="00524D4F"/>
    <w:rsid w:val="0052515B"/>
    <w:rsid w:val="00525C70"/>
    <w:rsid w:val="00525DA6"/>
    <w:rsid w:val="0052688B"/>
    <w:rsid w:val="00526C72"/>
    <w:rsid w:val="005272BE"/>
    <w:rsid w:val="00527683"/>
    <w:rsid w:val="00527692"/>
    <w:rsid w:val="0052769E"/>
    <w:rsid w:val="005276B2"/>
    <w:rsid w:val="00527C18"/>
    <w:rsid w:val="005304FF"/>
    <w:rsid w:val="005305A2"/>
    <w:rsid w:val="0053087B"/>
    <w:rsid w:val="0053106F"/>
    <w:rsid w:val="0053113C"/>
    <w:rsid w:val="00532073"/>
    <w:rsid w:val="005324F1"/>
    <w:rsid w:val="00532C88"/>
    <w:rsid w:val="00532DF9"/>
    <w:rsid w:val="00533054"/>
    <w:rsid w:val="00533538"/>
    <w:rsid w:val="00533D78"/>
    <w:rsid w:val="00533DDB"/>
    <w:rsid w:val="00533EA6"/>
    <w:rsid w:val="00534045"/>
    <w:rsid w:val="00534589"/>
    <w:rsid w:val="005347A7"/>
    <w:rsid w:val="00534AF2"/>
    <w:rsid w:val="00534DD3"/>
    <w:rsid w:val="00534E1B"/>
    <w:rsid w:val="00536329"/>
    <w:rsid w:val="00536F46"/>
    <w:rsid w:val="005372FD"/>
    <w:rsid w:val="00537334"/>
    <w:rsid w:val="005373DE"/>
    <w:rsid w:val="005376A6"/>
    <w:rsid w:val="00537A81"/>
    <w:rsid w:val="00537C67"/>
    <w:rsid w:val="005413E5"/>
    <w:rsid w:val="005415FD"/>
    <w:rsid w:val="0054164E"/>
    <w:rsid w:val="00542066"/>
    <w:rsid w:val="005428F5"/>
    <w:rsid w:val="00542E3F"/>
    <w:rsid w:val="005434BD"/>
    <w:rsid w:val="00543FB3"/>
    <w:rsid w:val="005446DB"/>
    <w:rsid w:val="00544E7C"/>
    <w:rsid w:val="0054582F"/>
    <w:rsid w:val="00545CAE"/>
    <w:rsid w:val="00545F4A"/>
    <w:rsid w:val="00545FA0"/>
    <w:rsid w:val="0054619F"/>
    <w:rsid w:val="00546347"/>
    <w:rsid w:val="005464EC"/>
    <w:rsid w:val="00546CA7"/>
    <w:rsid w:val="005473C1"/>
    <w:rsid w:val="005477C2"/>
    <w:rsid w:val="00550BF6"/>
    <w:rsid w:val="00550F86"/>
    <w:rsid w:val="005511C3"/>
    <w:rsid w:val="005513C6"/>
    <w:rsid w:val="005517DA"/>
    <w:rsid w:val="00551A82"/>
    <w:rsid w:val="00552EB2"/>
    <w:rsid w:val="005535F1"/>
    <w:rsid w:val="00553BD4"/>
    <w:rsid w:val="00553DDE"/>
    <w:rsid w:val="005547E2"/>
    <w:rsid w:val="00554C8A"/>
    <w:rsid w:val="005558FD"/>
    <w:rsid w:val="00555DA8"/>
    <w:rsid w:val="00556B0D"/>
    <w:rsid w:val="0055747F"/>
    <w:rsid w:val="0056054D"/>
    <w:rsid w:val="0056056D"/>
    <w:rsid w:val="00560EA1"/>
    <w:rsid w:val="00561748"/>
    <w:rsid w:val="00561828"/>
    <w:rsid w:val="00561A1B"/>
    <w:rsid w:val="00561BE9"/>
    <w:rsid w:val="005625ED"/>
    <w:rsid w:val="005627AD"/>
    <w:rsid w:val="00562CFF"/>
    <w:rsid w:val="00563339"/>
    <w:rsid w:val="005653F5"/>
    <w:rsid w:val="005666DA"/>
    <w:rsid w:val="00566733"/>
    <w:rsid w:val="00566C0A"/>
    <w:rsid w:val="00566ED1"/>
    <w:rsid w:val="005679F3"/>
    <w:rsid w:val="00570624"/>
    <w:rsid w:val="00570778"/>
    <w:rsid w:val="0057090A"/>
    <w:rsid w:val="005710F9"/>
    <w:rsid w:val="00571CFE"/>
    <w:rsid w:val="00572345"/>
    <w:rsid w:val="00572924"/>
    <w:rsid w:val="00573715"/>
    <w:rsid w:val="00573B72"/>
    <w:rsid w:val="00574951"/>
    <w:rsid w:val="00574D95"/>
    <w:rsid w:val="0057514C"/>
    <w:rsid w:val="00575C2C"/>
    <w:rsid w:val="005761AA"/>
    <w:rsid w:val="005761B6"/>
    <w:rsid w:val="0057702E"/>
    <w:rsid w:val="0057733C"/>
    <w:rsid w:val="005773C7"/>
    <w:rsid w:val="00577560"/>
    <w:rsid w:val="005819FE"/>
    <w:rsid w:val="00581AF6"/>
    <w:rsid w:val="005820F7"/>
    <w:rsid w:val="00582403"/>
    <w:rsid w:val="00582489"/>
    <w:rsid w:val="00582DD0"/>
    <w:rsid w:val="00583703"/>
    <w:rsid w:val="005846D2"/>
    <w:rsid w:val="00584901"/>
    <w:rsid w:val="00584DB6"/>
    <w:rsid w:val="00585C76"/>
    <w:rsid w:val="00585E84"/>
    <w:rsid w:val="005866A0"/>
    <w:rsid w:val="005866E7"/>
    <w:rsid w:val="0058720A"/>
    <w:rsid w:val="005900CC"/>
    <w:rsid w:val="005905C4"/>
    <w:rsid w:val="00590BFE"/>
    <w:rsid w:val="00590E07"/>
    <w:rsid w:val="005918B4"/>
    <w:rsid w:val="005925EE"/>
    <w:rsid w:val="00592999"/>
    <w:rsid w:val="00593489"/>
    <w:rsid w:val="00593AFB"/>
    <w:rsid w:val="00593F25"/>
    <w:rsid w:val="00594AE7"/>
    <w:rsid w:val="00594B20"/>
    <w:rsid w:val="00595244"/>
    <w:rsid w:val="00595685"/>
    <w:rsid w:val="00595E51"/>
    <w:rsid w:val="00595E72"/>
    <w:rsid w:val="005965C6"/>
    <w:rsid w:val="005971FB"/>
    <w:rsid w:val="00597E03"/>
    <w:rsid w:val="00597F13"/>
    <w:rsid w:val="005A0293"/>
    <w:rsid w:val="005A062D"/>
    <w:rsid w:val="005A1ED5"/>
    <w:rsid w:val="005A2CD9"/>
    <w:rsid w:val="005A3664"/>
    <w:rsid w:val="005A3D04"/>
    <w:rsid w:val="005A49BE"/>
    <w:rsid w:val="005A5467"/>
    <w:rsid w:val="005A5737"/>
    <w:rsid w:val="005A58D3"/>
    <w:rsid w:val="005A737F"/>
    <w:rsid w:val="005A7394"/>
    <w:rsid w:val="005A76A3"/>
    <w:rsid w:val="005A7AD6"/>
    <w:rsid w:val="005A7B20"/>
    <w:rsid w:val="005B031C"/>
    <w:rsid w:val="005B032A"/>
    <w:rsid w:val="005B1454"/>
    <w:rsid w:val="005B282B"/>
    <w:rsid w:val="005B28E6"/>
    <w:rsid w:val="005B3048"/>
    <w:rsid w:val="005B31C7"/>
    <w:rsid w:val="005B340F"/>
    <w:rsid w:val="005B37DF"/>
    <w:rsid w:val="005B3A52"/>
    <w:rsid w:val="005B4549"/>
    <w:rsid w:val="005B48E4"/>
    <w:rsid w:val="005B491D"/>
    <w:rsid w:val="005B4A37"/>
    <w:rsid w:val="005B4E3D"/>
    <w:rsid w:val="005B51BA"/>
    <w:rsid w:val="005B52C7"/>
    <w:rsid w:val="005B5381"/>
    <w:rsid w:val="005B64F0"/>
    <w:rsid w:val="005B6A7B"/>
    <w:rsid w:val="005C0ABF"/>
    <w:rsid w:val="005C0DA7"/>
    <w:rsid w:val="005C2250"/>
    <w:rsid w:val="005C2656"/>
    <w:rsid w:val="005C2C66"/>
    <w:rsid w:val="005C3657"/>
    <w:rsid w:val="005C3D19"/>
    <w:rsid w:val="005C3EBA"/>
    <w:rsid w:val="005C5069"/>
    <w:rsid w:val="005C5A8E"/>
    <w:rsid w:val="005C5EDC"/>
    <w:rsid w:val="005C7AB5"/>
    <w:rsid w:val="005D0DB2"/>
    <w:rsid w:val="005D0E84"/>
    <w:rsid w:val="005D1194"/>
    <w:rsid w:val="005D1C21"/>
    <w:rsid w:val="005D31D4"/>
    <w:rsid w:val="005D37B6"/>
    <w:rsid w:val="005D50BE"/>
    <w:rsid w:val="005D5545"/>
    <w:rsid w:val="005D5613"/>
    <w:rsid w:val="005D5702"/>
    <w:rsid w:val="005D6126"/>
    <w:rsid w:val="005D64E4"/>
    <w:rsid w:val="005D6C05"/>
    <w:rsid w:val="005D7E04"/>
    <w:rsid w:val="005D7FB8"/>
    <w:rsid w:val="005E0406"/>
    <w:rsid w:val="005E0B00"/>
    <w:rsid w:val="005E0B39"/>
    <w:rsid w:val="005E1E90"/>
    <w:rsid w:val="005E21A0"/>
    <w:rsid w:val="005E273D"/>
    <w:rsid w:val="005E2C89"/>
    <w:rsid w:val="005E2DF9"/>
    <w:rsid w:val="005E3BF5"/>
    <w:rsid w:val="005E3F40"/>
    <w:rsid w:val="005E44A3"/>
    <w:rsid w:val="005E4EE3"/>
    <w:rsid w:val="005E504A"/>
    <w:rsid w:val="005E5CEF"/>
    <w:rsid w:val="005E6BE0"/>
    <w:rsid w:val="005E6F29"/>
    <w:rsid w:val="005E79BB"/>
    <w:rsid w:val="005E7A21"/>
    <w:rsid w:val="005E7BAE"/>
    <w:rsid w:val="005E7F16"/>
    <w:rsid w:val="005F0412"/>
    <w:rsid w:val="005F0B52"/>
    <w:rsid w:val="005F0D6A"/>
    <w:rsid w:val="005F1A6F"/>
    <w:rsid w:val="005F2182"/>
    <w:rsid w:val="005F315B"/>
    <w:rsid w:val="005F32E8"/>
    <w:rsid w:val="005F3382"/>
    <w:rsid w:val="005F5BA2"/>
    <w:rsid w:val="005F5C97"/>
    <w:rsid w:val="005F5E37"/>
    <w:rsid w:val="005F6021"/>
    <w:rsid w:val="005F65D6"/>
    <w:rsid w:val="005F69C3"/>
    <w:rsid w:val="005F6AEA"/>
    <w:rsid w:val="005F6F5B"/>
    <w:rsid w:val="005F7004"/>
    <w:rsid w:val="005F7CA5"/>
    <w:rsid w:val="006010C0"/>
    <w:rsid w:val="006013F9"/>
    <w:rsid w:val="00601A2A"/>
    <w:rsid w:val="006026D2"/>
    <w:rsid w:val="00602712"/>
    <w:rsid w:val="00602C69"/>
    <w:rsid w:val="00602D44"/>
    <w:rsid w:val="006031EA"/>
    <w:rsid w:val="00603813"/>
    <w:rsid w:val="00604DB6"/>
    <w:rsid w:val="006051BF"/>
    <w:rsid w:val="006060C4"/>
    <w:rsid w:val="006062F9"/>
    <w:rsid w:val="006066EA"/>
    <w:rsid w:val="00606C57"/>
    <w:rsid w:val="00607596"/>
    <w:rsid w:val="00607C94"/>
    <w:rsid w:val="00607DC2"/>
    <w:rsid w:val="00610DB0"/>
    <w:rsid w:val="006112FE"/>
    <w:rsid w:val="00611C16"/>
    <w:rsid w:val="00612937"/>
    <w:rsid w:val="00612C6E"/>
    <w:rsid w:val="006151BC"/>
    <w:rsid w:val="006153C9"/>
    <w:rsid w:val="0061558C"/>
    <w:rsid w:val="006159ED"/>
    <w:rsid w:val="00615A98"/>
    <w:rsid w:val="0061666A"/>
    <w:rsid w:val="0061739F"/>
    <w:rsid w:val="00617717"/>
    <w:rsid w:val="00620397"/>
    <w:rsid w:val="006205FA"/>
    <w:rsid w:val="006206BE"/>
    <w:rsid w:val="006209A6"/>
    <w:rsid w:val="0062136B"/>
    <w:rsid w:val="00621EBF"/>
    <w:rsid w:val="006221DA"/>
    <w:rsid w:val="00622E53"/>
    <w:rsid w:val="006236DB"/>
    <w:rsid w:val="0062371F"/>
    <w:rsid w:val="00623FBE"/>
    <w:rsid w:val="006241FA"/>
    <w:rsid w:val="00624243"/>
    <w:rsid w:val="00624B40"/>
    <w:rsid w:val="00625021"/>
    <w:rsid w:val="0062554D"/>
    <w:rsid w:val="00625808"/>
    <w:rsid w:val="00625951"/>
    <w:rsid w:val="00625EB8"/>
    <w:rsid w:val="00626089"/>
    <w:rsid w:val="00626B19"/>
    <w:rsid w:val="00626F0E"/>
    <w:rsid w:val="006270E0"/>
    <w:rsid w:val="006305CE"/>
    <w:rsid w:val="00630C69"/>
    <w:rsid w:val="006311E9"/>
    <w:rsid w:val="00631735"/>
    <w:rsid w:val="0063202B"/>
    <w:rsid w:val="006321BB"/>
    <w:rsid w:val="0063220F"/>
    <w:rsid w:val="00632482"/>
    <w:rsid w:val="00633390"/>
    <w:rsid w:val="006338EE"/>
    <w:rsid w:val="00633DC4"/>
    <w:rsid w:val="00634405"/>
    <w:rsid w:val="006346EE"/>
    <w:rsid w:val="006350B4"/>
    <w:rsid w:val="00635389"/>
    <w:rsid w:val="0063546E"/>
    <w:rsid w:val="00637561"/>
    <w:rsid w:val="00637C5F"/>
    <w:rsid w:val="00637D73"/>
    <w:rsid w:val="006401FB"/>
    <w:rsid w:val="006409AD"/>
    <w:rsid w:val="00641597"/>
    <w:rsid w:val="006417EE"/>
    <w:rsid w:val="00642336"/>
    <w:rsid w:val="006435DF"/>
    <w:rsid w:val="00643C0F"/>
    <w:rsid w:val="00643CDD"/>
    <w:rsid w:val="00644335"/>
    <w:rsid w:val="00644C99"/>
    <w:rsid w:val="0064510B"/>
    <w:rsid w:val="00645434"/>
    <w:rsid w:val="00645BB3"/>
    <w:rsid w:val="00646B49"/>
    <w:rsid w:val="00646D33"/>
    <w:rsid w:val="00646F67"/>
    <w:rsid w:val="006472F0"/>
    <w:rsid w:val="00647426"/>
    <w:rsid w:val="00647928"/>
    <w:rsid w:val="00647C89"/>
    <w:rsid w:val="00650C27"/>
    <w:rsid w:val="0065136B"/>
    <w:rsid w:val="00651867"/>
    <w:rsid w:val="00651B15"/>
    <w:rsid w:val="0065294A"/>
    <w:rsid w:val="00652A54"/>
    <w:rsid w:val="00652EB8"/>
    <w:rsid w:val="0065307A"/>
    <w:rsid w:val="006533C9"/>
    <w:rsid w:val="00654920"/>
    <w:rsid w:val="006549E2"/>
    <w:rsid w:val="00655707"/>
    <w:rsid w:val="006557CD"/>
    <w:rsid w:val="00655D50"/>
    <w:rsid w:val="00656324"/>
    <w:rsid w:val="006563F8"/>
    <w:rsid w:val="00657FAC"/>
    <w:rsid w:val="006601EB"/>
    <w:rsid w:val="00660427"/>
    <w:rsid w:val="00660DCB"/>
    <w:rsid w:val="006612B7"/>
    <w:rsid w:val="006614D1"/>
    <w:rsid w:val="00662D77"/>
    <w:rsid w:val="006639F4"/>
    <w:rsid w:val="00664125"/>
    <w:rsid w:val="0066450D"/>
    <w:rsid w:val="00664B34"/>
    <w:rsid w:val="00664BE1"/>
    <w:rsid w:val="00664F92"/>
    <w:rsid w:val="00664FF7"/>
    <w:rsid w:val="0066571B"/>
    <w:rsid w:val="00665888"/>
    <w:rsid w:val="00665C46"/>
    <w:rsid w:val="00666623"/>
    <w:rsid w:val="006669A8"/>
    <w:rsid w:val="006669DF"/>
    <w:rsid w:val="00667310"/>
    <w:rsid w:val="006673E6"/>
    <w:rsid w:val="006674B3"/>
    <w:rsid w:val="00667511"/>
    <w:rsid w:val="006709DD"/>
    <w:rsid w:val="00670DEB"/>
    <w:rsid w:val="006726CA"/>
    <w:rsid w:val="00673002"/>
    <w:rsid w:val="00673034"/>
    <w:rsid w:val="00673237"/>
    <w:rsid w:val="00673C31"/>
    <w:rsid w:val="00674070"/>
    <w:rsid w:val="006748D5"/>
    <w:rsid w:val="00674CC1"/>
    <w:rsid w:val="0067636B"/>
    <w:rsid w:val="0067676E"/>
    <w:rsid w:val="00676BEA"/>
    <w:rsid w:val="0067772D"/>
    <w:rsid w:val="00677D97"/>
    <w:rsid w:val="006801E4"/>
    <w:rsid w:val="00680499"/>
    <w:rsid w:val="006808BC"/>
    <w:rsid w:val="00680F15"/>
    <w:rsid w:val="00681112"/>
    <w:rsid w:val="00681304"/>
    <w:rsid w:val="00682DFE"/>
    <w:rsid w:val="006831C6"/>
    <w:rsid w:val="006838A9"/>
    <w:rsid w:val="006846B2"/>
    <w:rsid w:val="00684797"/>
    <w:rsid w:val="00684809"/>
    <w:rsid w:val="00684E97"/>
    <w:rsid w:val="00684EF9"/>
    <w:rsid w:val="00685E13"/>
    <w:rsid w:val="00685FEB"/>
    <w:rsid w:val="00686A3C"/>
    <w:rsid w:val="006876C6"/>
    <w:rsid w:val="00687AC6"/>
    <w:rsid w:val="00690742"/>
    <w:rsid w:val="00690897"/>
    <w:rsid w:val="0069094D"/>
    <w:rsid w:val="00690A60"/>
    <w:rsid w:val="00690BBC"/>
    <w:rsid w:val="00690D45"/>
    <w:rsid w:val="00690E99"/>
    <w:rsid w:val="00692527"/>
    <w:rsid w:val="00692C69"/>
    <w:rsid w:val="0069345F"/>
    <w:rsid w:val="00693610"/>
    <w:rsid w:val="00693F7E"/>
    <w:rsid w:val="00693FE5"/>
    <w:rsid w:val="00694762"/>
    <w:rsid w:val="00694B64"/>
    <w:rsid w:val="00694BBE"/>
    <w:rsid w:val="00695CAA"/>
    <w:rsid w:val="00696769"/>
    <w:rsid w:val="00696792"/>
    <w:rsid w:val="006A0013"/>
    <w:rsid w:val="006A031C"/>
    <w:rsid w:val="006A110F"/>
    <w:rsid w:val="006A141E"/>
    <w:rsid w:val="006A194C"/>
    <w:rsid w:val="006A1A74"/>
    <w:rsid w:val="006A2462"/>
    <w:rsid w:val="006A2646"/>
    <w:rsid w:val="006A2E8D"/>
    <w:rsid w:val="006A39BC"/>
    <w:rsid w:val="006A3A5F"/>
    <w:rsid w:val="006A3A7B"/>
    <w:rsid w:val="006A3CEC"/>
    <w:rsid w:val="006A3D2A"/>
    <w:rsid w:val="006A55EB"/>
    <w:rsid w:val="006A5E99"/>
    <w:rsid w:val="006A66E9"/>
    <w:rsid w:val="006A6E97"/>
    <w:rsid w:val="006A74D6"/>
    <w:rsid w:val="006A7883"/>
    <w:rsid w:val="006A79E7"/>
    <w:rsid w:val="006B2137"/>
    <w:rsid w:val="006B2447"/>
    <w:rsid w:val="006B31C9"/>
    <w:rsid w:val="006B426D"/>
    <w:rsid w:val="006B4699"/>
    <w:rsid w:val="006B49CD"/>
    <w:rsid w:val="006B5194"/>
    <w:rsid w:val="006B51BF"/>
    <w:rsid w:val="006B611D"/>
    <w:rsid w:val="006B623E"/>
    <w:rsid w:val="006B6CD9"/>
    <w:rsid w:val="006B6D2B"/>
    <w:rsid w:val="006B6EFD"/>
    <w:rsid w:val="006B7429"/>
    <w:rsid w:val="006C07B8"/>
    <w:rsid w:val="006C10EE"/>
    <w:rsid w:val="006C15B7"/>
    <w:rsid w:val="006C18E6"/>
    <w:rsid w:val="006C1915"/>
    <w:rsid w:val="006C247C"/>
    <w:rsid w:val="006C2D7E"/>
    <w:rsid w:val="006C3BBD"/>
    <w:rsid w:val="006C3CB9"/>
    <w:rsid w:val="006C4713"/>
    <w:rsid w:val="006C5BF9"/>
    <w:rsid w:val="006C6379"/>
    <w:rsid w:val="006C64FC"/>
    <w:rsid w:val="006C6876"/>
    <w:rsid w:val="006C7DBA"/>
    <w:rsid w:val="006C7E38"/>
    <w:rsid w:val="006D0764"/>
    <w:rsid w:val="006D076B"/>
    <w:rsid w:val="006D11AD"/>
    <w:rsid w:val="006D1982"/>
    <w:rsid w:val="006D1AF4"/>
    <w:rsid w:val="006D3045"/>
    <w:rsid w:val="006D32AD"/>
    <w:rsid w:val="006D3745"/>
    <w:rsid w:val="006D377F"/>
    <w:rsid w:val="006D3920"/>
    <w:rsid w:val="006D3CDD"/>
    <w:rsid w:val="006D3D3A"/>
    <w:rsid w:val="006D3D85"/>
    <w:rsid w:val="006D401A"/>
    <w:rsid w:val="006D4715"/>
    <w:rsid w:val="006D4726"/>
    <w:rsid w:val="006D4CB7"/>
    <w:rsid w:val="006D4D8A"/>
    <w:rsid w:val="006D5323"/>
    <w:rsid w:val="006D5646"/>
    <w:rsid w:val="006D6235"/>
    <w:rsid w:val="006D6D73"/>
    <w:rsid w:val="006D6EAE"/>
    <w:rsid w:val="006D75D6"/>
    <w:rsid w:val="006D7D42"/>
    <w:rsid w:val="006E0001"/>
    <w:rsid w:val="006E041E"/>
    <w:rsid w:val="006E0421"/>
    <w:rsid w:val="006E0863"/>
    <w:rsid w:val="006E0CDB"/>
    <w:rsid w:val="006E0CFD"/>
    <w:rsid w:val="006E1082"/>
    <w:rsid w:val="006E1173"/>
    <w:rsid w:val="006E153F"/>
    <w:rsid w:val="006E1612"/>
    <w:rsid w:val="006E1ABB"/>
    <w:rsid w:val="006E20A5"/>
    <w:rsid w:val="006E2659"/>
    <w:rsid w:val="006E2970"/>
    <w:rsid w:val="006E325A"/>
    <w:rsid w:val="006E36DC"/>
    <w:rsid w:val="006E43AD"/>
    <w:rsid w:val="006E46CC"/>
    <w:rsid w:val="006E4EAE"/>
    <w:rsid w:val="006E532B"/>
    <w:rsid w:val="006E5937"/>
    <w:rsid w:val="006E6884"/>
    <w:rsid w:val="006E72F9"/>
    <w:rsid w:val="006E7873"/>
    <w:rsid w:val="006E7EA5"/>
    <w:rsid w:val="006E7FAD"/>
    <w:rsid w:val="006F0597"/>
    <w:rsid w:val="006F29F5"/>
    <w:rsid w:val="006F3156"/>
    <w:rsid w:val="006F31E4"/>
    <w:rsid w:val="006F405F"/>
    <w:rsid w:val="006F418B"/>
    <w:rsid w:val="006F4857"/>
    <w:rsid w:val="006F4A31"/>
    <w:rsid w:val="006F4C53"/>
    <w:rsid w:val="006F608A"/>
    <w:rsid w:val="006F7B69"/>
    <w:rsid w:val="006F7DCA"/>
    <w:rsid w:val="00700056"/>
    <w:rsid w:val="0070165D"/>
    <w:rsid w:val="00702F0F"/>
    <w:rsid w:val="00702F2B"/>
    <w:rsid w:val="00704358"/>
    <w:rsid w:val="007060BC"/>
    <w:rsid w:val="00706418"/>
    <w:rsid w:val="00706817"/>
    <w:rsid w:val="00706C0B"/>
    <w:rsid w:val="0070733A"/>
    <w:rsid w:val="00707C9D"/>
    <w:rsid w:val="00707FDE"/>
    <w:rsid w:val="007102A8"/>
    <w:rsid w:val="007102FB"/>
    <w:rsid w:val="0071053E"/>
    <w:rsid w:val="0071117A"/>
    <w:rsid w:val="00711768"/>
    <w:rsid w:val="0071189C"/>
    <w:rsid w:val="00712639"/>
    <w:rsid w:val="00712FBF"/>
    <w:rsid w:val="0071314C"/>
    <w:rsid w:val="0071401A"/>
    <w:rsid w:val="007144EE"/>
    <w:rsid w:val="007146D7"/>
    <w:rsid w:val="00714CB0"/>
    <w:rsid w:val="0071508B"/>
    <w:rsid w:val="007162E0"/>
    <w:rsid w:val="00716327"/>
    <w:rsid w:val="00716E77"/>
    <w:rsid w:val="0071719E"/>
    <w:rsid w:val="0071760A"/>
    <w:rsid w:val="00717D94"/>
    <w:rsid w:val="00720130"/>
    <w:rsid w:val="00720196"/>
    <w:rsid w:val="007202C5"/>
    <w:rsid w:val="00720F2F"/>
    <w:rsid w:val="00721C56"/>
    <w:rsid w:val="0072268C"/>
    <w:rsid w:val="007230FF"/>
    <w:rsid w:val="00723252"/>
    <w:rsid w:val="007254CA"/>
    <w:rsid w:val="00726691"/>
    <w:rsid w:val="0072691E"/>
    <w:rsid w:val="00727850"/>
    <w:rsid w:val="00727FAB"/>
    <w:rsid w:val="007300AD"/>
    <w:rsid w:val="00730B09"/>
    <w:rsid w:val="00731364"/>
    <w:rsid w:val="00731978"/>
    <w:rsid w:val="00731B83"/>
    <w:rsid w:val="00732112"/>
    <w:rsid w:val="00732B08"/>
    <w:rsid w:val="00732B68"/>
    <w:rsid w:val="00732FD0"/>
    <w:rsid w:val="0073301A"/>
    <w:rsid w:val="007337B9"/>
    <w:rsid w:val="00734D9B"/>
    <w:rsid w:val="00735419"/>
    <w:rsid w:val="00735643"/>
    <w:rsid w:val="00735D4F"/>
    <w:rsid w:val="00736348"/>
    <w:rsid w:val="00736735"/>
    <w:rsid w:val="0073698E"/>
    <w:rsid w:val="007372FC"/>
    <w:rsid w:val="007379C3"/>
    <w:rsid w:val="007401F9"/>
    <w:rsid w:val="007414FF"/>
    <w:rsid w:val="007417B4"/>
    <w:rsid w:val="00741F9A"/>
    <w:rsid w:val="00742929"/>
    <w:rsid w:val="007429EE"/>
    <w:rsid w:val="007438E9"/>
    <w:rsid w:val="00743993"/>
    <w:rsid w:val="00743B59"/>
    <w:rsid w:val="00744016"/>
    <w:rsid w:val="00744045"/>
    <w:rsid w:val="0074420E"/>
    <w:rsid w:val="00744322"/>
    <w:rsid w:val="00744680"/>
    <w:rsid w:val="00744AED"/>
    <w:rsid w:val="00745074"/>
    <w:rsid w:val="00745094"/>
    <w:rsid w:val="0074517A"/>
    <w:rsid w:val="00745C4C"/>
    <w:rsid w:val="00745C8C"/>
    <w:rsid w:val="00746466"/>
    <w:rsid w:val="0074680D"/>
    <w:rsid w:val="00747184"/>
    <w:rsid w:val="0075005A"/>
    <w:rsid w:val="00750492"/>
    <w:rsid w:val="00750D5F"/>
    <w:rsid w:val="00750EB3"/>
    <w:rsid w:val="00750FEE"/>
    <w:rsid w:val="007511DC"/>
    <w:rsid w:val="00751946"/>
    <w:rsid w:val="00751A5B"/>
    <w:rsid w:val="00752ED9"/>
    <w:rsid w:val="0075355E"/>
    <w:rsid w:val="00753851"/>
    <w:rsid w:val="00753D3B"/>
    <w:rsid w:val="00754118"/>
    <w:rsid w:val="00754A12"/>
    <w:rsid w:val="00754B3E"/>
    <w:rsid w:val="00754C58"/>
    <w:rsid w:val="00755588"/>
    <w:rsid w:val="007556F1"/>
    <w:rsid w:val="00755764"/>
    <w:rsid w:val="00755960"/>
    <w:rsid w:val="007560CB"/>
    <w:rsid w:val="00756549"/>
    <w:rsid w:val="0075710F"/>
    <w:rsid w:val="007578A1"/>
    <w:rsid w:val="007579D0"/>
    <w:rsid w:val="00757C84"/>
    <w:rsid w:val="00760B1C"/>
    <w:rsid w:val="00760C25"/>
    <w:rsid w:val="00760C77"/>
    <w:rsid w:val="00760CCF"/>
    <w:rsid w:val="00761A86"/>
    <w:rsid w:val="00761B8E"/>
    <w:rsid w:val="00763455"/>
    <w:rsid w:val="00763DA9"/>
    <w:rsid w:val="00763ED4"/>
    <w:rsid w:val="00763F85"/>
    <w:rsid w:val="00764C96"/>
    <w:rsid w:val="00764DBD"/>
    <w:rsid w:val="00764E26"/>
    <w:rsid w:val="007656DD"/>
    <w:rsid w:val="007663AC"/>
    <w:rsid w:val="00766979"/>
    <w:rsid w:val="00767100"/>
    <w:rsid w:val="00767290"/>
    <w:rsid w:val="0077104F"/>
    <w:rsid w:val="00771055"/>
    <w:rsid w:val="007710F4"/>
    <w:rsid w:val="007712AF"/>
    <w:rsid w:val="00771B34"/>
    <w:rsid w:val="00771B79"/>
    <w:rsid w:val="007724BC"/>
    <w:rsid w:val="007727C1"/>
    <w:rsid w:val="007729B8"/>
    <w:rsid w:val="00772D28"/>
    <w:rsid w:val="007737EE"/>
    <w:rsid w:val="00773BD7"/>
    <w:rsid w:val="00774777"/>
    <w:rsid w:val="00774A3E"/>
    <w:rsid w:val="0077504F"/>
    <w:rsid w:val="00775936"/>
    <w:rsid w:val="0077595E"/>
    <w:rsid w:val="00776891"/>
    <w:rsid w:val="007778A7"/>
    <w:rsid w:val="0077F475"/>
    <w:rsid w:val="00780190"/>
    <w:rsid w:val="007806CB"/>
    <w:rsid w:val="00780798"/>
    <w:rsid w:val="00781BFD"/>
    <w:rsid w:val="00782B1C"/>
    <w:rsid w:val="00782CFF"/>
    <w:rsid w:val="00782F60"/>
    <w:rsid w:val="007832A2"/>
    <w:rsid w:val="00783B30"/>
    <w:rsid w:val="0078435C"/>
    <w:rsid w:val="00784EED"/>
    <w:rsid w:val="007854F0"/>
    <w:rsid w:val="00786172"/>
    <w:rsid w:val="00786EED"/>
    <w:rsid w:val="0078758A"/>
    <w:rsid w:val="00787B6D"/>
    <w:rsid w:val="0079029B"/>
    <w:rsid w:val="00790395"/>
    <w:rsid w:val="007909AB"/>
    <w:rsid w:val="00792088"/>
    <w:rsid w:val="007921A6"/>
    <w:rsid w:val="007923E7"/>
    <w:rsid w:val="00792442"/>
    <w:rsid w:val="00792F5D"/>
    <w:rsid w:val="007936F7"/>
    <w:rsid w:val="00793D55"/>
    <w:rsid w:val="00793EFC"/>
    <w:rsid w:val="007944CB"/>
    <w:rsid w:val="00794C39"/>
    <w:rsid w:val="00795628"/>
    <w:rsid w:val="00795A3F"/>
    <w:rsid w:val="00795C50"/>
    <w:rsid w:val="007960D2"/>
    <w:rsid w:val="00796143"/>
    <w:rsid w:val="0079664D"/>
    <w:rsid w:val="00796A11"/>
    <w:rsid w:val="00796BC2"/>
    <w:rsid w:val="00796F15"/>
    <w:rsid w:val="00796FFB"/>
    <w:rsid w:val="00797313"/>
    <w:rsid w:val="007A0C87"/>
    <w:rsid w:val="007A0E1D"/>
    <w:rsid w:val="007A1159"/>
    <w:rsid w:val="007A142B"/>
    <w:rsid w:val="007A145E"/>
    <w:rsid w:val="007A1559"/>
    <w:rsid w:val="007A1B04"/>
    <w:rsid w:val="007A2175"/>
    <w:rsid w:val="007A28ED"/>
    <w:rsid w:val="007A365C"/>
    <w:rsid w:val="007A49EE"/>
    <w:rsid w:val="007A4AF8"/>
    <w:rsid w:val="007A5260"/>
    <w:rsid w:val="007A5AF7"/>
    <w:rsid w:val="007A5F24"/>
    <w:rsid w:val="007A6507"/>
    <w:rsid w:val="007A68B9"/>
    <w:rsid w:val="007A795E"/>
    <w:rsid w:val="007A7BC7"/>
    <w:rsid w:val="007B038B"/>
    <w:rsid w:val="007B04E1"/>
    <w:rsid w:val="007B0659"/>
    <w:rsid w:val="007B070B"/>
    <w:rsid w:val="007B09D4"/>
    <w:rsid w:val="007B1341"/>
    <w:rsid w:val="007B19C3"/>
    <w:rsid w:val="007B1DFE"/>
    <w:rsid w:val="007B23C4"/>
    <w:rsid w:val="007B291B"/>
    <w:rsid w:val="007B2A6A"/>
    <w:rsid w:val="007B3393"/>
    <w:rsid w:val="007B38F7"/>
    <w:rsid w:val="007B3BA1"/>
    <w:rsid w:val="007B3E9A"/>
    <w:rsid w:val="007B5929"/>
    <w:rsid w:val="007B59E8"/>
    <w:rsid w:val="007B5D94"/>
    <w:rsid w:val="007B6336"/>
    <w:rsid w:val="007B65E1"/>
    <w:rsid w:val="007B71C3"/>
    <w:rsid w:val="007B743D"/>
    <w:rsid w:val="007C0415"/>
    <w:rsid w:val="007C05AF"/>
    <w:rsid w:val="007C0798"/>
    <w:rsid w:val="007C1909"/>
    <w:rsid w:val="007C202C"/>
    <w:rsid w:val="007C2ABE"/>
    <w:rsid w:val="007C2C8D"/>
    <w:rsid w:val="007C3AD0"/>
    <w:rsid w:val="007C421B"/>
    <w:rsid w:val="007C4815"/>
    <w:rsid w:val="007C6990"/>
    <w:rsid w:val="007C7787"/>
    <w:rsid w:val="007C7AA9"/>
    <w:rsid w:val="007D05ED"/>
    <w:rsid w:val="007D094A"/>
    <w:rsid w:val="007D0B22"/>
    <w:rsid w:val="007D263D"/>
    <w:rsid w:val="007D26CC"/>
    <w:rsid w:val="007D282A"/>
    <w:rsid w:val="007D3CDC"/>
    <w:rsid w:val="007D3F1D"/>
    <w:rsid w:val="007D3F6C"/>
    <w:rsid w:val="007D4D1F"/>
    <w:rsid w:val="007D4D9F"/>
    <w:rsid w:val="007D533D"/>
    <w:rsid w:val="007D5801"/>
    <w:rsid w:val="007D594B"/>
    <w:rsid w:val="007D65CC"/>
    <w:rsid w:val="007D6C40"/>
    <w:rsid w:val="007D6EFC"/>
    <w:rsid w:val="007D70B2"/>
    <w:rsid w:val="007D72A4"/>
    <w:rsid w:val="007D7A7F"/>
    <w:rsid w:val="007E0184"/>
    <w:rsid w:val="007E01D6"/>
    <w:rsid w:val="007E059B"/>
    <w:rsid w:val="007E0664"/>
    <w:rsid w:val="007E131B"/>
    <w:rsid w:val="007E1571"/>
    <w:rsid w:val="007E224E"/>
    <w:rsid w:val="007E3767"/>
    <w:rsid w:val="007E4026"/>
    <w:rsid w:val="007E4535"/>
    <w:rsid w:val="007E4A93"/>
    <w:rsid w:val="007E4ACF"/>
    <w:rsid w:val="007E4E89"/>
    <w:rsid w:val="007E5519"/>
    <w:rsid w:val="007E55FE"/>
    <w:rsid w:val="007E5709"/>
    <w:rsid w:val="007E576A"/>
    <w:rsid w:val="007E57F1"/>
    <w:rsid w:val="007E593B"/>
    <w:rsid w:val="007E6151"/>
    <w:rsid w:val="007E6C41"/>
    <w:rsid w:val="007F08ED"/>
    <w:rsid w:val="007F1403"/>
    <w:rsid w:val="007F154B"/>
    <w:rsid w:val="007F15C8"/>
    <w:rsid w:val="007F2179"/>
    <w:rsid w:val="007F3298"/>
    <w:rsid w:val="007F3FDB"/>
    <w:rsid w:val="007F4DB2"/>
    <w:rsid w:val="007F59D7"/>
    <w:rsid w:val="007F671E"/>
    <w:rsid w:val="007F77A6"/>
    <w:rsid w:val="007F7E02"/>
    <w:rsid w:val="00800310"/>
    <w:rsid w:val="00800728"/>
    <w:rsid w:val="0080083A"/>
    <w:rsid w:val="00800C87"/>
    <w:rsid w:val="00801671"/>
    <w:rsid w:val="008022CE"/>
    <w:rsid w:val="0080271A"/>
    <w:rsid w:val="00802A2D"/>
    <w:rsid w:val="00802A5D"/>
    <w:rsid w:val="00804663"/>
    <w:rsid w:val="008049B7"/>
    <w:rsid w:val="00804FBA"/>
    <w:rsid w:val="0080537B"/>
    <w:rsid w:val="0080565E"/>
    <w:rsid w:val="008056D8"/>
    <w:rsid w:val="00805FC8"/>
    <w:rsid w:val="0080615B"/>
    <w:rsid w:val="00806398"/>
    <w:rsid w:val="0080651A"/>
    <w:rsid w:val="0080658B"/>
    <w:rsid w:val="00806BD5"/>
    <w:rsid w:val="008074CC"/>
    <w:rsid w:val="00810A52"/>
    <w:rsid w:val="00810FE0"/>
    <w:rsid w:val="0081106D"/>
    <w:rsid w:val="00811C4D"/>
    <w:rsid w:val="00811D67"/>
    <w:rsid w:val="00811FFB"/>
    <w:rsid w:val="00812316"/>
    <w:rsid w:val="008129EC"/>
    <w:rsid w:val="00812DF1"/>
    <w:rsid w:val="0081306D"/>
    <w:rsid w:val="0081347D"/>
    <w:rsid w:val="008134FE"/>
    <w:rsid w:val="0081372E"/>
    <w:rsid w:val="00813F82"/>
    <w:rsid w:val="00814EAB"/>
    <w:rsid w:val="008151C9"/>
    <w:rsid w:val="008156B0"/>
    <w:rsid w:val="0081634D"/>
    <w:rsid w:val="008163D4"/>
    <w:rsid w:val="00816CAA"/>
    <w:rsid w:val="0081765E"/>
    <w:rsid w:val="00817E88"/>
    <w:rsid w:val="008209CC"/>
    <w:rsid w:val="00820D08"/>
    <w:rsid w:val="00820E75"/>
    <w:rsid w:val="0082190B"/>
    <w:rsid w:val="00822A17"/>
    <w:rsid w:val="008235CF"/>
    <w:rsid w:val="008239F0"/>
    <w:rsid w:val="00823F18"/>
    <w:rsid w:val="0082442C"/>
    <w:rsid w:val="00824BE1"/>
    <w:rsid w:val="00824F7C"/>
    <w:rsid w:val="008253B3"/>
    <w:rsid w:val="0082599B"/>
    <w:rsid w:val="00825B33"/>
    <w:rsid w:val="00825CF6"/>
    <w:rsid w:val="00825ECE"/>
    <w:rsid w:val="00825FAC"/>
    <w:rsid w:val="00826483"/>
    <w:rsid w:val="00826B23"/>
    <w:rsid w:val="00826E6D"/>
    <w:rsid w:val="008278CD"/>
    <w:rsid w:val="00827A18"/>
    <w:rsid w:val="00827E86"/>
    <w:rsid w:val="008302B9"/>
    <w:rsid w:val="008303FD"/>
    <w:rsid w:val="00830580"/>
    <w:rsid w:val="00830796"/>
    <w:rsid w:val="0083084E"/>
    <w:rsid w:val="00830BB1"/>
    <w:rsid w:val="00830BD3"/>
    <w:rsid w:val="00830F4F"/>
    <w:rsid w:val="00831107"/>
    <w:rsid w:val="008313A0"/>
    <w:rsid w:val="00831418"/>
    <w:rsid w:val="00832068"/>
    <w:rsid w:val="008324AB"/>
    <w:rsid w:val="00832A40"/>
    <w:rsid w:val="00832BBE"/>
    <w:rsid w:val="00832CF7"/>
    <w:rsid w:val="0083319E"/>
    <w:rsid w:val="00833CA3"/>
    <w:rsid w:val="00834128"/>
    <w:rsid w:val="00834371"/>
    <w:rsid w:val="00834B43"/>
    <w:rsid w:val="00835480"/>
    <w:rsid w:val="008354A2"/>
    <w:rsid w:val="00835C58"/>
    <w:rsid w:val="00836DE4"/>
    <w:rsid w:val="00837009"/>
    <w:rsid w:val="0084233D"/>
    <w:rsid w:val="0084234D"/>
    <w:rsid w:val="00842EBD"/>
    <w:rsid w:val="00842ECF"/>
    <w:rsid w:val="008433F3"/>
    <w:rsid w:val="008435FF"/>
    <w:rsid w:val="00844918"/>
    <w:rsid w:val="00844D0B"/>
    <w:rsid w:val="00844E2D"/>
    <w:rsid w:val="00845808"/>
    <w:rsid w:val="00845927"/>
    <w:rsid w:val="00845CCA"/>
    <w:rsid w:val="00845D62"/>
    <w:rsid w:val="008463DB"/>
    <w:rsid w:val="00850013"/>
    <w:rsid w:val="008501A7"/>
    <w:rsid w:val="008510AB"/>
    <w:rsid w:val="00851329"/>
    <w:rsid w:val="008514E9"/>
    <w:rsid w:val="008521A1"/>
    <w:rsid w:val="00852E02"/>
    <w:rsid w:val="00852E0C"/>
    <w:rsid w:val="00853264"/>
    <w:rsid w:val="00853D19"/>
    <w:rsid w:val="00853D2A"/>
    <w:rsid w:val="008546D2"/>
    <w:rsid w:val="00854957"/>
    <w:rsid w:val="0085601F"/>
    <w:rsid w:val="008566C4"/>
    <w:rsid w:val="008567D3"/>
    <w:rsid w:val="0085751B"/>
    <w:rsid w:val="00857815"/>
    <w:rsid w:val="00860A32"/>
    <w:rsid w:val="0086103B"/>
    <w:rsid w:val="00861127"/>
    <w:rsid w:val="00861129"/>
    <w:rsid w:val="00861277"/>
    <w:rsid w:val="00861A19"/>
    <w:rsid w:val="00861F5C"/>
    <w:rsid w:val="008623D0"/>
    <w:rsid w:val="0086288D"/>
    <w:rsid w:val="00862FF2"/>
    <w:rsid w:val="00863513"/>
    <w:rsid w:val="00863C72"/>
    <w:rsid w:val="008641CC"/>
    <w:rsid w:val="0086485D"/>
    <w:rsid w:val="00864B88"/>
    <w:rsid w:val="00865156"/>
    <w:rsid w:val="008652FA"/>
    <w:rsid w:val="0086533C"/>
    <w:rsid w:val="00865A17"/>
    <w:rsid w:val="00865A23"/>
    <w:rsid w:val="00865A7A"/>
    <w:rsid w:val="00865FA2"/>
    <w:rsid w:val="008669DE"/>
    <w:rsid w:val="00866F8D"/>
    <w:rsid w:val="0086746C"/>
    <w:rsid w:val="00867B0D"/>
    <w:rsid w:val="00867BFF"/>
    <w:rsid w:val="0087007C"/>
    <w:rsid w:val="00870816"/>
    <w:rsid w:val="00872055"/>
    <w:rsid w:val="008722F7"/>
    <w:rsid w:val="008734B2"/>
    <w:rsid w:val="00873704"/>
    <w:rsid w:val="008746A4"/>
    <w:rsid w:val="008746CA"/>
    <w:rsid w:val="00874B85"/>
    <w:rsid w:val="008750AC"/>
    <w:rsid w:val="008755E3"/>
    <w:rsid w:val="00875851"/>
    <w:rsid w:val="00875941"/>
    <w:rsid w:val="00875CF6"/>
    <w:rsid w:val="0087718F"/>
    <w:rsid w:val="008773EC"/>
    <w:rsid w:val="008803FF"/>
    <w:rsid w:val="00880526"/>
    <w:rsid w:val="008807AD"/>
    <w:rsid w:val="00880DDC"/>
    <w:rsid w:val="00880EC0"/>
    <w:rsid w:val="00880F23"/>
    <w:rsid w:val="0088239D"/>
    <w:rsid w:val="00882831"/>
    <w:rsid w:val="00882D98"/>
    <w:rsid w:val="008832D1"/>
    <w:rsid w:val="00883830"/>
    <w:rsid w:val="008841D1"/>
    <w:rsid w:val="00884B35"/>
    <w:rsid w:val="008850F4"/>
    <w:rsid w:val="0088530A"/>
    <w:rsid w:val="008859E8"/>
    <w:rsid w:val="00885A22"/>
    <w:rsid w:val="00885C83"/>
    <w:rsid w:val="00885E32"/>
    <w:rsid w:val="00885FFF"/>
    <w:rsid w:val="0088648C"/>
    <w:rsid w:val="00886D02"/>
    <w:rsid w:val="00886E88"/>
    <w:rsid w:val="008870F8"/>
    <w:rsid w:val="00887130"/>
    <w:rsid w:val="008874D2"/>
    <w:rsid w:val="00887A71"/>
    <w:rsid w:val="00887C80"/>
    <w:rsid w:val="00887CBA"/>
    <w:rsid w:val="00887FB4"/>
    <w:rsid w:val="00890B4F"/>
    <w:rsid w:val="00891252"/>
    <w:rsid w:val="00891903"/>
    <w:rsid w:val="00892464"/>
    <w:rsid w:val="008929AF"/>
    <w:rsid w:val="00892B6E"/>
    <w:rsid w:val="00892DB2"/>
    <w:rsid w:val="00893662"/>
    <w:rsid w:val="00893CD8"/>
    <w:rsid w:val="0089427F"/>
    <w:rsid w:val="0089438B"/>
    <w:rsid w:val="0089505E"/>
    <w:rsid w:val="008951B6"/>
    <w:rsid w:val="00897E35"/>
    <w:rsid w:val="008A03D3"/>
    <w:rsid w:val="008A0E04"/>
    <w:rsid w:val="008A1037"/>
    <w:rsid w:val="008A1498"/>
    <w:rsid w:val="008A167B"/>
    <w:rsid w:val="008A173F"/>
    <w:rsid w:val="008A174A"/>
    <w:rsid w:val="008A1B53"/>
    <w:rsid w:val="008A1C87"/>
    <w:rsid w:val="008A24EF"/>
    <w:rsid w:val="008A27DF"/>
    <w:rsid w:val="008A2AE8"/>
    <w:rsid w:val="008A2B8A"/>
    <w:rsid w:val="008A2EEC"/>
    <w:rsid w:val="008A3650"/>
    <w:rsid w:val="008A3CA5"/>
    <w:rsid w:val="008A4216"/>
    <w:rsid w:val="008A4434"/>
    <w:rsid w:val="008A46B7"/>
    <w:rsid w:val="008A49CF"/>
    <w:rsid w:val="008A504B"/>
    <w:rsid w:val="008A5693"/>
    <w:rsid w:val="008A628D"/>
    <w:rsid w:val="008A7BBC"/>
    <w:rsid w:val="008A7E9D"/>
    <w:rsid w:val="008AE4E5"/>
    <w:rsid w:val="008B0210"/>
    <w:rsid w:val="008B1DCD"/>
    <w:rsid w:val="008B277C"/>
    <w:rsid w:val="008B2FD8"/>
    <w:rsid w:val="008B3A54"/>
    <w:rsid w:val="008B42D8"/>
    <w:rsid w:val="008B4DD2"/>
    <w:rsid w:val="008B4EBE"/>
    <w:rsid w:val="008B612A"/>
    <w:rsid w:val="008B6258"/>
    <w:rsid w:val="008B68EB"/>
    <w:rsid w:val="008B692D"/>
    <w:rsid w:val="008B7361"/>
    <w:rsid w:val="008B7955"/>
    <w:rsid w:val="008B7F1E"/>
    <w:rsid w:val="008C0D4A"/>
    <w:rsid w:val="008C0E73"/>
    <w:rsid w:val="008C12B9"/>
    <w:rsid w:val="008C144B"/>
    <w:rsid w:val="008C1F93"/>
    <w:rsid w:val="008C2C9C"/>
    <w:rsid w:val="008C2EB8"/>
    <w:rsid w:val="008C4429"/>
    <w:rsid w:val="008C4471"/>
    <w:rsid w:val="008C4791"/>
    <w:rsid w:val="008C4A11"/>
    <w:rsid w:val="008C6162"/>
    <w:rsid w:val="008C7AE4"/>
    <w:rsid w:val="008D043D"/>
    <w:rsid w:val="008D0458"/>
    <w:rsid w:val="008D2015"/>
    <w:rsid w:val="008D219C"/>
    <w:rsid w:val="008D2262"/>
    <w:rsid w:val="008D2496"/>
    <w:rsid w:val="008D2A85"/>
    <w:rsid w:val="008D2F11"/>
    <w:rsid w:val="008D324B"/>
    <w:rsid w:val="008D5F86"/>
    <w:rsid w:val="008D67C2"/>
    <w:rsid w:val="008D68AF"/>
    <w:rsid w:val="008D6CAE"/>
    <w:rsid w:val="008D6D08"/>
    <w:rsid w:val="008D735B"/>
    <w:rsid w:val="008D79F2"/>
    <w:rsid w:val="008D7B63"/>
    <w:rsid w:val="008E02F1"/>
    <w:rsid w:val="008E1351"/>
    <w:rsid w:val="008E20FC"/>
    <w:rsid w:val="008E2754"/>
    <w:rsid w:val="008E4795"/>
    <w:rsid w:val="008E4814"/>
    <w:rsid w:val="008E48FC"/>
    <w:rsid w:val="008E5173"/>
    <w:rsid w:val="008E5B7F"/>
    <w:rsid w:val="008E5C8E"/>
    <w:rsid w:val="008E6657"/>
    <w:rsid w:val="008E68EB"/>
    <w:rsid w:val="008E7410"/>
    <w:rsid w:val="008E7727"/>
    <w:rsid w:val="008E7992"/>
    <w:rsid w:val="008E7EA9"/>
    <w:rsid w:val="008F0426"/>
    <w:rsid w:val="008F0562"/>
    <w:rsid w:val="008F089F"/>
    <w:rsid w:val="008F08FE"/>
    <w:rsid w:val="008F0F1D"/>
    <w:rsid w:val="008F1144"/>
    <w:rsid w:val="008F1F46"/>
    <w:rsid w:val="008F2423"/>
    <w:rsid w:val="008F2835"/>
    <w:rsid w:val="008F2A17"/>
    <w:rsid w:val="008F3233"/>
    <w:rsid w:val="008F32BB"/>
    <w:rsid w:val="008F338F"/>
    <w:rsid w:val="008F4291"/>
    <w:rsid w:val="008F5ADE"/>
    <w:rsid w:val="008F5FB8"/>
    <w:rsid w:val="008F60AF"/>
    <w:rsid w:val="008F6279"/>
    <w:rsid w:val="008F68C3"/>
    <w:rsid w:val="008F76D3"/>
    <w:rsid w:val="008F791A"/>
    <w:rsid w:val="008F7CCD"/>
    <w:rsid w:val="00900DC6"/>
    <w:rsid w:val="00901277"/>
    <w:rsid w:val="009013AD"/>
    <w:rsid w:val="009017C7"/>
    <w:rsid w:val="00901D6C"/>
    <w:rsid w:val="00902068"/>
    <w:rsid w:val="00902F02"/>
    <w:rsid w:val="0090323F"/>
    <w:rsid w:val="009032E2"/>
    <w:rsid w:val="009043A0"/>
    <w:rsid w:val="009050BD"/>
    <w:rsid w:val="009050C6"/>
    <w:rsid w:val="00905191"/>
    <w:rsid w:val="00905383"/>
    <w:rsid w:val="009056D0"/>
    <w:rsid w:val="00906215"/>
    <w:rsid w:val="009062DE"/>
    <w:rsid w:val="00906B1B"/>
    <w:rsid w:val="00907C15"/>
    <w:rsid w:val="00907E6D"/>
    <w:rsid w:val="00907F4A"/>
    <w:rsid w:val="00910B19"/>
    <w:rsid w:val="009117E2"/>
    <w:rsid w:val="00912E3D"/>
    <w:rsid w:val="00913037"/>
    <w:rsid w:val="0091343B"/>
    <w:rsid w:val="009135E8"/>
    <w:rsid w:val="00913655"/>
    <w:rsid w:val="00913718"/>
    <w:rsid w:val="00914051"/>
    <w:rsid w:val="0091440F"/>
    <w:rsid w:val="00914B1D"/>
    <w:rsid w:val="00914F62"/>
    <w:rsid w:val="0091529A"/>
    <w:rsid w:val="00915A2A"/>
    <w:rsid w:val="00915C2A"/>
    <w:rsid w:val="00915D62"/>
    <w:rsid w:val="00915E19"/>
    <w:rsid w:val="00915E58"/>
    <w:rsid w:val="00916711"/>
    <w:rsid w:val="00916999"/>
    <w:rsid w:val="00916DF3"/>
    <w:rsid w:val="00916E11"/>
    <w:rsid w:val="0091799F"/>
    <w:rsid w:val="00917D12"/>
    <w:rsid w:val="009201E4"/>
    <w:rsid w:val="00920737"/>
    <w:rsid w:val="00921174"/>
    <w:rsid w:val="009217C7"/>
    <w:rsid w:val="00921CF6"/>
    <w:rsid w:val="0092259A"/>
    <w:rsid w:val="00922C1D"/>
    <w:rsid w:val="00923E4D"/>
    <w:rsid w:val="00925088"/>
    <w:rsid w:val="0092524F"/>
    <w:rsid w:val="00925929"/>
    <w:rsid w:val="00925BEE"/>
    <w:rsid w:val="00925CDB"/>
    <w:rsid w:val="00926599"/>
    <w:rsid w:val="00926A10"/>
    <w:rsid w:val="009270F4"/>
    <w:rsid w:val="0092710C"/>
    <w:rsid w:val="009271E1"/>
    <w:rsid w:val="0092734C"/>
    <w:rsid w:val="00927553"/>
    <w:rsid w:val="00927710"/>
    <w:rsid w:val="009301A6"/>
    <w:rsid w:val="009316DB"/>
    <w:rsid w:val="00933062"/>
    <w:rsid w:val="00933491"/>
    <w:rsid w:val="00933830"/>
    <w:rsid w:val="00933855"/>
    <w:rsid w:val="00933C28"/>
    <w:rsid w:val="00933C74"/>
    <w:rsid w:val="0093454B"/>
    <w:rsid w:val="009346B1"/>
    <w:rsid w:val="009347D1"/>
    <w:rsid w:val="00934ED6"/>
    <w:rsid w:val="00936C75"/>
    <w:rsid w:val="0093750B"/>
    <w:rsid w:val="009376AC"/>
    <w:rsid w:val="00937A58"/>
    <w:rsid w:val="009400F0"/>
    <w:rsid w:val="009404A0"/>
    <w:rsid w:val="00940D9D"/>
    <w:rsid w:val="00940F94"/>
    <w:rsid w:val="009411C2"/>
    <w:rsid w:val="00943006"/>
    <w:rsid w:val="009432CA"/>
    <w:rsid w:val="00943913"/>
    <w:rsid w:val="00944524"/>
    <w:rsid w:val="00944763"/>
    <w:rsid w:val="00944AB4"/>
    <w:rsid w:val="00944B7D"/>
    <w:rsid w:val="00944D6C"/>
    <w:rsid w:val="00945430"/>
    <w:rsid w:val="009458C0"/>
    <w:rsid w:val="00946388"/>
    <w:rsid w:val="009466B0"/>
    <w:rsid w:val="00947567"/>
    <w:rsid w:val="00950EB8"/>
    <w:rsid w:val="00951144"/>
    <w:rsid w:val="00951333"/>
    <w:rsid w:val="00951946"/>
    <w:rsid w:val="009531BA"/>
    <w:rsid w:val="009532B6"/>
    <w:rsid w:val="00953662"/>
    <w:rsid w:val="009539DA"/>
    <w:rsid w:val="00954079"/>
    <w:rsid w:val="0095413C"/>
    <w:rsid w:val="009549A1"/>
    <w:rsid w:val="00954B69"/>
    <w:rsid w:val="00954E2C"/>
    <w:rsid w:val="009567D1"/>
    <w:rsid w:val="00957357"/>
    <w:rsid w:val="00960F48"/>
    <w:rsid w:val="009611EA"/>
    <w:rsid w:val="009611F8"/>
    <w:rsid w:val="00961896"/>
    <w:rsid w:val="009618DB"/>
    <w:rsid w:val="00961BBD"/>
    <w:rsid w:val="00962116"/>
    <w:rsid w:val="009626A0"/>
    <w:rsid w:val="00962F45"/>
    <w:rsid w:val="00962F92"/>
    <w:rsid w:val="00964369"/>
    <w:rsid w:val="00964DEC"/>
    <w:rsid w:val="00964E93"/>
    <w:rsid w:val="009657BB"/>
    <w:rsid w:val="00965E11"/>
    <w:rsid w:val="00967125"/>
    <w:rsid w:val="009672E6"/>
    <w:rsid w:val="00967D02"/>
    <w:rsid w:val="0097020D"/>
    <w:rsid w:val="00970433"/>
    <w:rsid w:val="009705B1"/>
    <w:rsid w:val="00970AD9"/>
    <w:rsid w:val="009713A1"/>
    <w:rsid w:val="00971475"/>
    <w:rsid w:val="009715EE"/>
    <w:rsid w:val="00971A51"/>
    <w:rsid w:val="00973968"/>
    <w:rsid w:val="00974122"/>
    <w:rsid w:val="00974763"/>
    <w:rsid w:val="00974B79"/>
    <w:rsid w:val="009758A2"/>
    <w:rsid w:val="009762F3"/>
    <w:rsid w:val="00976778"/>
    <w:rsid w:val="00976781"/>
    <w:rsid w:val="00976D21"/>
    <w:rsid w:val="00977219"/>
    <w:rsid w:val="0097741E"/>
    <w:rsid w:val="00977E15"/>
    <w:rsid w:val="00977F60"/>
    <w:rsid w:val="00980908"/>
    <w:rsid w:val="009809F3"/>
    <w:rsid w:val="00980BBD"/>
    <w:rsid w:val="00981BD8"/>
    <w:rsid w:val="00982712"/>
    <w:rsid w:val="00982721"/>
    <w:rsid w:val="00983008"/>
    <w:rsid w:val="009830AE"/>
    <w:rsid w:val="009830E2"/>
    <w:rsid w:val="00983428"/>
    <w:rsid w:val="00983D89"/>
    <w:rsid w:val="00983EBC"/>
    <w:rsid w:val="00983EE3"/>
    <w:rsid w:val="009841C2"/>
    <w:rsid w:val="009846B8"/>
    <w:rsid w:val="009846C2"/>
    <w:rsid w:val="009846F6"/>
    <w:rsid w:val="009856D8"/>
    <w:rsid w:val="00985D07"/>
    <w:rsid w:val="00985D3B"/>
    <w:rsid w:val="009860EF"/>
    <w:rsid w:val="0098658B"/>
    <w:rsid w:val="00986BD6"/>
    <w:rsid w:val="009876E6"/>
    <w:rsid w:val="009878AE"/>
    <w:rsid w:val="00987951"/>
    <w:rsid w:val="00987BF9"/>
    <w:rsid w:val="00987CDD"/>
    <w:rsid w:val="00990768"/>
    <w:rsid w:val="00990C3C"/>
    <w:rsid w:val="00991291"/>
    <w:rsid w:val="009914CC"/>
    <w:rsid w:val="0099260A"/>
    <w:rsid w:val="00992639"/>
    <w:rsid w:val="009929DD"/>
    <w:rsid w:val="00992BB7"/>
    <w:rsid w:val="00992BC1"/>
    <w:rsid w:val="00994586"/>
    <w:rsid w:val="009946D2"/>
    <w:rsid w:val="00994AC6"/>
    <w:rsid w:val="009962DB"/>
    <w:rsid w:val="00996DA5"/>
    <w:rsid w:val="00996E18"/>
    <w:rsid w:val="009974B5"/>
    <w:rsid w:val="00997E8E"/>
    <w:rsid w:val="00997F68"/>
    <w:rsid w:val="009A06CF"/>
    <w:rsid w:val="009A06E5"/>
    <w:rsid w:val="009A0844"/>
    <w:rsid w:val="009A147C"/>
    <w:rsid w:val="009A1AA1"/>
    <w:rsid w:val="009A25AF"/>
    <w:rsid w:val="009A3CAD"/>
    <w:rsid w:val="009A41CA"/>
    <w:rsid w:val="009A4CE5"/>
    <w:rsid w:val="009A5923"/>
    <w:rsid w:val="009A6068"/>
    <w:rsid w:val="009A6649"/>
    <w:rsid w:val="009A7530"/>
    <w:rsid w:val="009A76E3"/>
    <w:rsid w:val="009A77BF"/>
    <w:rsid w:val="009A782A"/>
    <w:rsid w:val="009A7AB1"/>
    <w:rsid w:val="009A7CA6"/>
    <w:rsid w:val="009A7CF2"/>
    <w:rsid w:val="009A7FF3"/>
    <w:rsid w:val="009B06B2"/>
    <w:rsid w:val="009B08D6"/>
    <w:rsid w:val="009B0B68"/>
    <w:rsid w:val="009B11BA"/>
    <w:rsid w:val="009B1A4E"/>
    <w:rsid w:val="009B1EFC"/>
    <w:rsid w:val="009B2035"/>
    <w:rsid w:val="009B26B0"/>
    <w:rsid w:val="009B344D"/>
    <w:rsid w:val="009B34CC"/>
    <w:rsid w:val="009B35B5"/>
    <w:rsid w:val="009B393A"/>
    <w:rsid w:val="009B3C32"/>
    <w:rsid w:val="009B3D38"/>
    <w:rsid w:val="009B40AA"/>
    <w:rsid w:val="009B40C6"/>
    <w:rsid w:val="009B53CE"/>
    <w:rsid w:val="009B54D5"/>
    <w:rsid w:val="009B6830"/>
    <w:rsid w:val="009B69BA"/>
    <w:rsid w:val="009B77C6"/>
    <w:rsid w:val="009C03DC"/>
    <w:rsid w:val="009C045D"/>
    <w:rsid w:val="009C0934"/>
    <w:rsid w:val="009C1BEA"/>
    <w:rsid w:val="009C1F5D"/>
    <w:rsid w:val="009C2DBD"/>
    <w:rsid w:val="009C3808"/>
    <w:rsid w:val="009C3BD4"/>
    <w:rsid w:val="009C401C"/>
    <w:rsid w:val="009C4508"/>
    <w:rsid w:val="009C4920"/>
    <w:rsid w:val="009C557B"/>
    <w:rsid w:val="009C55CA"/>
    <w:rsid w:val="009C5E70"/>
    <w:rsid w:val="009C6003"/>
    <w:rsid w:val="009C67F1"/>
    <w:rsid w:val="009C6BE9"/>
    <w:rsid w:val="009C7748"/>
    <w:rsid w:val="009D0DF5"/>
    <w:rsid w:val="009D11E9"/>
    <w:rsid w:val="009D1DE8"/>
    <w:rsid w:val="009D2199"/>
    <w:rsid w:val="009D2220"/>
    <w:rsid w:val="009D2419"/>
    <w:rsid w:val="009D2A82"/>
    <w:rsid w:val="009D306B"/>
    <w:rsid w:val="009D347B"/>
    <w:rsid w:val="009D44AF"/>
    <w:rsid w:val="009D45B1"/>
    <w:rsid w:val="009D4725"/>
    <w:rsid w:val="009D4748"/>
    <w:rsid w:val="009D4802"/>
    <w:rsid w:val="009D5618"/>
    <w:rsid w:val="009D56F5"/>
    <w:rsid w:val="009D5762"/>
    <w:rsid w:val="009D5AD6"/>
    <w:rsid w:val="009D6756"/>
    <w:rsid w:val="009D6F79"/>
    <w:rsid w:val="009D7F35"/>
    <w:rsid w:val="009E0393"/>
    <w:rsid w:val="009E0AAB"/>
    <w:rsid w:val="009E0FAA"/>
    <w:rsid w:val="009E18D7"/>
    <w:rsid w:val="009E1A2B"/>
    <w:rsid w:val="009E2199"/>
    <w:rsid w:val="009E24CB"/>
    <w:rsid w:val="009E26C0"/>
    <w:rsid w:val="009E2856"/>
    <w:rsid w:val="009E290C"/>
    <w:rsid w:val="009E2DB5"/>
    <w:rsid w:val="009E30FE"/>
    <w:rsid w:val="009E3100"/>
    <w:rsid w:val="009E31D7"/>
    <w:rsid w:val="009E3337"/>
    <w:rsid w:val="009E3C6B"/>
    <w:rsid w:val="009E4D37"/>
    <w:rsid w:val="009E51E9"/>
    <w:rsid w:val="009E5C6C"/>
    <w:rsid w:val="009E62F2"/>
    <w:rsid w:val="009E6860"/>
    <w:rsid w:val="009F0AA4"/>
    <w:rsid w:val="009F0F1E"/>
    <w:rsid w:val="009F1246"/>
    <w:rsid w:val="009F1333"/>
    <w:rsid w:val="009F1983"/>
    <w:rsid w:val="009F346A"/>
    <w:rsid w:val="009F3887"/>
    <w:rsid w:val="009F40A7"/>
    <w:rsid w:val="009F41C2"/>
    <w:rsid w:val="009F4305"/>
    <w:rsid w:val="009F5D27"/>
    <w:rsid w:val="009F5DC2"/>
    <w:rsid w:val="009F657C"/>
    <w:rsid w:val="009F674B"/>
    <w:rsid w:val="009F6A3B"/>
    <w:rsid w:val="009F6D3B"/>
    <w:rsid w:val="009F7359"/>
    <w:rsid w:val="009F7549"/>
    <w:rsid w:val="009F7740"/>
    <w:rsid w:val="009F774C"/>
    <w:rsid w:val="009F7984"/>
    <w:rsid w:val="00A02A6D"/>
    <w:rsid w:val="00A04372"/>
    <w:rsid w:val="00A0468E"/>
    <w:rsid w:val="00A04EF8"/>
    <w:rsid w:val="00A055C6"/>
    <w:rsid w:val="00A05AFF"/>
    <w:rsid w:val="00A06023"/>
    <w:rsid w:val="00A06149"/>
    <w:rsid w:val="00A064A0"/>
    <w:rsid w:val="00A06D63"/>
    <w:rsid w:val="00A07289"/>
    <w:rsid w:val="00A1018B"/>
    <w:rsid w:val="00A10889"/>
    <w:rsid w:val="00A109AC"/>
    <w:rsid w:val="00A10CE2"/>
    <w:rsid w:val="00A10E85"/>
    <w:rsid w:val="00A1146C"/>
    <w:rsid w:val="00A11E79"/>
    <w:rsid w:val="00A12C2D"/>
    <w:rsid w:val="00A12EDF"/>
    <w:rsid w:val="00A13E9E"/>
    <w:rsid w:val="00A1499D"/>
    <w:rsid w:val="00A14AB9"/>
    <w:rsid w:val="00A150A5"/>
    <w:rsid w:val="00A150FA"/>
    <w:rsid w:val="00A15267"/>
    <w:rsid w:val="00A200A7"/>
    <w:rsid w:val="00A205C7"/>
    <w:rsid w:val="00A20C42"/>
    <w:rsid w:val="00A210CA"/>
    <w:rsid w:val="00A21F8B"/>
    <w:rsid w:val="00A222F7"/>
    <w:rsid w:val="00A22433"/>
    <w:rsid w:val="00A22573"/>
    <w:rsid w:val="00A22757"/>
    <w:rsid w:val="00A22F9B"/>
    <w:rsid w:val="00A230BD"/>
    <w:rsid w:val="00A2361A"/>
    <w:rsid w:val="00A2449C"/>
    <w:rsid w:val="00A2535C"/>
    <w:rsid w:val="00A2538A"/>
    <w:rsid w:val="00A25640"/>
    <w:rsid w:val="00A256CE"/>
    <w:rsid w:val="00A269D3"/>
    <w:rsid w:val="00A310F2"/>
    <w:rsid w:val="00A317F4"/>
    <w:rsid w:val="00A31B91"/>
    <w:rsid w:val="00A31CBB"/>
    <w:rsid w:val="00A31EA7"/>
    <w:rsid w:val="00A31EE3"/>
    <w:rsid w:val="00A31F40"/>
    <w:rsid w:val="00A32176"/>
    <w:rsid w:val="00A33B58"/>
    <w:rsid w:val="00A346EB"/>
    <w:rsid w:val="00A34E84"/>
    <w:rsid w:val="00A34F4A"/>
    <w:rsid w:val="00A36A5C"/>
    <w:rsid w:val="00A3730B"/>
    <w:rsid w:val="00A3757F"/>
    <w:rsid w:val="00A40952"/>
    <w:rsid w:val="00A410F6"/>
    <w:rsid w:val="00A417BF"/>
    <w:rsid w:val="00A41EC8"/>
    <w:rsid w:val="00A41F69"/>
    <w:rsid w:val="00A422A9"/>
    <w:rsid w:val="00A4453D"/>
    <w:rsid w:val="00A44814"/>
    <w:rsid w:val="00A44C17"/>
    <w:rsid w:val="00A44CF5"/>
    <w:rsid w:val="00A45818"/>
    <w:rsid w:val="00A45C73"/>
    <w:rsid w:val="00A45F43"/>
    <w:rsid w:val="00A46D32"/>
    <w:rsid w:val="00A4710E"/>
    <w:rsid w:val="00A47A7D"/>
    <w:rsid w:val="00A47ACD"/>
    <w:rsid w:val="00A47B42"/>
    <w:rsid w:val="00A50AB5"/>
    <w:rsid w:val="00A513AE"/>
    <w:rsid w:val="00A51973"/>
    <w:rsid w:val="00A52D65"/>
    <w:rsid w:val="00A531FD"/>
    <w:rsid w:val="00A538E6"/>
    <w:rsid w:val="00A53D04"/>
    <w:rsid w:val="00A542F0"/>
    <w:rsid w:val="00A54D3D"/>
    <w:rsid w:val="00A54DFF"/>
    <w:rsid w:val="00A55166"/>
    <w:rsid w:val="00A559F8"/>
    <w:rsid w:val="00A55B1D"/>
    <w:rsid w:val="00A5690C"/>
    <w:rsid w:val="00A569F9"/>
    <w:rsid w:val="00A57D0D"/>
    <w:rsid w:val="00A60C14"/>
    <w:rsid w:val="00A62183"/>
    <w:rsid w:val="00A6227D"/>
    <w:rsid w:val="00A62925"/>
    <w:rsid w:val="00A6475D"/>
    <w:rsid w:val="00A64A9C"/>
    <w:rsid w:val="00A64BCE"/>
    <w:rsid w:val="00A64C37"/>
    <w:rsid w:val="00A651F1"/>
    <w:rsid w:val="00A6590C"/>
    <w:rsid w:val="00A65AE6"/>
    <w:rsid w:val="00A65CD5"/>
    <w:rsid w:val="00A67BEC"/>
    <w:rsid w:val="00A70082"/>
    <w:rsid w:val="00A70459"/>
    <w:rsid w:val="00A71DF3"/>
    <w:rsid w:val="00A7277F"/>
    <w:rsid w:val="00A72BE1"/>
    <w:rsid w:val="00A72DE4"/>
    <w:rsid w:val="00A732E7"/>
    <w:rsid w:val="00A73DF3"/>
    <w:rsid w:val="00A74322"/>
    <w:rsid w:val="00A7536A"/>
    <w:rsid w:val="00A753C0"/>
    <w:rsid w:val="00A75D56"/>
    <w:rsid w:val="00A75ED9"/>
    <w:rsid w:val="00A76889"/>
    <w:rsid w:val="00A76C97"/>
    <w:rsid w:val="00A76E7D"/>
    <w:rsid w:val="00A7724C"/>
    <w:rsid w:val="00A774C0"/>
    <w:rsid w:val="00A776FB"/>
    <w:rsid w:val="00A80620"/>
    <w:rsid w:val="00A80686"/>
    <w:rsid w:val="00A81354"/>
    <w:rsid w:val="00A81A3A"/>
    <w:rsid w:val="00A82BF9"/>
    <w:rsid w:val="00A84115"/>
    <w:rsid w:val="00A84DB9"/>
    <w:rsid w:val="00A84E24"/>
    <w:rsid w:val="00A8533D"/>
    <w:rsid w:val="00A855A4"/>
    <w:rsid w:val="00A86693"/>
    <w:rsid w:val="00A86BEE"/>
    <w:rsid w:val="00A86C66"/>
    <w:rsid w:val="00A8783E"/>
    <w:rsid w:val="00A90058"/>
    <w:rsid w:val="00A90100"/>
    <w:rsid w:val="00A90529"/>
    <w:rsid w:val="00A90D72"/>
    <w:rsid w:val="00A91073"/>
    <w:rsid w:val="00A92BCE"/>
    <w:rsid w:val="00A92FB5"/>
    <w:rsid w:val="00A932C4"/>
    <w:rsid w:val="00A93A14"/>
    <w:rsid w:val="00A94263"/>
    <w:rsid w:val="00A94274"/>
    <w:rsid w:val="00A94A9A"/>
    <w:rsid w:val="00A9513F"/>
    <w:rsid w:val="00A95A54"/>
    <w:rsid w:val="00A96472"/>
    <w:rsid w:val="00A96A13"/>
    <w:rsid w:val="00A96A6F"/>
    <w:rsid w:val="00A96F97"/>
    <w:rsid w:val="00A970C1"/>
    <w:rsid w:val="00A97220"/>
    <w:rsid w:val="00A9730E"/>
    <w:rsid w:val="00A97714"/>
    <w:rsid w:val="00A979BF"/>
    <w:rsid w:val="00AA053F"/>
    <w:rsid w:val="00AA14AB"/>
    <w:rsid w:val="00AA24BD"/>
    <w:rsid w:val="00AA2A09"/>
    <w:rsid w:val="00AA2A82"/>
    <w:rsid w:val="00AA2AB1"/>
    <w:rsid w:val="00AA2B23"/>
    <w:rsid w:val="00AA34F1"/>
    <w:rsid w:val="00AA4410"/>
    <w:rsid w:val="00AA4435"/>
    <w:rsid w:val="00AA466A"/>
    <w:rsid w:val="00AA4B33"/>
    <w:rsid w:val="00AA4E26"/>
    <w:rsid w:val="00AA4EAA"/>
    <w:rsid w:val="00AA4F36"/>
    <w:rsid w:val="00AA5939"/>
    <w:rsid w:val="00AA5A51"/>
    <w:rsid w:val="00AA609E"/>
    <w:rsid w:val="00AA77E9"/>
    <w:rsid w:val="00AA7836"/>
    <w:rsid w:val="00AB024A"/>
    <w:rsid w:val="00AB05C2"/>
    <w:rsid w:val="00AB072A"/>
    <w:rsid w:val="00AB07E6"/>
    <w:rsid w:val="00AB1194"/>
    <w:rsid w:val="00AB1434"/>
    <w:rsid w:val="00AB1C46"/>
    <w:rsid w:val="00AB23BC"/>
    <w:rsid w:val="00AB2891"/>
    <w:rsid w:val="00AB3114"/>
    <w:rsid w:val="00AB370C"/>
    <w:rsid w:val="00AB3721"/>
    <w:rsid w:val="00AB424E"/>
    <w:rsid w:val="00AB4587"/>
    <w:rsid w:val="00AB50E5"/>
    <w:rsid w:val="00AB5430"/>
    <w:rsid w:val="00AB6B80"/>
    <w:rsid w:val="00AB7311"/>
    <w:rsid w:val="00AB7732"/>
    <w:rsid w:val="00AC004E"/>
    <w:rsid w:val="00AC0218"/>
    <w:rsid w:val="00AC0223"/>
    <w:rsid w:val="00AC08F8"/>
    <w:rsid w:val="00AC18B6"/>
    <w:rsid w:val="00AC1DE2"/>
    <w:rsid w:val="00AC2306"/>
    <w:rsid w:val="00AC2847"/>
    <w:rsid w:val="00AC3370"/>
    <w:rsid w:val="00AC3ABE"/>
    <w:rsid w:val="00AC3BCE"/>
    <w:rsid w:val="00AC3E2D"/>
    <w:rsid w:val="00AC3EC9"/>
    <w:rsid w:val="00AC4A3E"/>
    <w:rsid w:val="00AC4DA7"/>
    <w:rsid w:val="00AC563C"/>
    <w:rsid w:val="00AC5787"/>
    <w:rsid w:val="00AC62EC"/>
    <w:rsid w:val="00AC63D0"/>
    <w:rsid w:val="00AC6FF2"/>
    <w:rsid w:val="00AD1177"/>
    <w:rsid w:val="00AD203B"/>
    <w:rsid w:val="00AD39BE"/>
    <w:rsid w:val="00AD3D1A"/>
    <w:rsid w:val="00AD4D31"/>
    <w:rsid w:val="00AD4FF5"/>
    <w:rsid w:val="00AD5281"/>
    <w:rsid w:val="00AD5E0E"/>
    <w:rsid w:val="00AD66A9"/>
    <w:rsid w:val="00AD6963"/>
    <w:rsid w:val="00AD6C6A"/>
    <w:rsid w:val="00AD6D74"/>
    <w:rsid w:val="00AD70D5"/>
    <w:rsid w:val="00AD710F"/>
    <w:rsid w:val="00AD72B6"/>
    <w:rsid w:val="00AD770A"/>
    <w:rsid w:val="00AD77D5"/>
    <w:rsid w:val="00AE0574"/>
    <w:rsid w:val="00AE091A"/>
    <w:rsid w:val="00AE1031"/>
    <w:rsid w:val="00AE138B"/>
    <w:rsid w:val="00AE16D4"/>
    <w:rsid w:val="00AE173E"/>
    <w:rsid w:val="00AE1B7C"/>
    <w:rsid w:val="00AE23AA"/>
    <w:rsid w:val="00AE2DEC"/>
    <w:rsid w:val="00AE31AD"/>
    <w:rsid w:val="00AE34E9"/>
    <w:rsid w:val="00AE4B25"/>
    <w:rsid w:val="00AE4BDC"/>
    <w:rsid w:val="00AE4CD5"/>
    <w:rsid w:val="00AE4F07"/>
    <w:rsid w:val="00AE4F6D"/>
    <w:rsid w:val="00AE5455"/>
    <w:rsid w:val="00AE55E4"/>
    <w:rsid w:val="00AE5ABC"/>
    <w:rsid w:val="00AE63D9"/>
    <w:rsid w:val="00AE6A16"/>
    <w:rsid w:val="00AE6B35"/>
    <w:rsid w:val="00AE6BC1"/>
    <w:rsid w:val="00AE6D73"/>
    <w:rsid w:val="00AE6FFE"/>
    <w:rsid w:val="00AE7978"/>
    <w:rsid w:val="00AF00BC"/>
    <w:rsid w:val="00AF027A"/>
    <w:rsid w:val="00AF0903"/>
    <w:rsid w:val="00AF2421"/>
    <w:rsid w:val="00AF37E6"/>
    <w:rsid w:val="00AF386C"/>
    <w:rsid w:val="00AF463E"/>
    <w:rsid w:val="00AF4E0A"/>
    <w:rsid w:val="00AF521A"/>
    <w:rsid w:val="00AF5730"/>
    <w:rsid w:val="00AF7066"/>
    <w:rsid w:val="00AF750F"/>
    <w:rsid w:val="00B007AB"/>
    <w:rsid w:val="00B00EFF"/>
    <w:rsid w:val="00B0128A"/>
    <w:rsid w:val="00B02083"/>
    <w:rsid w:val="00B021AD"/>
    <w:rsid w:val="00B02F3C"/>
    <w:rsid w:val="00B03090"/>
    <w:rsid w:val="00B0428F"/>
    <w:rsid w:val="00B04583"/>
    <w:rsid w:val="00B04E08"/>
    <w:rsid w:val="00B0533D"/>
    <w:rsid w:val="00B05B81"/>
    <w:rsid w:val="00B061BE"/>
    <w:rsid w:val="00B06654"/>
    <w:rsid w:val="00B06BD2"/>
    <w:rsid w:val="00B070DC"/>
    <w:rsid w:val="00B107C4"/>
    <w:rsid w:val="00B117F2"/>
    <w:rsid w:val="00B11E93"/>
    <w:rsid w:val="00B11F30"/>
    <w:rsid w:val="00B1235A"/>
    <w:rsid w:val="00B125AF"/>
    <w:rsid w:val="00B12BE9"/>
    <w:rsid w:val="00B12D12"/>
    <w:rsid w:val="00B1323C"/>
    <w:rsid w:val="00B13E79"/>
    <w:rsid w:val="00B1406A"/>
    <w:rsid w:val="00B143A8"/>
    <w:rsid w:val="00B15174"/>
    <w:rsid w:val="00B1565A"/>
    <w:rsid w:val="00B15A61"/>
    <w:rsid w:val="00B15F45"/>
    <w:rsid w:val="00B1618D"/>
    <w:rsid w:val="00B16B0D"/>
    <w:rsid w:val="00B16F5D"/>
    <w:rsid w:val="00B170E5"/>
    <w:rsid w:val="00B203C5"/>
    <w:rsid w:val="00B20A7D"/>
    <w:rsid w:val="00B20DC2"/>
    <w:rsid w:val="00B213F2"/>
    <w:rsid w:val="00B21C4D"/>
    <w:rsid w:val="00B223C3"/>
    <w:rsid w:val="00B237D6"/>
    <w:rsid w:val="00B240B5"/>
    <w:rsid w:val="00B24899"/>
    <w:rsid w:val="00B24A2E"/>
    <w:rsid w:val="00B24D10"/>
    <w:rsid w:val="00B24D8B"/>
    <w:rsid w:val="00B25285"/>
    <w:rsid w:val="00B2572C"/>
    <w:rsid w:val="00B2573C"/>
    <w:rsid w:val="00B2634E"/>
    <w:rsid w:val="00B26AB6"/>
    <w:rsid w:val="00B26AF1"/>
    <w:rsid w:val="00B27BC1"/>
    <w:rsid w:val="00B30BEB"/>
    <w:rsid w:val="00B30FED"/>
    <w:rsid w:val="00B3141E"/>
    <w:rsid w:val="00B31B40"/>
    <w:rsid w:val="00B31D7F"/>
    <w:rsid w:val="00B31D82"/>
    <w:rsid w:val="00B32004"/>
    <w:rsid w:val="00B32852"/>
    <w:rsid w:val="00B32AA1"/>
    <w:rsid w:val="00B32E84"/>
    <w:rsid w:val="00B330C5"/>
    <w:rsid w:val="00B332BD"/>
    <w:rsid w:val="00B33FD3"/>
    <w:rsid w:val="00B34993"/>
    <w:rsid w:val="00B350E1"/>
    <w:rsid w:val="00B3511B"/>
    <w:rsid w:val="00B3634E"/>
    <w:rsid w:val="00B364D6"/>
    <w:rsid w:val="00B36C31"/>
    <w:rsid w:val="00B37B34"/>
    <w:rsid w:val="00B37E45"/>
    <w:rsid w:val="00B4049B"/>
    <w:rsid w:val="00B407B9"/>
    <w:rsid w:val="00B4130C"/>
    <w:rsid w:val="00B41DD0"/>
    <w:rsid w:val="00B41E32"/>
    <w:rsid w:val="00B42601"/>
    <w:rsid w:val="00B428D7"/>
    <w:rsid w:val="00B4425F"/>
    <w:rsid w:val="00B45553"/>
    <w:rsid w:val="00B45FF4"/>
    <w:rsid w:val="00B46136"/>
    <w:rsid w:val="00B469F1"/>
    <w:rsid w:val="00B471A7"/>
    <w:rsid w:val="00B47457"/>
    <w:rsid w:val="00B47EBD"/>
    <w:rsid w:val="00B5018F"/>
    <w:rsid w:val="00B502B1"/>
    <w:rsid w:val="00B508FC"/>
    <w:rsid w:val="00B519B0"/>
    <w:rsid w:val="00B51CAC"/>
    <w:rsid w:val="00B52080"/>
    <w:rsid w:val="00B527F6"/>
    <w:rsid w:val="00B5341A"/>
    <w:rsid w:val="00B53758"/>
    <w:rsid w:val="00B53C41"/>
    <w:rsid w:val="00B53DF2"/>
    <w:rsid w:val="00B54694"/>
    <w:rsid w:val="00B547E5"/>
    <w:rsid w:val="00B54E95"/>
    <w:rsid w:val="00B55DE3"/>
    <w:rsid w:val="00B56214"/>
    <w:rsid w:val="00B56225"/>
    <w:rsid w:val="00B56352"/>
    <w:rsid w:val="00B56843"/>
    <w:rsid w:val="00B56B42"/>
    <w:rsid w:val="00B573E7"/>
    <w:rsid w:val="00B5742E"/>
    <w:rsid w:val="00B60589"/>
    <w:rsid w:val="00B6142B"/>
    <w:rsid w:val="00B61801"/>
    <w:rsid w:val="00B61F5E"/>
    <w:rsid w:val="00B622B0"/>
    <w:rsid w:val="00B62F34"/>
    <w:rsid w:val="00B6348F"/>
    <w:rsid w:val="00B63A1F"/>
    <w:rsid w:val="00B64EC7"/>
    <w:rsid w:val="00B6526D"/>
    <w:rsid w:val="00B6614E"/>
    <w:rsid w:val="00B66304"/>
    <w:rsid w:val="00B6695E"/>
    <w:rsid w:val="00B66CC0"/>
    <w:rsid w:val="00B706AD"/>
    <w:rsid w:val="00B717D5"/>
    <w:rsid w:val="00B71E4E"/>
    <w:rsid w:val="00B73410"/>
    <w:rsid w:val="00B73574"/>
    <w:rsid w:val="00B739CB"/>
    <w:rsid w:val="00B73F9E"/>
    <w:rsid w:val="00B741AD"/>
    <w:rsid w:val="00B7459C"/>
    <w:rsid w:val="00B745E4"/>
    <w:rsid w:val="00B7487B"/>
    <w:rsid w:val="00B75158"/>
    <w:rsid w:val="00B770FD"/>
    <w:rsid w:val="00B77408"/>
    <w:rsid w:val="00B77866"/>
    <w:rsid w:val="00B77BB8"/>
    <w:rsid w:val="00B77F2E"/>
    <w:rsid w:val="00B8044D"/>
    <w:rsid w:val="00B8052C"/>
    <w:rsid w:val="00B8072A"/>
    <w:rsid w:val="00B80A04"/>
    <w:rsid w:val="00B80FA1"/>
    <w:rsid w:val="00B81EC5"/>
    <w:rsid w:val="00B82626"/>
    <w:rsid w:val="00B82E40"/>
    <w:rsid w:val="00B83303"/>
    <w:rsid w:val="00B833E2"/>
    <w:rsid w:val="00B8368C"/>
    <w:rsid w:val="00B836F3"/>
    <w:rsid w:val="00B83AAF"/>
    <w:rsid w:val="00B83D16"/>
    <w:rsid w:val="00B83ED7"/>
    <w:rsid w:val="00B8439D"/>
    <w:rsid w:val="00B8490D"/>
    <w:rsid w:val="00B8516E"/>
    <w:rsid w:val="00B85518"/>
    <w:rsid w:val="00B85FE8"/>
    <w:rsid w:val="00B86A4C"/>
    <w:rsid w:val="00B86F9B"/>
    <w:rsid w:val="00B8703B"/>
    <w:rsid w:val="00B8711C"/>
    <w:rsid w:val="00B906DC"/>
    <w:rsid w:val="00B9070E"/>
    <w:rsid w:val="00B907B3"/>
    <w:rsid w:val="00B9114F"/>
    <w:rsid w:val="00B91824"/>
    <w:rsid w:val="00B91B8F"/>
    <w:rsid w:val="00B92C17"/>
    <w:rsid w:val="00B93154"/>
    <w:rsid w:val="00B93228"/>
    <w:rsid w:val="00B93BEB"/>
    <w:rsid w:val="00B94D5A"/>
    <w:rsid w:val="00B94F0D"/>
    <w:rsid w:val="00B94F8F"/>
    <w:rsid w:val="00B94FC7"/>
    <w:rsid w:val="00B950DB"/>
    <w:rsid w:val="00B95601"/>
    <w:rsid w:val="00B96107"/>
    <w:rsid w:val="00B961D3"/>
    <w:rsid w:val="00B9672B"/>
    <w:rsid w:val="00B9688C"/>
    <w:rsid w:val="00B96CF5"/>
    <w:rsid w:val="00B96EAB"/>
    <w:rsid w:val="00B970BD"/>
    <w:rsid w:val="00B97C70"/>
    <w:rsid w:val="00BA0216"/>
    <w:rsid w:val="00BA0644"/>
    <w:rsid w:val="00BA069C"/>
    <w:rsid w:val="00BA0A4A"/>
    <w:rsid w:val="00BA0BD8"/>
    <w:rsid w:val="00BA0FA2"/>
    <w:rsid w:val="00BA170E"/>
    <w:rsid w:val="00BA1C59"/>
    <w:rsid w:val="00BA1CCD"/>
    <w:rsid w:val="00BA1D14"/>
    <w:rsid w:val="00BA2487"/>
    <w:rsid w:val="00BA37E9"/>
    <w:rsid w:val="00BA398D"/>
    <w:rsid w:val="00BA39CB"/>
    <w:rsid w:val="00BA45FF"/>
    <w:rsid w:val="00BA465A"/>
    <w:rsid w:val="00BA5D9D"/>
    <w:rsid w:val="00BA61E0"/>
    <w:rsid w:val="00BA7CA8"/>
    <w:rsid w:val="00BB0230"/>
    <w:rsid w:val="00BB0658"/>
    <w:rsid w:val="00BB1169"/>
    <w:rsid w:val="00BB1422"/>
    <w:rsid w:val="00BB14E1"/>
    <w:rsid w:val="00BB1A93"/>
    <w:rsid w:val="00BB1D43"/>
    <w:rsid w:val="00BB2193"/>
    <w:rsid w:val="00BB2D05"/>
    <w:rsid w:val="00BB37FF"/>
    <w:rsid w:val="00BB3FDA"/>
    <w:rsid w:val="00BB4798"/>
    <w:rsid w:val="00BB518C"/>
    <w:rsid w:val="00BB5B69"/>
    <w:rsid w:val="00BB5BC0"/>
    <w:rsid w:val="00BB5E30"/>
    <w:rsid w:val="00BB61FC"/>
    <w:rsid w:val="00BB7042"/>
    <w:rsid w:val="00BB736D"/>
    <w:rsid w:val="00BC0250"/>
    <w:rsid w:val="00BC0942"/>
    <w:rsid w:val="00BC0B0F"/>
    <w:rsid w:val="00BC2A21"/>
    <w:rsid w:val="00BC2A9A"/>
    <w:rsid w:val="00BC303C"/>
    <w:rsid w:val="00BC32F9"/>
    <w:rsid w:val="00BC3621"/>
    <w:rsid w:val="00BC36A3"/>
    <w:rsid w:val="00BC36A9"/>
    <w:rsid w:val="00BC3AEF"/>
    <w:rsid w:val="00BC4050"/>
    <w:rsid w:val="00BC4F07"/>
    <w:rsid w:val="00BC522C"/>
    <w:rsid w:val="00BC52C5"/>
    <w:rsid w:val="00BC5308"/>
    <w:rsid w:val="00BC53C7"/>
    <w:rsid w:val="00BC5C5B"/>
    <w:rsid w:val="00BC6CE3"/>
    <w:rsid w:val="00BC6F77"/>
    <w:rsid w:val="00BC70AD"/>
    <w:rsid w:val="00BC7136"/>
    <w:rsid w:val="00BC74F6"/>
    <w:rsid w:val="00BC7AB1"/>
    <w:rsid w:val="00BC7D97"/>
    <w:rsid w:val="00BD0129"/>
    <w:rsid w:val="00BD01A5"/>
    <w:rsid w:val="00BD02F9"/>
    <w:rsid w:val="00BD0537"/>
    <w:rsid w:val="00BD0EFA"/>
    <w:rsid w:val="00BD10A9"/>
    <w:rsid w:val="00BD110A"/>
    <w:rsid w:val="00BD126F"/>
    <w:rsid w:val="00BD3178"/>
    <w:rsid w:val="00BD35AD"/>
    <w:rsid w:val="00BD3690"/>
    <w:rsid w:val="00BD4232"/>
    <w:rsid w:val="00BD4696"/>
    <w:rsid w:val="00BD510E"/>
    <w:rsid w:val="00BD54C8"/>
    <w:rsid w:val="00BD5BBB"/>
    <w:rsid w:val="00BD6048"/>
    <w:rsid w:val="00BD6888"/>
    <w:rsid w:val="00BD76E5"/>
    <w:rsid w:val="00BD7B09"/>
    <w:rsid w:val="00BD7C6E"/>
    <w:rsid w:val="00BD7CF5"/>
    <w:rsid w:val="00BE0552"/>
    <w:rsid w:val="00BE2011"/>
    <w:rsid w:val="00BE2EE7"/>
    <w:rsid w:val="00BE2F75"/>
    <w:rsid w:val="00BE30DD"/>
    <w:rsid w:val="00BE3BFD"/>
    <w:rsid w:val="00BE3CA6"/>
    <w:rsid w:val="00BE4204"/>
    <w:rsid w:val="00BE456C"/>
    <w:rsid w:val="00BE46A0"/>
    <w:rsid w:val="00BE521E"/>
    <w:rsid w:val="00BE5D18"/>
    <w:rsid w:val="00BE6109"/>
    <w:rsid w:val="00BE6759"/>
    <w:rsid w:val="00BE6C5B"/>
    <w:rsid w:val="00BE6E46"/>
    <w:rsid w:val="00BE7BB1"/>
    <w:rsid w:val="00BE7BEC"/>
    <w:rsid w:val="00BE7DF5"/>
    <w:rsid w:val="00BE7E08"/>
    <w:rsid w:val="00BF01E6"/>
    <w:rsid w:val="00BF0940"/>
    <w:rsid w:val="00BF1A51"/>
    <w:rsid w:val="00BF2380"/>
    <w:rsid w:val="00BF3097"/>
    <w:rsid w:val="00BF31A2"/>
    <w:rsid w:val="00BF3A52"/>
    <w:rsid w:val="00BF3ED1"/>
    <w:rsid w:val="00BF4853"/>
    <w:rsid w:val="00BF4A09"/>
    <w:rsid w:val="00BF4A9F"/>
    <w:rsid w:val="00BF4C7D"/>
    <w:rsid w:val="00BF5813"/>
    <w:rsid w:val="00BF582C"/>
    <w:rsid w:val="00BF6C50"/>
    <w:rsid w:val="00BF7011"/>
    <w:rsid w:val="00BF71A0"/>
    <w:rsid w:val="00C001F0"/>
    <w:rsid w:val="00C008E8"/>
    <w:rsid w:val="00C012AC"/>
    <w:rsid w:val="00C02A32"/>
    <w:rsid w:val="00C02F41"/>
    <w:rsid w:val="00C031DA"/>
    <w:rsid w:val="00C03CDC"/>
    <w:rsid w:val="00C03D73"/>
    <w:rsid w:val="00C04037"/>
    <w:rsid w:val="00C06768"/>
    <w:rsid w:val="00C06993"/>
    <w:rsid w:val="00C0708C"/>
    <w:rsid w:val="00C076F4"/>
    <w:rsid w:val="00C1010C"/>
    <w:rsid w:val="00C1093D"/>
    <w:rsid w:val="00C1160E"/>
    <w:rsid w:val="00C11F24"/>
    <w:rsid w:val="00C13DEF"/>
    <w:rsid w:val="00C14DC8"/>
    <w:rsid w:val="00C16055"/>
    <w:rsid w:val="00C168AE"/>
    <w:rsid w:val="00C16BE5"/>
    <w:rsid w:val="00C16C6B"/>
    <w:rsid w:val="00C17925"/>
    <w:rsid w:val="00C17B10"/>
    <w:rsid w:val="00C204E9"/>
    <w:rsid w:val="00C20892"/>
    <w:rsid w:val="00C20BA5"/>
    <w:rsid w:val="00C21073"/>
    <w:rsid w:val="00C2151E"/>
    <w:rsid w:val="00C21727"/>
    <w:rsid w:val="00C218A5"/>
    <w:rsid w:val="00C21C61"/>
    <w:rsid w:val="00C22DF0"/>
    <w:rsid w:val="00C23606"/>
    <w:rsid w:val="00C23A32"/>
    <w:rsid w:val="00C23F13"/>
    <w:rsid w:val="00C2482B"/>
    <w:rsid w:val="00C25005"/>
    <w:rsid w:val="00C2521F"/>
    <w:rsid w:val="00C25507"/>
    <w:rsid w:val="00C262DD"/>
    <w:rsid w:val="00C263B3"/>
    <w:rsid w:val="00C2797E"/>
    <w:rsid w:val="00C303D7"/>
    <w:rsid w:val="00C31A43"/>
    <w:rsid w:val="00C31C70"/>
    <w:rsid w:val="00C31D1C"/>
    <w:rsid w:val="00C331C7"/>
    <w:rsid w:val="00C333F1"/>
    <w:rsid w:val="00C3390D"/>
    <w:rsid w:val="00C343AF"/>
    <w:rsid w:val="00C3492A"/>
    <w:rsid w:val="00C351BF"/>
    <w:rsid w:val="00C35584"/>
    <w:rsid w:val="00C360F1"/>
    <w:rsid w:val="00C368AB"/>
    <w:rsid w:val="00C36CE0"/>
    <w:rsid w:val="00C3725F"/>
    <w:rsid w:val="00C37372"/>
    <w:rsid w:val="00C37750"/>
    <w:rsid w:val="00C378CE"/>
    <w:rsid w:val="00C400E7"/>
    <w:rsid w:val="00C404ED"/>
    <w:rsid w:val="00C41C1D"/>
    <w:rsid w:val="00C41FAC"/>
    <w:rsid w:val="00C425C8"/>
    <w:rsid w:val="00C426CE"/>
    <w:rsid w:val="00C439FA"/>
    <w:rsid w:val="00C4401F"/>
    <w:rsid w:val="00C4453E"/>
    <w:rsid w:val="00C4642C"/>
    <w:rsid w:val="00C46CBC"/>
    <w:rsid w:val="00C476D4"/>
    <w:rsid w:val="00C47D2B"/>
    <w:rsid w:val="00C47D97"/>
    <w:rsid w:val="00C50778"/>
    <w:rsid w:val="00C50E4E"/>
    <w:rsid w:val="00C51306"/>
    <w:rsid w:val="00C51579"/>
    <w:rsid w:val="00C5234F"/>
    <w:rsid w:val="00C52E1E"/>
    <w:rsid w:val="00C55BF1"/>
    <w:rsid w:val="00C5608A"/>
    <w:rsid w:val="00C5659D"/>
    <w:rsid w:val="00C56915"/>
    <w:rsid w:val="00C57442"/>
    <w:rsid w:val="00C57B0F"/>
    <w:rsid w:val="00C6023B"/>
    <w:rsid w:val="00C60A4F"/>
    <w:rsid w:val="00C60CEC"/>
    <w:rsid w:val="00C6130E"/>
    <w:rsid w:val="00C61410"/>
    <w:rsid w:val="00C61EA6"/>
    <w:rsid w:val="00C6200F"/>
    <w:rsid w:val="00C625F9"/>
    <w:rsid w:val="00C62CB5"/>
    <w:rsid w:val="00C6315B"/>
    <w:rsid w:val="00C63884"/>
    <w:rsid w:val="00C63885"/>
    <w:rsid w:val="00C6433F"/>
    <w:rsid w:val="00C645BB"/>
    <w:rsid w:val="00C64CBD"/>
    <w:rsid w:val="00C65152"/>
    <w:rsid w:val="00C6575F"/>
    <w:rsid w:val="00C659BC"/>
    <w:rsid w:val="00C65F6D"/>
    <w:rsid w:val="00C67394"/>
    <w:rsid w:val="00C67738"/>
    <w:rsid w:val="00C677F8"/>
    <w:rsid w:val="00C6798E"/>
    <w:rsid w:val="00C679BC"/>
    <w:rsid w:val="00C700F8"/>
    <w:rsid w:val="00C708C4"/>
    <w:rsid w:val="00C70A92"/>
    <w:rsid w:val="00C70C3D"/>
    <w:rsid w:val="00C70F87"/>
    <w:rsid w:val="00C718ED"/>
    <w:rsid w:val="00C7219D"/>
    <w:rsid w:val="00C722D4"/>
    <w:rsid w:val="00C726DE"/>
    <w:rsid w:val="00C72771"/>
    <w:rsid w:val="00C7351F"/>
    <w:rsid w:val="00C73567"/>
    <w:rsid w:val="00C742A1"/>
    <w:rsid w:val="00C7471D"/>
    <w:rsid w:val="00C747F4"/>
    <w:rsid w:val="00C74CC4"/>
    <w:rsid w:val="00C751EB"/>
    <w:rsid w:val="00C75BEB"/>
    <w:rsid w:val="00C766B1"/>
    <w:rsid w:val="00C7688A"/>
    <w:rsid w:val="00C768F7"/>
    <w:rsid w:val="00C772CC"/>
    <w:rsid w:val="00C8044B"/>
    <w:rsid w:val="00C8086E"/>
    <w:rsid w:val="00C80B2E"/>
    <w:rsid w:val="00C80F21"/>
    <w:rsid w:val="00C8130D"/>
    <w:rsid w:val="00C81B6D"/>
    <w:rsid w:val="00C82EF2"/>
    <w:rsid w:val="00C8323E"/>
    <w:rsid w:val="00C83655"/>
    <w:rsid w:val="00C83727"/>
    <w:rsid w:val="00C83C53"/>
    <w:rsid w:val="00C83E13"/>
    <w:rsid w:val="00C842DC"/>
    <w:rsid w:val="00C84504"/>
    <w:rsid w:val="00C8464B"/>
    <w:rsid w:val="00C857CD"/>
    <w:rsid w:val="00C85DC4"/>
    <w:rsid w:val="00C85E95"/>
    <w:rsid w:val="00C863C6"/>
    <w:rsid w:val="00C86847"/>
    <w:rsid w:val="00C8699F"/>
    <w:rsid w:val="00C86A59"/>
    <w:rsid w:val="00C874C9"/>
    <w:rsid w:val="00C8763F"/>
    <w:rsid w:val="00C87791"/>
    <w:rsid w:val="00C9002B"/>
    <w:rsid w:val="00C90D89"/>
    <w:rsid w:val="00C90EA4"/>
    <w:rsid w:val="00C912A6"/>
    <w:rsid w:val="00C91561"/>
    <w:rsid w:val="00C9162D"/>
    <w:rsid w:val="00C91BC7"/>
    <w:rsid w:val="00C91D28"/>
    <w:rsid w:val="00C92D77"/>
    <w:rsid w:val="00C9418D"/>
    <w:rsid w:val="00C9470C"/>
    <w:rsid w:val="00C94B13"/>
    <w:rsid w:val="00C95FB5"/>
    <w:rsid w:val="00C96873"/>
    <w:rsid w:val="00C9709C"/>
    <w:rsid w:val="00C97246"/>
    <w:rsid w:val="00C9746C"/>
    <w:rsid w:val="00CA08F9"/>
    <w:rsid w:val="00CA14BC"/>
    <w:rsid w:val="00CA1E49"/>
    <w:rsid w:val="00CA1EF0"/>
    <w:rsid w:val="00CA2314"/>
    <w:rsid w:val="00CA2322"/>
    <w:rsid w:val="00CA244B"/>
    <w:rsid w:val="00CA27C9"/>
    <w:rsid w:val="00CA313A"/>
    <w:rsid w:val="00CA3401"/>
    <w:rsid w:val="00CA34D2"/>
    <w:rsid w:val="00CA36A3"/>
    <w:rsid w:val="00CA3B10"/>
    <w:rsid w:val="00CA4480"/>
    <w:rsid w:val="00CA4F0A"/>
    <w:rsid w:val="00CA56FB"/>
    <w:rsid w:val="00CA5D18"/>
    <w:rsid w:val="00CA6A50"/>
    <w:rsid w:val="00CA7731"/>
    <w:rsid w:val="00CA782C"/>
    <w:rsid w:val="00CB01D8"/>
    <w:rsid w:val="00CB069A"/>
    <w:rsid w:val="00CB0A31"/>
    <w:rsid w:val="00CB0AB7"/>
    <w:rsid w:val="00CB1C10"/>
    <w:rsid w:val="00CB2169"/>
    <w:rsid w:val="00CB2335"/>
    <w:rsid w:val="00CB29BF"/>
    <w:rsid w:val="00CB2D81"/>
    <w:rsid w:val="00CB40C6"/>
    <w:rsid w:val="00CB48B3"/>
    <w:rsid w:val="00CB53C1"/>
    <w:rsid w:val="00CB560B"/>
    <w:rsid w:val="00CB6745"/>
    <w:rsid w:val="00CB6AD2"/>
    <w:rsid w:val="00CB780F"/>
    <w:rsid w:val="00CB7AD2"/>
    <w:rsid w:val="00CC0C19"/>
    <w:rsid w:val="00CC0F53"/>
    <w:rsid w:val="00CC0F92"/>
    <w:rsid w:val="00CC1695"/>
    <w:rsid w:val="00CC1DB6"/>
    <w:rsid w:val="00CC2F42"/>
    <w:rsid w:val="00CC3346"/>
    <w:rsid w:val="00CC3906"/>
    <w:rsid w:val="00CC414B"/>
    <w:rsid w:val="00CC42E2"/>
    <w:rsid w:val="00CC4528"/>
    <w:rsid w:val="00CC4663"/>
    <w:rsid w:val="00CC4DF7"/>
    <w:rsid w:val="00CC5291"/>
    <w:rsid w:val="00CC649B"/>
    <w:rsid w:val="00CC6C05"/>
    <w:rsid w:val="00CC7C00"/>
    <w:rsid w:val="00CD08F0"/>
    <w:rsid w:val="00CD0F7A"/>
    <w:rsid w:val="00CD12C5"/>
    <w:rsid w:val="00CD1515"/>
    <w:rsid w:val="00CD1607"/>
    <w:rsid w:val="00CD1997"/>
    <w:rsid w:val="00CD1BC4"/>
    <w:rsid w:val="00CD1D70"/>
    <w:rsid w:val="00CD1F6A"/>
    <w:rsid w:val="00CD2988"/>
    <w:rsid w:val="00CD2ABE"/>
    <w:rsid w:val="00CD33FA"/>
    <w:rsid w:val="00CD389F"/>
    <w:rsid w:val="00CD40E4"/>
    <w:rsid w:val="00CD46EA"/>
    <w:rsid w:val="00CD4774"/>
    <w:rsid w:val="00CD4E25"/>
    <w:rsid w:val="00CD51DB"/>
    <w:rsid w:val="00CD5219"/>
    <w:rsid w:val="00CD52CB"/>
    <w:rsid w:val="00CD5849"/>
    <w:rsid w:val="00CD58BC"/>
    <w:rsid w:val="00CD5A31"/>
    <w:rsid w:val="00CD5C86"/>
    <w:rsid w:val="00CD6C5B"/>
    <w:rsid w:val="00CD7421"/>
    <w:rsid w:val="00CD7811"/>
    <w:rsid w:val="00CD8171"/>
    <w:rsid w:val="00CE0037"/>
    <w:rsid w:val="00CE06EA"/>
    <w:rsid w:val="00CE0712"/>
    <w:rsid w:val="00CE0CF5"/>
    <w:rsid w:val="00CE0F4A"/>
    <w:rsid w:val="00CE1403"/>
    <w:rsid w:val="00CE1580"/>
    <w:rsid w:val="00CE20D3"/>
    <w:rsid w:val="00CE2324"/>
    <w:rsid w:val="00CE249E"/>
    <w:rsid w:val="00CE2D62"/>
    <w:rsid w:val="00CE30C6"/>
    <w:rsid w:val="00CE34E2"/>
    <w:rsid w:val="00CE46A5"/>
    <w:rsid w:val="00CE53F1"/>
    <w:rsid w:val="00CE581C"/>
    <w:rsid w:val="00CE66D3"/>
    <w:rsid w:val="00CE684C"/>
    <w:rsid w:val="00CE70A3"/>
    <w:rsid w:val="00CE7470"/>
    <w:rsid w:val="00CE76FF"/>
    <w:rsid w:val="00CF0038"/>
    <w:rsid w:val="00CF0451"/>
    <w:rsid w:val="00CF056C"/>
    <w:rsid w:val="00CF057E"/>
    <w:rsid w:val="00CF0727"/>
    <w:rsid w:val="00CF1928"/>
    <w:rsid w:val="00CF19ED"/>
    <w:rsid w:val="00CF1AE4"/>
    <w:rsid w:val="00CF1FB0"/>
    <w:rsid w:val="00CF208E"/>
    <w:rsid w:val="00CF282B"/>
    <w:rsid w:val="00CF30F1"/>
    <w:rsid w:val="00CF3123"/>
    <w:rsid w:val="00CF3524"/>
    <w:rsid w:val="00CF3713"/>
    <w:rsid w:val="00CF3B3A"/>
    <w:rsid w:val="00CF3FFD"/>
    <w:rsid w:val="00CF426F"/>
    <w:rsid w:val="00CF4585"/>
    <w:rsid w:val="00CF4738"/>
    <w:rsid w:val="00CF48BA"/>
    <w:rsid w:val="00CF4C99"/>
    <w:rsid w:val="00CF4D40"/>
    <w:rsid w:val="00CF4E59"/>
    <w:rsid w:val="00CF540F"/>
    <w:rsid w:val="00CF54ED"/>
    <w:rsid w:val="00CF59CB"/>
    <w:rsid w:val="00CF5C3A"/>
    <w:rsid w:val="00CF6104"/>
    <w:rsid w:val="00CF6396"/>
    <w:rsid w:val="00CF64FC"/>
    <w:rsid w:val="00CF778F"/>
    <w:rsid w:val="00CF7A25"/>
    <w:rsid w:val="00D0048D"/>
    <w:rsid w:val="00D004CE"/>
    <w:rsid w:val="00D02468"/>
    <w:rsid w:val="00D02523"/>
    <w:rsid w:val="00D02789"/>
    <w:rsid w:val="00D02AAB"/>
    <w:rsid w:val="00D02DE8"/>
    <w:rsid w:val="00D03624"/>
    <w:rsid w:val="00D04565"/>
    <w:rsid w:val="00D04706"/>
    <w:rsid w:val="00D04B1E"/>
    <w:rsid w:val="00D04E15"/>
    <w:rsid w:val="00D05D0E"/>
    <w:rsid w:val="00D064AA"/>
    <w:rsid w:val="00D07337"/>
    <w:rsid w:val="00D07859"/>
    <w:rsid w:val="00D103E0"/>
    <w:rsid w:val="00D106C0"/>
    <w:rsid w:val="00D107F2"/>
    <w:rsid w:val="00D10FE2"/>
    <w:rsid w:val="00D11318"/>
    <w:rsid w:val="00D11A1E"/>
    <w:rsid w:val="00D127AC"/>
    <w:rsid w:val="00D12C58"/>
    <w:rsid w:val="00D12CB3"/>
    <w:rsid w:val="00D134B5"/>
    <w:rsid w:val="00D144CE"/>
    <w:rsid w:val="00D158E8"/>
    <w:rsid w:val="00D16CEF"/>
    <w:rsid w:val="00D16EBA"/>
    <w:rsid w:val="00D16FAC"/>
    <w:rsid w:val="00D170A0"/>
    <w:rsid w:val="00D179B5"/>
    <w:rsid w:val="00D20F0A"/>
    <w:rsid w:val="00D217DC"/>
    <w:rsid w:val="00D21A1A"/>
    <w:rsid w:val="00D21B75"/>
    <w:rsid w:val="00D21CD6"/>
    <w:rsid w:val="00D22ABA"/>
    <w:rsid w:val="00D23078"/>
    <w:rsid w:val="00D2351F"/>
    <w:rsid w:val="00D244F1"/>
    <w:rsid w:val="00D249EC"/>
    <w:rsid w:val="00D24BB2"/>
    <w:rsid w:val="00D25122"/>
    <w:rsid w:val="00D2575F"/>
    <w:rsid w:val="00D257D9"/>
    <w:rsid w:val="00D2673A"/>
    <w:rsid w:val="00D26AC2"/>
    <w:rsid w:val="00D270BF"/>
    <w:rsid w:val="00D27323"/>
    <w:rsid w:val="00D27C47"/>
    <w:rsid w:val="00D27D69"/>
    <w:rsid w:val="00D27E3B"/>
    <w:rsid w:val="00D3018D"/>
    <w:rsid w:val="00D30379"/>
    <w:rsid w:val="00D30AEE"/>
    <w:rsid w:val="00D30B36"/>
    <w:rsid w:val="00D30EAD"/>
    <w:rsid w:val="00D31635"/>
    <w:rsid w:val="00D317CF"/>
    <w:rsid w:val="00D318D6"/>
    <w:rsid w:val="00D329F7"/>
    <w:rsid w:val="00D33038"/>
    <w:rsid w:val="00D33719"/>
    <w:rsid w:val="00D33BD1"/>
    <w:rsid w:val="00D33FB5"/>
    <w:rsid w:val="00D342B7"/>
    <w:rsid w:val="00D3592A"/>
    <w:rsid w:val="00D35B57"/>
    <w:rsid w:val="00D36400"/>
    <w:rsid w:val="00D36529"/>
    <w:rsid w:val="00D3699F"/>
    <w:rsid w:val="00D37921"/>
    <w:rsid w:val="00D37DE8"/>
    <w:rsid w:val="00D4095F"/>
    <w:rsid w:val="00D40EFF"/>
    <w:rsid w:val="00D411A2"/>
    <w:rsid w:val="00D42B17"/>
    <w:rsid w:val="00D43EC0"/>
    <w:rsid w:val="00D43FE7"/>
    <w:rsid w:val="00D44443"/>
    <w:rsid w:val="00D448C9"/>
    <w:rsid w:val="00D46413"/>
    <w:rsid w:val="00D46EC9"/>
    <w:rsid w:val="00D5046B"/>
    <w:rsid w:val="00D50765"/>
    <w:rsid w:val="00D50B28"/>
    <w:rsid w:val="00D52874"/>
    <w:rsid w:val="00D52F2B"/>
    <w:rsid w:val="00D53155"/>
    <w:rsid w:val="00D538F8"/>
    <w:rsid w:val="00D54900"/>
    <w:rsid w:val="00D54CC4"/>
    <w:rsid w:val="00D54D03"/>
    <w:rsid w:val="00D54ECC"/>
    <w:rsid w:val="00D55782"/>
    <w:rsid w:val="00D56A62"/>
    <w:rsid w:val="00D56B7C"/>
    <w:rsid w:val="00D56C86"/>
    <w:rsid w:val="00D571F2"/>
    <w:rsid w:val="00D573CA"/>
    <w:rsid w:val="00D6056C"/>
    <w:rsid w:val="00D605D0"/>
    <w:rsid w:val="00D60602"/>
    <w:rsid w:val="00D60993"/>
    <w:rsid w:val="00D60B9A"/>
    <w:rsid w:val="00D61051"/>
    <w:rsid w:val="00D61158"/>
    <w:rsid w:val="00D613B6"/>
    <w:rsid w:val="00D6176D"/>
    <w:rsid w:val="00D62199"/>
    <w:rsid w:val="00D6221B"/>
    <w:rsid w:val="00D6229F"/>
    <w:rsid w:val="00D63754"/>
    <w:rsid w:val="00D645D7"/>
    <w:rsid w:val="00D648B5"/>
    <w:rsid w:val="00D649B2"/>
    <w:rsid w:val="00D657E0"/>
    <w:rsid w:val="00D65B1E"/>
    <w:rsid w:val="00D65DC1"/>
    <w:rsid w:val="00D65F35"/>
    <w:rsid w:val="00D65FD4"/>
    <w:rsid w:val="00D6605D"/>
    <w:rsid w:val="00D67069"/>
    <w:rsid w:val="00D6721C"/>
    <w:rsid w:val="00D6769C"/>
    <w:rsid w:val="00D679FD"/>
    <w:rsid w:val="00D67B4E"/>
    <w:rsid w:val="00D700BB"/>
    <w:rsid w:val="00D702DD"/>
    <w:rsid w:val="00D704F5"/>
    <w:rsid w:val="00D706AC"/>
    <w:rsid w:val="00D706B9"/>
    <w:rsid w:val="00D70919"/>
    <w:rsid w:val="00D71697"/>
    <w:rsid w:val="00D72232"/>
    <w:rsid w:val="00D734B5"/>
    <w:rsid w:val="00D736D9"/>
    <w:rsid w:val="00D74772"/>
    <w:rsid w:val="00D74A18"/>
    <w:rsid w:val="00D74E6F"/>
    <w:rsid w:val="00D75391"/>
    <w:rsid w:val="00D75A78"/>
    <w:rsid w:val="00D7615D"/>
    <w:rsid w:val="00D761FF"/>
    <w:rsid w:val="00D76E97"/>
    <w:rsid w:val="00D77849"/>
    <w:rsid w:val="00D8041C"/>
    <w:rsid w:val="00D80443"/>
    <w:rsid w:val="00D80684"/>
    <w:rsid w:val="00D81279"/>
    <w:rsid w:val="00D81297"/>
    <w:rsid w:val="00D81C33"/>
    <w:rsid w:val="00D81E2E"/>
    <w:rsid w:val="00D82B21"/>
    <w:rsid w:val="00D82D10"/>
    <w:rsid w:val="00D83151"/>
    <w:rsid w:val="00D847CD"/>
    <w:rsid w:val="00D84906"/>
    <w:rsid w:val="00D84A5D"/>
    <w:rsid w:val="00D854DE"/>
    <w:rsid w:val="00D857D3"/>
    <w:rsid w:val="00D879F8"/>
    <w:rsid w:val="00D87A77"/>
    <w:rsid w:val="00D91479"/>
    <w:rsid w:val="00D93A03"/>
    <w:rsid w:val="00D93B91"/>
    <w:rsid w:val="00D93D1E"/>
    <w:rsid w:val="00D9432B"/>
    <w:rsid w:val="00D9480E"/>
    <w:rsid w:val="00D94860"/>
    <w:rsid w:val="00D94B9E"/>
    <w:rsid w:val="00D94C68"/>
    <w:rsid w:val="00D950C6"/>
    <w:rsid w:val="00D95964"/>
    <w:rsid w:val="00D95D0E"/>
    <w:rsid w:val="00D96431"/>
    <w:rsid w:val="00D96D2E"/>
    <w:rsid w:val="00D96FDB"/>
    <w:rsid w:val="00D97938"/>
    <w:rsid w:val="00DA15ED"/>
    <w:rsid w:val="00DA1DE9"/>
    <w:rsid w:val="00DA1F99"/>
    <w:rsid w:val="00DA24C9"/>
    <w:rsid w:val="00DA25CA"/>
    <w:rsid w:val="00DA3B74"/>
    <w:rsid w:val="00DA515C"/>
    <w:rsid w:val="00DA5AAA"/>
    <w:rsid w:val="00DA5E5B"/>
    <w:rsid w:val="00DA6020"/>
    <w:rsid w:val="00DA6BB2"/>
    <w:rsid w:val="00DA6E60"/>
    <w:rsid w:val="00DA70DD"/>
    <w:rsid w:val="00DB0046"/>
    <w:rsid w:val="00DB0C1B"/>
    <w:rsid w:val="00DB21C2"/>
    <w:rsid w:val="00DB2449"/>
    <w:rsid w:val="00DB2453"/>
    <w:rsid w:val="00DB28A8"/>
    <w:rsid w:val="00DB2A4D"/>
    <w:rsid w:val="00DB361B"/>
    <w:rsid w:val="00DB3745"/>
    <w:rsid w:val="00DB3989"/>
    <w:rsid w:val="00DB3A1A"/>
    <w:rsid w:val="00DB3B30"/>
    <w:rsid w:val="00DB3CE9"/>
    <w:rsid w:val="00DB4473"/>
    <w:rsid w:val="00DB4CED"/>
    <w:rsid w:val="00DB4FAE"/>
    <w:rsid w:val="00DB5016"/>
    <w:rsid w:val="00DB5EA9"/>
    <w:rsid w:val="00DB6132"/>
    <w:rsid w:val="00DB69FD"/>
    <w:rsid w:val="00DB6AED"/>
    <w:rsid w:val="00DB75E2"/>
    <w:rsid w:val="00DB7C04"/>
    <w:rsid w:val="00DB7D3E"/>
    <w:rsid w:val="00DC08F2"/>
    <w:rsid w:val="00DC0C4D"/>
    <w:rsid w:val="00DC0EB1"/>
    <w:rsid w:val="00DC0F24"/>
    <w:rsid w:val="00DC227A"/>
    <w:rsid w:val="00DC25D8"/>
    <w:rsid w:val="00DC29FA"/>
    <w:rsid w:val="00DC369E"/>
    <w:rsid w:val="00DC383B"/>
    <w:rsid w:val="00DC3A34"/>
    <w:rsid w:val="00DC4247"/>
    <w:rsid w:val="00DC4383"/>
    <w:rsid w:val="00DC494A"/>
    <w:rsid w:val="00DC4BF2"/>
    <w:rsid w:val="00DC5603"/>
    <w:rsid w:val="00DC5619"/>
    <w:rsid w:val="00DC5893"/>
    <w:rsid w:val="00DC5923"/>
    <w:rsid w:val="00DC5E9E"/>
    <w:rsid w:val="00DC629A"/>
    <w:rsid w:val="00DC6703"/>
    <w:rsid w:val="00DC6EAA"/>
    <w:rsid w:val="00DC70C4"/>
    <w:rsid w:val="00DC7917"/>
    <w:rsid w:val="00DD1169"/>
    <w:rsid w:val="00DD12BD"/>
    <w:rsid w:val="00DD1DB9"/>
    <w:rsid w:val="00DD2A70"/>
    <w:rsid w:val="00DD391B"/>
    <w:rsid w:val="00DD3E8E"/>
    <w:rsid w:val="00DD41F3"/>
    <w:rsid w:val="00DD4A38"/>
    <w:rsid w:val="00DD4EE7"/>
    <w:rsid w:val="00DD5EAE"/>
    <w:rsid w:val="00DD6D28"/>
    <w:rsid w:val="00DD6EDE"/>
    <w:rsid w:val="00DD7404"/>
    <w:rsid w:val="00DD7C55"/>
    <w:rsid w:val="00DD7D58"/>
    <w:rsid w:val="00DE0C8E"/>
    <w:rsid w:val="00DE127D"/>
    <w:rsid w:val="00DE12C1"/>
    <w:rsid w:val="00DE1FE9"/>
    <w:rsid w:val="00DE25CB"/>
    <w:rsid w:val="00DE2CE2"/>
    <w:rsid w:val="00DE2F8B"/>
    <w:rsid w:val="00DE453D"/>
    <w:rsid w:val="00DE4AFA"/>
    <w:rsid w:val="00DE4CB5"/>
    <w:rsid w:val="00DE604D"/>
    <w:rsid w:val="00DE6204"/>
    <w:rsid w:val="00DE6800"/>
    <w:rsid w:val="00DE6A86"/>
    <w:rsid w:val="00DE6D7B"/>
    <w:rsid w:val="00DE70FD"/>
    <w:rsid w:val="00DE7206"/>
    <w:rsid w:val="00DE7EFD"/>
    <w:rsid w:val="00DF010F"/>
    <w:rsid w:val="00DF09C1"/>
    <w:rsid w:val="00DF0C8A"/>
    <w:rsid w:val="00DF1166"/>
    <w:rsid w:val="00DF1628"/>
    <w:rsid w:val="00DF1861"/>
    <w:rsid w:val="00DF265E"/>
    <w:rsid w:val="00DF2BAB"/>
    <w:rsid w:val="00DF2C7F"/>
    <w:rsid w:val="00DF31E5"/>
    <w:rsid w:val="00DF3C10"/>
    <w:rsid w:val="00DF3E05"/>
    <w:rsid w:val="00DF437A"/>
    <w:rsid w:val="00DF5428"/>
    <w:rsid w:val="00DF5489"/>
    <w:rsid w:val="00DF5F79"/>
    <w:rsid w:val="00DF633D"/>
    <w:rsid w:val="00DF6ABC"/>
    <w:rsid w:val="00DF7079"/>
    <w:rsid w:val="00DF79C2"/>
    <w:rsid w:val="00DF7D89"/>
    <w:rsid w:val="00E0083F"/>
    <w:rsid w:val="00E00BA7"/>
    <w:rsid w:val="00E00C15"/>
    <w:rsid w:val="00E00F5A"/>
    <w:rsid w:val="00E01DCD"/>
    <w:rsid w:val="00E0272E"/>
    <w:rsid w:val="00E033B4"/>
    <w:rsid w:val="00E034D3"/>
    <w:rsid w:val="00E03741"/>
    <w:rsid w:val="00E04C8E"/>
    <w:rsid w:val="00E05951"/>
    <w:rsid w:val="00E061C8"/>
    <w:rsid w:val="00E063C8"/>
    <w:rsid w:val="00E06442"/>
    <w:rsid w:val="00E066DD"/>
    <w:rsid w:val="00E076DD"/>
    <w:rsid w:val="00E10AAF"/>
    <w:rsid w:val="00E111F9"/>
    <w:rsid w:val="00E11833"/>
    <w:rsid w:val="00E11E7E"/>
    <w:rsid w:val="00E12D07"/>
    <w:rsid w:val="00E12E86"/>
    <w:rsid w:val="00E137CA"/>
    <w:rsid w:val="00E150E3"/>
    <w:rsid w:val="00E1570A"/>
    <w:rsid w:val="00E159EA"/>
    <w:rsid w:val="00E16530"/>
    <w:rsid w:val="00E16B16"/>
    <w:rsid w:val="00E171CA"/>
    <w:rsid w:val="00E1724C"/>
    <w:rsid w:val="00E17A5C"/>
    <w:rsid w:val="00E20174"/>
    <w:rsid w:val="00E201E6"/>
    <w:rsid w:val="00E20243"/>
    <w:rsid w:val="00E20963"/>
    <w:rsid w:val="00E210BE"/>
    <w:rsid w:val="00E21D42"/>
    <w:rsid w:val="00E21DD7"/>
    <w:rsid w:val="00E22062"/>
    <w:rsid w:val="00E224AF"/>
    <w:rsid w:val="00E22F99"/>
    <w:rsid w:val="00E230BB"/>
    <w:rsid w:val="00E23EF3"/>
    <w:rsid w:val="00E23F94"/>
    <w:rsid w:val="00E24530"/>
    <w:rsid w:val="00E2457B"/>
    <w:rsid w:val="00E24A1F"/>
    <w:rsid w:val="00E24E5A"/>
    <w:rsid w:val="00E24FEF"/>
    <w:rsid w:val="00E25586"/>
    <w:rsid w:val="00E25689"/>
    <w:rsid w:val="00E26059"/>
    <w:rsid w:val="00E26205"/>
    <w:rsid w:val="00E26808"/>
    <w:rsid w:val="00E26834"/>
    <w:rsid w:val="00E26B9B"/>
    <w:rsid w:val="00E30380"/>
    <w:rsid w:val="00E307FA"/>
    <w:rsid w:val="00E313CD"/>
    <w:rsid w:val="00E31917"/>
    <w:rsid w:val="00E3334A"/>
    <w:rsid w:val="00E33496"/>
    <w:rsid w:val="00E34E33"/>
    <w:rsid w:val="00E34F75"/>
    <w:rsid w:val="00E35BB6"/>
    <w:rsid w:val="00E36B7F"/>
    <w:rsid w:val="00E377B4"/>
    <w:rsid w:val="00E37B45"/>
    <w:rsid w:val="00E37C88"/>
    <w:rsid w:val="00E40354"/>
    <w:rsid w:val="00E40521"/>
    <w:rsid w:val="00E40D5B"/>
    <w:rsid w:val="00E410D8"/>
    <w:rsid w:val="00E415A1"/>
    <w:rsid w:val="00E41B6D"/>
    <w:rsid w:val="00E424F1"/>
    <w:rsid w:val="00E42670"/>
    <w:rsid w:val="00E42B13"/>
    <w:rsid w:val="00E44024"/>
    <w:rsid w:val="00E44A24"/>
    <w:rsid w:val="00E44C48"/>
    <w:rsid w:val="00E45898"/>
    <w:rsid w:val="00E45CB6"/>
    <w:rsid w:val="00E45FD2"/>
    <w:rsid w:val="00E47016"/>
    <w:rsid w:val="00E47CE8"/>
    <w:rsid w:val="00E47DC4"/>
    <w:rsid w:val="00E47E89"/>
    <w:rsid w:val="00E51508"/>
    <w:rsid w:val="00E51F53"/>
    <w:rsid w:val="00E51F92"/>
    <w:rsid w:val="00E52654"/>
    <w:rsid w:val="00E5287B"/>
    <w:rsid w:val="00E52CDC"/>
    <w:rsid w:val="00E52EC9"/>
    <w:rsid w:val="00E53668"/>
    <w:rsid w:val="00E53C37"/>
    <w:rsid w:val="00E541A5"/>
    <w:rsid w:val="00E5440E"/>
    <w:rsid w:val="00E5445D"/>
    <w:rsid w:val="00E548B3"/>
    <w:rsid w:val="00E54DE8"/>
    <w:rsid w:val="00E54E06"/>
    <w:rsid w:val="00E55369"/>
    <w:rsid w:val="00E55582"/>
    <w:rsid w:val="00E55A8C"/>
    <w:rsid w:val="00E55AA8"/>
    <w:rsid w:val="00E55B4D"/>
    <w:rsid w:val="00E55D8F"/>
    <w:rsid w:val="00E561C2"/>
    <w:rsid w:val="00E565BC"/>
    <w:rsid w:val="00E565E5"/>
    <w:rsid w:val="00E56DD1"/>
    <w:rsid w:val="00E5769F"/>
    <w:rsid w:val="00E60793"/>
    <w:rsid w:val="00E61014"/>
    <w:rsid w:val="00E612F4"/>
    <w:rsid w:val="00E6144D"/>
    <w:rsid w:val="00E61791"/>
    <w:rsid w:val="00E6186D"/>
    <w:rsid w:val="00E61940"/>
    <w:rsid w:val="00E61B24"/>
    <w:rsid w:val="00E61D51"/>
    <w:rsid w:val="00E61DF8"/>
    <w:rsid w:val="00E6211D"/>
    <w:rsid w:val="00E629B0"/>
    <w:rsid w:val="00E62A1E"/>
    <w:rsid w:val="00E6320F"/>
    <w:rsid w:val="00E63C17"/>
    <w:rsid w:val="00E642CF"/>
    <w:rsid w:val="00E6486A"/>
    <w:rsid w:val="00E656A9"/>
    <w:rsid w:val="00E6636C"/>
    <w:rsid w:val="00E667AF"/>
    <w:rsid w:val="00E667D2"/>
    <w:rsid w:val="00E671EA"/>
    <w:rsid w:val="00E67469"/>
    <w:rsid w:val="00E6766A"/>
    <w:rsid w:val="00E67FF3"/>
    <w:rsid w:val="00E70317"/>
    <w:rsid w:val="00E70436"/>
    <w:rsid w:val="00E71944"/>
    <w:rsid w:val="00E7197C"/>
    <w:rsid w:val="00E71D0E"/>
    <w:rsid w:val="00E727ED"/>
    <w:rsid w:val="00E72AC4"/>
    <w:rsid w:val="00E72F2B"/>
    <w:rsid w:val="00E739C7"/>
    <w:rsid w:val="00E73C37"/>
    <w:rsid w:val="00E73FE7"/>
    <w:rsid w:val="00E7414A"/>
    <w:rsid w:val="00E74453"/>
    <w:rsid w:val="00E7547C"/>
    <w:rsid w:val="00E75BCC"/>
    <w:rsid w:val="00E77193"/>
    <w:rsid w:val="00E77FD7"/>
    <w:rsid w:val="00E8029E"/>
    <w:rsid w:val="00E80980"/>
    <w:rsid w:val="00E809DF"/>
    <w:rsid w:val="00E824FD"/>
    <w:rsid w:val="00E838F1"/>
    <w:rsid w:val="00E83B6D"/>
    <w:rsid w:val="00E84262"/>
    <w:rsid w:val="00E84631"/>
    <w:rsid w:val="00E857F7"/>
    <w:rsid w:val="00E858FC"/>
    <w:rsid w:val="00E85A93"/>
    <w:rsid w:val="00E85F0A"/>
    <w:rsid w:val="00E864F3"/>
    <w:rsid w:val="00E8668E"/>
    <w:rsid w:val="00E8669B"/>
    <w:rsid w:val="00E866BF"/>
    <w:rsid w:val="00E8678E"/>
    <w:rsid w:val="00E86835"/>
    <w:rsid w:val="00E869B1"/>
    <w:rsid w:val="00E87872"/>
    <w:rsid w:val="00E87B2A"/>
    <w:rsid w:val="00E87B85"/>
    <w:rsid w:val="00E87D7E"/>
    <w:rsid w:val="00E87E70"/>
    <w:rsid w:val="00E9049B"/>
    <w:rsid w:val="00E90779"/>
    <w:rsid w:val="00E908A8"/>
    <w:rsid w:val="00E916B9"/>
    <w:rsid w:val="00E918B6"/>
    <w:rsid w:val="00E919D3"/>
    <w:rsid w:val="00E924FB"/>
    <w:rsid w:val="00E93F9F"/>
    <w:rsid w:val="00E945AF"/>
    <w:rsid w:val="00E9470F"/>
    <w:rsid w:val="00E95966"/>
    <w:rsid w:val="00E959E1"/>
    <w:rsid w:val="00E9632A"/>
    <w:rsid w:val="00E96387"/>
    <w:rsid w:val="00E96598"/>
    <w:rsid w:val="00E968E1"/>
    <w:rsid w:val="00E970AA"/>
    <w:rsid w:val="00E970F2"/>
    <w:rsid w:val="00E9783F"/>
    <w:rsid w:val="00EA01E0"/>
    <w:rsid w:val="00EA0AA2"/>
    <w:rsid w:val="00EA0C38"/>
    <w:rsid w:val="00EA0C5C"/>
    <w:rsid w:val="00EA17A3"/>
    <w:rsid w:val="00EA201A"/>
    <w:rsid w:val="00EA2F5F"/>
    <w:rsid w:val="00EA32BE"/>
    <w:rsid w:val="00EA3597"/>
    <w:rsid w:val="00EA4614"/>
    <w:rsid w:val="00EA4854"/>
    <w:rsid w:val="00EA4A20"/>
    <w:rsid w:val="00EA4F0A"/>
    <w:rsid w:val="00EA56ED"/>
    <w:rsid w:val="00EA5CEB"/>
    <w:rsid w:val="00EA6407"/>
    <w:rsid w:val="00EA6EB9"/>
    <w:rsid w:val="00EA6F9F"/>
    <w:rsid w:val="00EA71B1"/>
    <w:rsid w:val="00EB0280"/>
    <w:rsid w:val="00EB067C"/>
    <w:rsid w:val="00EB1CB0"/>
    <w:rsid w:val="00EB2335"/>
    <w:rsid w:val="00EB26E8"/>
    <w:rsid w:val="00EB27E5"/>
    <w:rsid w:val="00EB2F68"/>
    <w:rsid w:val="00EB3598"/>
    <w:rsid w:val="00EB3664"/>
    <w:rsid w:val="00EB3A3E"/>
    <w:rsid w:val="00EB4448"/>
    <w:rsid w:val="00EB44F6"/>
    <w:rsid w:val="00EB4942"/>
    <w:rsid w:val="00EB55C1"/>
    <w:rsid w:val="00EB569C"/>
    <w:rsid w:val="00EB5CA0"/>
    <w:rsid w:val="00EB607A"/>
    <w:rsid w:val="00EB6181"/>
    <w:rsid w:val="00EB69DB"/>
    <w:rsid w:val="00EB7391"/>
    <w:rsid w:val="00EB7974"/>
    <w:rsid w:val="00EC00F4"/>
    <w:rsid w:val="00EC0809"/>
    <w:rsid w:val="00EC0C92"/>
    <w:rsid w:val="00EC255F"/>
    <w:rsid w:val="00EC2BA1"/>
    <w:rsid w:val="00EC2C87"/>
    <w:rsid w:val="00EC2D54"/>
    <w:rsid w:val="00EC3557"/>
    <w:rsid w:val="00EC383C"/>
    <w:rsid w:val="00EC3B36"/>
    <w:rsid w:val="00EC3F55"/>
    <w:rsid w:val="00EC41BD"/>
    <w:rsid w:val="00EC4303"/>
    <w:rsid w:val="00EC499E"/>
    <w:rsid w:val="00EC52AB"/>
    <w:rsid w:val="00EC55B8"/>
    <w:rsid w:val="00EC5785"/>
    <w:rsid w:val="00EC600E"/>
    <w:rsid w:val="00EC6FDF"/>
    <w:rsid w:val="00EC78A5"/>
    <w:rsid w:val="00EC7A83"/>
    <w:rsid w:val="00EC7CDE"/>
    <w:rsid w:val="00ED0291"/>
    <w:rsid w:val="00ED2027"/>
    <w:rsid w:val="00ED22AB"/>
    <w:rsid w:val="00ED28EA"/>
    <w:rsid w:val="00ED2A0F"/>
    <w:rsid w:val="00ED2DB2"/>
    <w:rsid w:val="00ED3C35"/>
    <w:rsid w:val="00ED430C"/>
    <w:rsid w:val="00ED4563"/>
    <w:rsid w:val="00ED46A8"/>
    <w:rsid w:val="00ED4B0C"/>
    <w:rsid w:val="00ED4DEF"/>
    <w:rsid w:val="00ED502F"/>
    <w:rsid w:val="00ED6263"/>
    <w:rsid w:val="00ED6408"/>
    <w:rsid w:val="00ED672C"/>
    <w:rsid w:val="00ED6C09"/>
    <w:rsid w:val="00ED7854"/>
    <w:rsid w:val="00ED7D64"/>
    <w:rsid w:val="00EE055D"/>
    <w:rsid w:val="00EE1CD0"/>
    <w:rsid w:val="00EE1E68"/>
    <w:rsid w:val="00EE296D"/>
    <w:rsid w:val="00EE2ABD"/>
    <w:rsid w:val="00EE2D86"/>
    <w:rsid w:val="00EE2E59"/>
    <w:rsid w:val="00EE2F9F"/>
    <w:rsid w:val="00EE3178"/>
    <w:rsid w:val="00EE3DBD"/>
    <w:rsid w:val="00EE4094"/>
    <w:rsid w:val="00EE52DC"/>
    <w:rsid w:val="00EE56A9"/>
    <w:rsid w:val="00EE596B"/>
    <w:rsid w:val="00EE59AB"/>
    <w:rsid w:val="00EE6942"/>
    <w:rsid w:val="00EE6984"/>
    <w:rsid w:val="00EF1CA7"/>
    <w:rsid w:val="00EF1EE8"/>
    <w:rsid w:val="00EF21BF"/>
    <w:rsid w:val="00EF2656"/>
    <w:rsid w:val="00EF2D8B"/>
    <w:rsid w:val="00EF3319"/>
    <w:rsid w:val="00EF3928"/>
    <w:rsid w:val="00EF4462"/>
    <w:rsid w:val="00EF485C"/>
    <w:rsid w:val="00EF4A84"/>
    <w:rsid w:val="00EF4F89"/>
    <w:rsid w:val="00EF5737"/>
    <w:rsid w:val="00EF684F"/>
    <w:rsid w:val="00EF6BE1"/>
    <w:rsid w:val="00EF7507"/>
    <w:rsid w:val="00F00160"/>
    <w:rsid w:val="00F010C6"/>
    <w:rsid w:val="00F01166"/>
    <w:rsid w:val="00F01506"/>
    <w:rsid w:val="00F01CB9"/>
    <w:rsid w:val="00F020D2"/>
    <w:rsid w:val="00F02227"/>
    <w:rsid w:val="00F023AD"/>
    <w:rsid w:val="00F035D4"/>
    <w:rsid w:val="00F03FB4"/>
    <w:rsid w:val="00F0409D"/>
    <w:rsid w:val="00F0421D"/>
    <w:rsid w:val="00F056E1"/>
    <w:rsid w:val="00F05817"/>
    <w:rsid w:val="00F05D75"/>
    <w:rsid w:val="00F05D9B"/>
    <w:rsid w:val="00F05FC5"/>
    <w:rsid w:val="00F0610E"/>
    <w:rsid w:val="00F066FC"/>
    <w:rsid w:val="00F06B83"/>
    <w:rsid w:val="00F06E29"/>
    <w:rsid w:val="00F101AB"/>
    <w:rsid w:val="00F10356"/>
    <w:rsid w:val="00F1179D"/>
    <w:rsid w:val="00F11F64"/>
    <w:rsid w:val="00F13007"/>
    <w:rsid w:val="00F134DB"/>
    <w:rsid w:val="00F13C26"/>
    <w:rsid w:val="00F1416D"/>
    <w:rsid w:val="00F1432D"/>
    <w:rsid w:val="00F15397"/>
    <w:rsid w:val="00F15EA6"/>
    <w:rsid w:val="00F16A00"/>
    <w:rsid w:val="00F176D5"/>
    <w:rsid w:val="00F20E03"/>
    <w:rsid w:val="00F211A5"/>
    <w:rsid w:val="00F21BDE"/>
    <w:rsid w:val="00F21D16"/>
    <w:rsid w:val="00F22E80"/>
    <w:rsid w:val="00F23F44"/>
    <w:rsid w:val="00F2463A"/>
    <w:rsid w:val="00F24EB2"/>
    <w:rsid w:val="00F24F88"/>
    <w:rsid w:val="00F25226"/>
    <w:rsid w:val="00F254AD"/>
    <w:rsid w:val="00F25861"/>
    <w:rsid w:val="00F266DF"/>
    <w:rsid w:val="00F26FF4"/>
    <w:rsid w:val="00F275EA"/>
    <w:rsid w:val="00F27900"/>
    <w:rsid w:val="00F3003A"/>
    <w:rsid w:val="00F3035D"/>
    <w:rsid w:val="00F305C2"/>
    <w:rsid w:val="00F30956"/>
    <w:rsid w:val="00F30F34"/>
    <w:rsid w:val="00F30F4E"/>
    <w:rsid w:val="00F318C2"/>
    <w:rsid w:val="00F32003"/>
    <w:rsid w:val="00F325FE"/>
    <w:rsid w:val="00F33328"/>
    <w:rsid w:val="00F341A3"/>
    <w:rsid w:val="00F34DE6"/>
    <w:rsid w:val="00F35544"/>
    <w:rsid w:val="00F36076"/>
    <w:rsid w:val="00F36EA3"/>
    <w:rsid w:val="00F370A3"/>
    <w:rsid w:val="00F3743E"/>
    <w:rsid w:val="00F376C0"/>
    <w:rsid w:val="00F40346"/>
    <w:rsid w:val="00F406C1"/>
    <w:rsid w:val="00F41DD0"/>
    <w:rsid w:val="00F41EBD"/>
    <w:rsid w:val="00F42D3C"/>
    <w:rsid w:val="00F4376B"/>
    <w:rsid w:val="00F43842"/>
    <w:rsid w:val="00F43BB4"/>
    <w:rsid w:val="00F44418"/>
    <w:rsid w:val="00F45A34"/>
    <w:rsid w:val="00F46789"/>
    <w:rsid w:val="00F46D09"/>
    <w:rsid w:val="00F46E9A"/>
    <w:rsid w:val="00F4700C"/>
    <w:rsid w:val="00F47F18"/>
    <w:rsid w:val="00F506BC"/>
    <w:rsid w:val="00F506D2"/>
    <w:rsid w:val="00F507DB"/>
    <w:rsid w:val="00F50B1F"/>
    <w:rsid w:val="00F50C11"/>
    <w:rsid w:val="00F523A8"/>
    <w:rsid w:val="00F52516"/>
    <w:rsid w:val="00F52D6F"/>
    <w:rsid w:val="00F53BE2"/>
    <w:rsid w:val="00F54465"/>
    <w:rsid w:val="00F54BA5"/>
    <w:rsid w:val="00F54F71"/>
    <w:rsid w:val="00F55732"/>
    <w:rsid w:val="00F55749"/>
    <w:rsid w:val="00F5588C"/>
    <w:rsid w:val="00F560A1"/>
    <w:rsid w:val="00F57FCC"/>
    <w:rsid w:val="00F60C68"/>
    <w:rsid w:val="00F6105E"/>
    <w:rsid w:val="00F61377"/>
    <w:rsid w:val="00F61963"/>
    <w:rsid w:val="00F61B4E"/>
    <w:rsid w:val="00F61B5B"/>
    <w:rsid w:val="00F61BA4"/>
    <w:rsid w:val="00F61FCF"/>
    <w:rsid w:val="00F61FE8"/>
    <w:rsid w:val="00F622CD"/>
    <w:rsid w:val="00F62386"/>
    <w:rsid w:val="00F62854"/>
    <w:rsid w:val="00F63940"/>
    <w:rsid w:val="00F63ED7"/>
    <w:rsid w:val="00F63EDC"/>
    <w:rsid w:val="00F641F6"/>
    <w:rsid w:val="00F64600"/>
    <w:rsid w:val="00F64BF6"/>
    <w:rsid w:val="00F65A5C"/>
    <w:rsid w:val="00F65CFF"/>
    <w:rsid w:val="00F661AC"/>
    <w:rsid w:val="00F666E9"/>
    <w:rsid w:val="00F66A47"/>
    <w:rsid w:val="00F66D8E"/>
    <w:rsid w:val="00F67981"/>
    <w:rsid w:val="00F7020C"/>
    <w:rsid w:val="00F70257"/>
    <w:rsid w:val="00F70517"/>
    <w:rsid w:val="00F7262C"/>
    <w:rsid w:val="00F72AB5"/>
    <w:rsid w:val="00F72E06"/>
    <w:rsid w:val="00F72F21"/>
    <w:rsid w:val="00F72F62"/>
    <w:rsid w:val="00F730E0"/>
    <w:rsid w:val="00F73143"/>
    <w:rsid w:val="00F73156"/>
    <w:rsid w:val="00F734AD"/>
    <w:rsid w:val="00F73700"/>
    <w:rsid w:val="00F7400B"/>
    <w:rsid w:val="00F74369"/>
    <w:rsid w:val="00F7441B"/>
    <w:rsid w:val="00F75044"/>
    <w:rsid w:val="00F7551A"/>
    <w:rsid w:val="00F75A5D"/>
    <w:rsid w:val="00F75DED"/>
    <w:rsid w:val="00F763E3"/>
    <w:rsid w:val="00F76964"/>
    <w:rsid w:val="00F76E5C"/>
    <w:rsid w:val="00F77348"/>
    <w:rsid w:val="00F80513"/>
    <w:rsid w:val="00F81F7A"/>
    <w:rsid w:val="00F82CEA"/>
    <w:rsid w:val="00F836C9"/>
    <w:rsid w:val="00F83727"/>
    <w:rsid w:val="00F83BFA"/>
    <w:rsid w:val="00F84BF4"/>
    <w:rsid w:val="00F85010"/>
    <w:rsid w:val="00F857E0"/>
    <w:rsid w:val="00F857E8"/>
    <w:rsid w:val="00F869EC"/>
    <w:rsid w:val="00F908A3"/>
    <w:rsid w:val="00F90DEF"/>
    <w:rsid w:val="00F9210B"/>
    <w:rsid w:val="00F92478"/>
    <w:rsid w:val="00F926E5"/>
    <w:rsid w:val="00F92C0A"/>
    <w:rsid w:val="00F93924"/>
    <w:rsid w:val="00F93995"/>
    <w:rsid w:val="00F939D5"/>
    <w:rsid w:val="00F93C2E"/>
    <w:rsid w:val="00F93F87"/>
    <w:rsid w:val="00F9426B"/>
    <w:rsid w:val="00F94368"/>
    <w:rsid w:val="00F94EFE"/>
    <w:rsid w:val="00F95BC0"/>
    <w:rsid w:val="00F96226"/>
    <w:rsid w:val="00F96C20"/>
    <w:rsid w:val="00F96F9E"/>
    <w:rsid w:val="00F977F3"/>
    <w:rsid w:val="00F97C82"/>
    <w:rsid w:val="00FA00CE"/>
    <w:rsid w:val="00FA02AF"/>
    <w:rsid w:val="00FA0C64"/>
    <w:rsid w:val="00FA1587"/>
    <w:rsid w:val="00FA19AC"/>
    <w:rsid w:val="00FA1E56"/>
    <w:rsid w:val="00FA2388"/>
    <w:rsid w:val="00FA2497"/>
    <w:rsid w:val="00FA2B18"/>
    <w:rsid w:val="00FA2E33"/>
    <w:rsid w:val="00FA32F3"/>
    <w:rsid w:val="00FA3470"/>
    <w:rsid w:val="00FA35DF"/>
    <w:rsid w:val="00FA37DD"/>
    <w:rsid w:val="00FA3A7D"/>
    <w:rsid w:val="00FA3FF4"/>
    <w:rsid w:val="00FA42D0"/>
    <w:rsid w:val="00FA4554"/>
    <w:rsid w:val="00FA5179"/>
    <w:rsid w:val="00FA548E"/>
    <w:rsid w:val="00FA62E0"/>
    <w:rsid w:val="00FA6A2E"/>
    <w:rsid w:val="00FA791D"/>
    <w:rsid w:val="00FA7BD5"/>
    <w:rsid w:val="00FA7E2A"/>
    <w:rsid w:val="00FB110D"/>
    <w:rsid w:val="00FB122E"/>
    <w:rsid w:val="00FB12B6"/>
    <w:rsid w:val="00FB1428"/>
    <w:rsid w:val="00FB172B"/>
    <w:rsid w:val="00FB2861"/>
    <w:rsid w:val="00FB305B"/>
    <w:rsid w:val="00FB33CD"/>
    <w:rsid w:val="00FB3725"/>
    <w:rsid w:val="00FB3897"/>
    <w:rsid w:val="00FB3DA5"/>
    <w:rsid w:val="00FB3EC6"/>
    <w:rsid w:val="00FB4DDA"/>
    <w:rsid w:val="00FB50AA"/>
    <w:rsid w:val="00FB5E91"/>
    <w:rsid w:val="00FB6140"/>
    <w:rsid w:val="00FB6408"/>
    <w:rsid w:val="00FB6A4B"/>
    <w:rsid w:val="00FB73E0"/>
    <w:rsid w:val="00FB76F7"/>
    <w:rsid w:val="00FC0671"/>
    <w:rsid w:val="00FC06BF"/>
    <w:rsid w:val="00FC0954"/>
    <w:rsid w:val="00FC0A44"/>
    <w:rsid w:val="00FC0C75"/>
    <w:rsid w:val="00FC2023"/>
    <w:rsid w:val="00FC2602"/>
    <w:rsid w:val="00FC3480"/>
    <w:rsid w:val="00FC3751"/>
    <w:rsid w:val="00FC403A"/>
    <w:rsid w:val="00FC4823"/>
    <w:rsid w:val="00FC4DFB"/>
    <w:rsid w:val="00FC5C3E"/>
    <w:rsid w:val="00FC631F"/>
    <w:rsid w:val="00FC7043"/>
    <w:rsid w:val="00FC8111"/>
    <w:rsid w:val="00FD01B2"/>
    <w:rsid w:val="00FD0458"/>
    <w:rsid w:val="00FD09C1"/>
    <w:rsid w:val="00FD0AAD"/>
    <w:rsid w:val="00FD0B7B"/>
    <w:rsid w:val="00FD0E60"/>
    <w:rsid w:val="00FD16D2"/>
    <w:rsid w:val="00FD18BB"/>
    <w:rsid w:val="00FD197D"/>
    <w:rsid w:val="00FD1BA2"/>
    <w:rsid w:val="00FD1C3C"/>
    <w:rsid w:val="00FD1CFC"/>
    <w:rsid w:val="00FD1EA2"/>
    <w:rsid w:val="00FD1FC4"/>
    <w:rsid w:val="00FD2422"/>
    <w:rsid w:val="00FD30B4"/>
    <w:rsid w:val="00FD34C2"/>
    <w:rsid w:val="00FD3CC5"/>
    <w:rsid w:val="00FD4561"/>
    <w:rsid w:val="00FD4EC0"/>
    <w:rsid w:val="00FD4FA7"/>
    <w:rsid w:val="00FD5826"/>
    <w:rsid w:val="00FD5C24"/>
    <w:rsid w:val="00FD5CD4"/>
    <w:rsid w:val="00FD6434"/>
    <w:rsid w:val="00FD6475"/>
    <w:rsid w:val="00FD68E9"/>
    <w:rsid w:val="00FD6BC6"/>
    <w:rsid w:val="00FD732C"/>
    <w:rsid w:val="00FD7B0E"/>
    <w:rsid w:val="00FD7DD5"/>
    <w:rsid w:val="00FE0E5C"/>
    <w:rsid w:val="00FE176F"/>
    <w:rsid w:val="00FE1C93"/>
    <w:rsid w:val="00FE23E2"/>
    <w:rsid w:val="00FE2EBD"/>
    <w:rsid w:val="00FE35EC"/>
    <w:rsid w:val="00FE3D31"/>
    <w:rsid w:val="00FE43AE"/>
    <w:rsid w:val="00FE47BB"/>
    <w:rsid w:val="00FE5442"/>
    <w:rsid w:val="00FE584F"/>
    <w:rsid w:val="00FE5D00"/>
    <w:rsid w:val="00FE607B"/>
    <w:rsid w:val="00FE6634"/>
    <w:rsid w:val="00FE6FCF"/>
    <w:rsid w:val="00FE7C26"/>
    <w:rsid w:val="00FE7CFA"/>
    <w:rsid w:val="00FF02D6"/>
    <w:rsid w:val="00FF1764"/>
    <w:rsid w:val="00FF1A32"/>
    <w:rsid w:val="00FF2433"/>
    <w:rsid w:val="00FF266B"/>
    <w:rsid w:val="00FF27A0"/>
    <w:rsid w:val="00FF2818"/>
    <w:rsid w:val="00FF2B98"/>
    <w:rsid w:val="00FF2C41"/>
    <w:rsid w:val="00FF2CE1"/>
    <w:rsid w:val="00FF302C"/>
    <w:rsid w:val="00FF3E29"/>
    <w:rsid w:val="00FF40D3"/>
    <w:rsid w:val="00FF444D"/>
    <w:rsid w:val="00FF4456"/>
    <w:rsid w:val="00FF4BAB"/>
    <w:rsid w:val="00FF5459"/>
    <w:rsid w:val="00FF548E"/>
    <w:rsid w:val="00FF5929"/>
    <w:rsid w:val="00FF5FF8"/>
    <w:rsid w:val="00FF6176"/>
    <w:rsid w:val="00FF63E1"/>
    <w:rsid w:val="00FF641B"/>
    <w:rsid w:val="00FF7421"/>
    <w:rsid w:val="00FF7B64"/>
    <w:rsid w:val="00FF7C53"/>
    <w:rsid w:val="00FF7D74"/>
    <w:rsid w:val="0105407A"/>
    <w:rsid w:val="01096FEF"/>
    <w:rsid w:val="011E0F00"/>
    <w:rsid w:val="012E06DA"/>
    <w:rsid w:val="01786255"/>
    <w:rsid w:val="0181DA75"/>
    <w:rsid w:val="0199CC0C"/>
    <w:rsid w:val="01AA9E23"/>
    <w:rsid w:val="0239426B"/>
    <w:rsid w:val="02432E07"/>
    <w:rsid w:val="02775589"/>
    <w:rsid w:val="028BE927"/>
    <w:rsid w:val="02A72A47"/>
    <w:rsid w:val="02BCB001"/>
    <w:rsid w:val="02D84921"/>
    <w:rsid w:val="030A86F1"/>
    <w:rsid w:val="031A9511"/>
    <w:rsid w:val="031D3508"/>
    <w:rsid w:val="03244A91"/>
    <w:rsid w:val="0324579F"/>
    <w:rsid w:val="0348194B"/>
    <w:rsid w:val="036C2A82"/>
    <w:rsid w:val="03764F61"/>
    <w:rsid w:val="037C5897"/>
    <w:rsid w:val="03872BC8"/>
    <w:rsid w:val="0387E1D3"/>
    <w:rsid w:val="038926BD"/>
    <w:rsid w:val="03A5F2DF"/>
    <w:rsid w:val="03BD16AD"/>
    <w:rsid w:val="04007179"/>
    <w:rsid w:val="040B7593"/>
    <w:rsid w:val="0441446B"/>
    <w:rsid w:val="04445BDD"/>
    <w:rsid w:val="04A2BFB9"/>
    <w:rsid w:val="04A6BC07"/>
    <w:rsid w:val="04F78A94"/>
    <w:rsid w:val="04FB67BD"/>
    <w:rsid w:val="0512D2D8"/>
    <w:rsid w:val="052209B2"/>
    <w:rsid w:val="058F6BCE"/>
    <w:rsid w:val="059C4F24"/>
    <w:rsid w:val="05A6CA02"/>
    <w:rsid w:val="05C88CBD"/>
    <w:rsid w:val="05CC2974"/>
    <w:rsid w:val="05CC5B23"/>
    <w:rsid w:val="05D78153"/>
    <w:rsid w:val="0687D472"/>
    <w:rsid w:val="069E0F4A"/>
    <w:rsid w:val="069FF9AE"/>
    <w:rsid w:val="06DF2423"/>
    <w:rsid w:val="06F5A787"/>
    <w:rsid w:val="06F72862"/>
    <w:rsid w:val="0715CFBE"/>
    <w:rsid w:val="07489E27"/>
    <w:rsid w:val="075BB7F3"/>
    <w:rsid w:val="07747FBD"/>
    <w:rsid w:val="077EDC89"/>
    <w:rsid w:val="07966735"/>
    <w:rsid w:val="079F499B"/>
    <w:rsid w:val="07C84282"/>
    <w:rsid w:val="07CF68DE"/>
    <w:rsid w:val="0825B961"/>
    <w:rsid w:val="082ED850"/>
    <w:rsid w:val="083826EE"/>
    <w:rsid w:val="085085CB"/>
    <w:rsid w:val="08930990"/>
    <w:rsid w:val="0895F6CA"/>
    <w:rsid w:val="08A577E9"/>
    <w:rsid w:val="08B98B58"/>
    <w:rsid w:val="08E4C4BE"/>
    <w:rsid w:val="08EC2AC6"/>
    <w:rsid w:val="0926B9BF"/>
    <w:rsid w:val="092EF26C"/>
    <w:rsid w:val="092FACB5"/>
    <w:rsid w:val="0938AB2B"/>
    <w:rsid w:val="09399634"/>
    <w:rsid w:val="094513DC"/>
    <w:rsid w:val="094B4F62"/>
    <w:rsid w:val="096BA876"/>
    <w:rsid w:val="0990D319"/>
    <w:rsid w:val="099A13F0"/>
    <w:rsid w:val="0A27B1BE"/>
    <w:rsid w:val="0A32C885"/>
    <w:rsid w:val="0A37F328"/>
    <w:rsid w:val="0A60271D"/>
    <w:rsid w:val="0A6D3DA6"/>
    <w:rsid w:val="0A9B9A43"/>
    <w:rsid w:val="0A9CFB54"/>
    <w:rsid w:val="0AA4FF58"/>
    <w:rsid w:val="0AAFA9C5"/>
    <w:rsid w:val="0B2E6D1C"/>
    <w:rsid w:val="0B4AD933"/>
    <w:rsid w:val="0B4EA996"/>
    <w:rsid w:val="0BB6C772"/>
    <w:rsid w:val="0BC85369"/>
    <w:rsid w:val="0BFE7B7F"/>
    <w:rsid w:val="0C13543E"/>
    <w:rsid w:val="0C16E07B"/>
    <w:rsid w:val="0C1DA518"/>
    <w:rsid w:val="0C31CE30"/>
    <w:rsid w:val="0C3345D0"/>
    <w:rsid w:val="0C884013"/>
    <w:rsid w:val="0CB22003"/>
    <w:rsid w:val="0CC1B7F3"/>
    <w:rsid w:val="0CDDDBBC"/>
    <w:rsid w:val="0CF318BA"/>
    <w:rsid w:val="0D098449"/>
    <w:rsid w:val="0D3F0807"/>
    <w:rsid w:val="0D6C2DC8"/>
    <w:rsid w:val="0D72F938"/>
    <w:rsid w:val="0D7C7DAE"/>
    <w:rsid w:val="0D925D1F"/>
    <w:rsid w:val="0DFF9EBB"/>
    <w:rsid w:val="0E05FD7C"/>
    <w:rsid w:val="0E0DE156"/>
    <w:rsid w:val="0E26535D"/>
    <w:rsid w:val="0E2A75FB"/>
    <w:rsid w:val="0E40C276"/>
    <w:rsid w:val="0E84274F"/>
    <w:rsid w:val="0E91B2D3"/>
    <w:rsid w:val="0E9B5857"/>
    <w:rsid w:val="0EC094C5"/>
    <w:rsid w:val="0EF0F65F"/>
    <w:rsid w:val="0EF622B7"/>
    <w:rsid w:val="0EF8D5D3"/>
    <w:rsid w:val="0F0441DB"/>
    <w:rsid w:val="0F0ED4BA"/>
    <w:rsid w:val="0F52E6E5"/>
    <w:rsid w:val="0F6B4242"/>
    <w:rsid w:val="0F7D105F"/>
    <w:rsid w:val="0FAEA953"/>
    <w:rsid w:val="0FD045C2"/>
    <w:rsid w:val="0FDB2260"/>
    <w:rsid w:val="1010CFAE"/>
    <w:rsid w:val="101B7BB4"/>
    <w:rsid w:val="104D0F2F"/>
    <w:rsid w:val="10AEAFA5"/>
    <w:rsid w:val="10AED9FB"/>
    <w:rsid w:val="10B15E9E"/>
    <w:rsid w:val="10B92B46"/>
    <w:rsid w:val="1113B6E5"/>
    <w:rsid w:val="1189ED0A"/>
    <w:rsid w:val="119A5ED1"/>
    <w:rsid w:val="11BECE99"/>
    <w:rsid w:val="11D56F1A"/>
    <w:rsid w:val="122AA1E2"/>
    <w:rsid w:val="1233FF76"/>
    <w:rsid w:val="123A3B75"/>
    <w:rsid w:val="126337B8"/>
    <w:rsid w:val="129EB7AF"/>
    <w:rsid w:val="12CE8A87"/>
    <w:rsid w:val="12D3364F"/>
    <w:rsid w:val="12F4AC7B"/>
    <w:rsid w:val="130975DC"/>
    <w:rsid w:val="131EEE27"/>
    <w:rsid w:val="1355C1A2"/>
    <w:rsid w:val="1386F29B"/>
    <w:rsid w:val="13A2380B"/>
    <w:rsid w:val="13B107B7"/>
    <w:rsid w:val="13EBC2E5"/>
    <w:rsid w:val="13FACDEC"/>
    <w:rsid w:val="143CC545"/>
    <w:rsid w:val="14954726"/>
    <w:rsid w:val="149ECDEB"/>
    <w:rsid w:val="14AC3D6B"/>
    <w:rsid w:val="15297CE5"/>
    <w:rsid w:val="153D3BE7"/>
    <w:rsid w:val="154483B5"/>
    <w:rsid w:val="1568B99E"/>
    <w:rsid w:val="1581E0D4"/>
    <w:rsid w:val="159AC049"/>
    <w:rsid w:val="160A0A5C"/>
    <w:rsid w:val="162E6D71"/>
    <w:rsid w:val="16483ED9"/>
    <w:rsid w:val="165B7C44"/>
    <w:rsid w:val="16658256"/>
    <w:rsid w:val="1678018E"/>
    <w:rsid w:val="16BBA4BF"/>
    <w:rsid w:val="16BDEC5E"/>
    <w:rsid w:val="16DB9CF9"/>
    <w:rsid w:val="172E772A"/>
    <w:rsid w:val="17328955"/>
    <w:rsid w:val="17407D61"/>
    <w:rsid w:val="177E9077"/>
    <w:rsid w:val="17C38EDB"/>
    <w:rsid w:val="17F3B8E7"/>
    <w:rsid w:val="17FF1016"/>
    <w:rsid w:val="181B3AD8"/>
    <w:rsid w:val="1851B0CD"/>
    <w:rsid w:val="186475A1"/>
    <w:rsid w:val="186B68BB"/>
    <w:rsid w:val="1899C5B1"/>
    <w:rsid w:val="189E3E2C"/>
    <w:rsid w:val="18BDC0BC"/>
    <w:rsid w:val="18C0E35D"/>
    <w:rsid w:val="18CF5FF1"/>
    <w:rsid w:val="190D066E"/>
    <w:rsid w:val="190E44D8"/>
    <w:rsid w:val="1923BBCB"/>
    <w:rsid w:val="19296AF2"/>
    <w:rsid w:val="195D980B"/>
    <w:rsid w:val="198EA0AD"/>
    <w:rsid w:val="198FF1B8"/>
    <w:rsid w:val="19E43CA8"/>
    <w:rsid w:val="1A0205E6"/>
    <w:rsid w:val="1A0A1108"/>
    <w:rsid w:val="1A0AB23E"/>
    <w:rsid w:val="1A16CB12"/>
    <w:rsid w:val="1A25AC73"/>
    <w:rsid w:val="1A3F2886"/>
    <w:rsid w:val="1A808035"/>
    <w:rsid w:val="1AD7BAE6"/>
    <w:rsid w:val="1AF1ADDD"/>
    <w:rsid w:val="1AF9406C"/>
    <w:rsid w:val="1B2B5ED0"/>
    <w:rsid w:val="1B2BEFE8"/>
    <w:rsid w:val="1B40D0B8"/>
    <w:rsid w:val="1B713399"/>
    <w:rsid w:val="1B719CCD"/>
    <w:rsid w:val="1B7DB0B8"/>
    <w:rsid w:val="1B7E0546"/>
    <w:rsid w:val="1B88A727"/>
    <w:rsid w:val="1BB73F43"/>
    <w:rsid w:val="1BD45751"/>
    <w:rsid w:val="1BF17CE9"/>
    <w:rsid w:val="1C0B6630"/>
    <w:rsid w:val="1C1400CB"/>
    <w:rsid w:val="1C295980"/>
    <w:rsid w:val="1C78BA33"/>
    <w:rsid w:val="1CEF00A3"/>
    <w:rsid w:val="1CF1390E"/>
    <w:rsid w:val="1D1F2846"/>
    <w:rsid w:val="1D3CE852"/>
    <w:rsid w:val="1D43B8EF"/>
    <w:rsid w:val="1D573232"/>
    <w:rsid w:val="1DB6F6E8"/>
    <w:rsid w:val="1E007040"/>
    <w:rsid w:val="1E22EF6F"/>
    <w:rsid w:val="1E346510"/>
    <w:rsid w:val="1E3F42BC"/>
    <w:rsid w:val="1E4AB74C"/>
    <w:rsid w:val="1E7673B1"/>
    <w:rsid w:val="1E8F8B00"/>
    <w:rsid w:val="1E9D569D"/>
    <w:rsid w:val="1EABD689"/>
    <w:rsid w:val="1EB062DD"/>
    <w:rsid w:val="1ECF071E"/>
    <w:rsid w:val="1EFE51EC"/>
    <w:rsid w:val="1F25AFA5"/>
    <w:rsid w:val="1F46A2B4"/>
    <w:rsid w:val="1F53E928"/>
    <w:rsid w:val="1F62F4F5"/>
    <w:rsid w:val="1FBE5252"/>
    <w:rsid w:val="1FCC64C0"/>
    <w:rsid w:val="201C299A"/>
    <w:rsid w:val="2033F848"/>
    <w:rsid w:val="2070ED32"/>
    <w:rsid w:val="20C7182E"/>
    <w:rsid w:val="20E44BEE"/>
    <w:rsid w:val="211F8059"/>
    <w:rsid w:val="214DE3DD"/>
    <w:rsid w:val="217473B5"/>
    <w:rsid w:val="2192D8C6"/>
    <w:rsid w:val="2197085D"/>
    <w:rsid w:val="21B56B7C"/>
    <w:rsid w:val="21C264E7"/>
    <w:rsid w:val="21C8FFD4"/>
    <w:rsid w:val="21CF443E"/>
    <w:rsid w:val="21DEF697"/>
    <w:rsid w:val="21FA3D1B"/>
    <w:rsid w:val="22130037"/>
    <w:rsid w:val="225909F9"/>
    <w:rsid w:val="229DFE22"/>
    <w:rsid w:val="22AF0C0B"/>
    <w:rsid w:val="22CB07C1"/>
    <w:rsid w:val="22CBD083"/>
    <w:rsid w:val="23004B98"/>
    <w:rsid w:val="2322B6F8"/>
    <w:rsid w:val="233E19E3"/>
    <w:rsid w:val="236E90F1"/>
    <w:rsid w:val="239ED0A1"/>
    <w:rsid w:val="23BDFDCA"/>
    <w:rsid w:val="23C05D33"/>
    <w:rsid w:val="23C70E11"/>
    <w:rsid w:val="24115ECD"/>
    <w:rsid w:val="24155F30"/>
    <w:rsid w:val="24179EF5"/>
    <w:rsid w:val="24274CE9"/>
    <w:rsid w:val="243DD7A8"/>
    <w:rsid w:val="244CAA0B"/>
    <w:rsid w:val="246B49D7"/>
    <w:rsid w:val="24803912"/>
    <w:rsid w:val="24907700"/>
    <w:rsid w:val="2490AAE2"/>
    <w:rsid w:val="249BC989"/>
    <w:rsid w:val="24DEC062"/>
    <w:rsid w:val="24F883B4"/>
    <w:rsid w:val="25068E1B"/>
    <w:rsid w:val="250A9454"/>
    <w:rsid w:val="2526BDCB"/>
    <w:rsid w:val="2538A12C"/>
    <w:rsid w:val="253D4FE8"/>
    <w:rsid w:val="25928EEC"/>
    <w:rsid w:val="25952A77"/>
    <w:rsid w:val="25D0EAC4"/>
    <w:rsid w:val="25D84A5C"/>
    <w:rsid w:val="25EF8C03"/>
    <w:rsid w:val="261020A9"/>
    <w:rsid w:val="26F8224F"/>
    <w:rsid w:val="271603B9"/>
    <w:rsid w:val="2739285B"/>
    <w:rsid w:val="2780FB9B"/>
    <w:rsid w:val="27891A09"/>
    <w:rsid w:val="279F4857"/>
    <w:rsid w:val="27B7096F"/>
    <w:rsid w:val="27DDEAAB"/>
    <w:rsid w:val="27DF70DB"/>
    <w:rsid w:val="27E2D4ED"/>
    <w:rsid w:val="27F55D31"/>
    <w:rsid w:val="280589E3"/>
    <w:rsid w:val="280CCBBC"/>
    <w:rsid w:val="280D70F2"/>
    <w:rsid w:val="2844A5A2"/>
    <w:rsid w:val="286FA79F"/>
    <w:rsid w:val="289D8448"/>
    <w:rsid w:val="28B3FE73"/>
    <w:rsid w:val="28CF9788"/>
    <w:rsid w:val="28DCD286"/>
    <w:rsid w:val="29027B8F"/>
    <w:rsid w:val="2921699E"/>
    <w:rsid w:val="2953D98B"/>
    <w:rsid w:val="2A05254F"/>
    <w:rsid w:val="2A440EC2"/>
    <w:rsid w:val="2A51C59C"/>
    <w:rsid w:val="2A79ADE9"/>
    <w:rsid w:val="2AAC18DF"/>
    <w:rsid w:val="2AB63B8E"/>
    <w:rsid w:val="2AC4044C"/>
    <w:rsid w:val="2AC5753E"/>
    <w:rsid w:val="2AC5D20B"/>
    <w:rsid w:val="2ADBC981"/>
    <w:rsid w:val="2B006473"/>
    <w:rsid w:val="2B0D9561"/>
    <w:rsid w:val="2B2C1204"/>
    <w:rsid w:val="2B5D9783"/>
    <w:rsid w:val="2B637112"/>
    <w:rsid w:val="2B686628"/>
    <w:rsid w:val="2B827811"/>
    <w:rsid w:val="2BB04F61"/>
    <w:rsid w:val="2BBEBCFE"/>
    <w:rsid w:val="2C2FF0E5"/>
    <w:rsid w:val="2C423BD4"/>
    <w:rsid w:val="2C4D7F5D"/>
    <w:rsid w:val="2C582064"/>
    <w:rsid w:val="2C7E3E18"/>
    <w:rsid w:val="2CA58F9E"/>
    <w:rsid w:val="2CB37DD0"/>
    <w:rsid w:val="2CC3EFFA"/>
    <w:rsid w:val="2CC9A69D"/>
    <w:rsid w:val="2CE9C2F3"/>
    <w:rsid w:val="2D0760F8"/>
    <w:rsid w:val="2D0A2462"/>
    <w:rsid w:val="2D3287F2"/>
    <w:rsid w:val="2D68A280"/>
    <w:rsid w:val="2D6E03F1"/>
    <w:rsid w:val="2D6EEED1"/>
    <w:rsid w:val="2D738654"/>
    <w:rsid w:val="2D751142"/>
    <w:rsid w:val="2D91BD79"/>
    <w:rsid w:val="2D9C0C60"/>
    <w:rsid w:val="2DD38DB6"/>
    <w:rsid w:val="2DE8D379"/>
    <w:rsid w:val="2DEAEA5E"/>
    <w:rsid w:val="2E35055B"/>
    <w:rsid w:val="2E36CBC0"/>
    <w:rsid w:val="2E3F72F0"/>
    <w:rsid w:val="2E7611EC"/>
    <w:rsid w:val="2E94EA0E"/>
    <w:rsid w:val="2EA01885"/>
    <w:rsid w:val="2ED144E8"/>
    <w:rsid w:val="2F06542E"/>
    <w:rsid w:val="2F247141"/>
    <w:rsid w:val="2F51505F"/>
    <w:rsid w:val="2F52FE42"/>
    <w:rsid w:val="2F5BC6C0"/>
    <w:rsid w:val="2F8502E2"/>
    <w:rsid w:val="2F91259C"/>
    <w:rsid w:val="301F524A"/>
    <w:rsid w:val="3081923E"/>
    <w:rsid w:val="308771F4"/>
    <w:rsid w:val="30AF4D89"/>
    <w:rsid w:val="30E5DDCB"/>
    <w:rsid w:val="30E96CC3"/>
    <w:rsid w:val="30F0B87A"/>
    <w:rsid w:val="30F69BB1"/>
    <w:rsid w:val="311F1C67"/>
    <w:rsid w:val="312DB731"/>
    <w:rsid w:val="312FCE04"/>
    <w:rsid w:val="3138D7C6"/>
    <w:rsid w:val="3150F247"/>
    <w:rsid w:val="31AA5AAC"/>
    <w:rsid w:val="31B0C785"/>
    <w:rsid w:val="31C1756B"/>
    <w:rsid w:val="31C6014F"/>
    <w:rsid w:val="3205E1B9"/>
    <w:rsid w:val="3225A03F"/>
    <w:rsid w:val="3268A0B4"/>
    <w:rsid w:val="32A919B7"/>
    <w:rsid w:val="32CCE3FE"/>
    <w:rsid w:val="32D9E774"/>
    <w:rsid w:val="335BF553"/>
    <w:rsid w:val="33F3D9EB"/>
    <w:rsid w:val="34029C00"/>
    <w:rsid w:val="341BCB5F"/>
    <w:rsid w:val="343616AD"/>
    <w:rsid w:val="34791E3D"/>
    <w:rsid w:val="353E16F3"/>
    <w:rsid w:val="35B7351E"/>
    <w:rsid w:val="360670D1"/>
    <w:rsid w:val="3648DE9D"/>
    <w:rsid w:val="36715E7D"/>
    <w:rsid w:val="369899B0"/>
    <w:rsid w:val="36FF6C20"/>
    <w:rsid w:val="37237865"/>
    <w:rsid w:val="37250B31"/>
    <w:rsid w:val="3736E7C3"/>
    <w:rsid w:val="3743BE95"/>
    <w:rsid w:val="378B3B0C"/>
    <w:rsid w:val="378D12BC"/>
    <w:rsid w:val="378E3095"/>
    <w:rsid w:val="37912434"/>
    <w:rsid w:val="3797573E"/>
    <w:rsid w:val="37DF541F"/>
    <w:rsid w:val="37E0DD95"/>
    <w:rsid w:val="37E105DC"/>
    <w:rsid w:val="37EDE97C"/>
    <w:rsid w:val="37F3054A"/>
    <w:rsid w:val="3819CC07"/>
    <w:rsid w:val="3820A567"/>
    <w:rsid w:val="3848DAB4"/>
    <w:rsid w:val="386AFB95"/>
    <w:rsid w:val="38AD9DD3"/>
    <w:rsid w:val="38DE7126"/>
    <w:rsid w:val="38F02D00"/>
    <w:rsid w:val="3907EDDD"/>
    <w:rsid w:val="393989AA"/>
    <w:rsid w:val="393B8767"/>
    <w:rsid w:val="394DAB24"/>
    <w:rsid w:val="396F708A"/>
    <w:rsid w:val="39759800"/>
    <w:rsid w:val="39892EBD"/>
    <w:rsid w:val="398A1C7D"/>
    <w:rsid w:val="398DAF8A"/>
    <w:rsid w:val="398FFDA1"/>
    <w:rsid w:val="39CB4B11"/>
    <w:rsid w:val="39D4D4A8"/>
    <w:rsid w:val="39DF4E26"/>
    <w:rsid w:val="39F3E11B"/>
    <w:rsid w:val="3A1048D4"/>
    <w:rsid w:val="3A1A6050"/>
    <w:rsid w:val="3A34A1B0"/>
    <w:rsid w:val="3A5766AC"/>
    <w:rsid w:val="3A69DB3A"/>
    <w:rsid w:val="3A9995CC"/>
    <w:rsid w:val="3AE8D6C1"/>
    <w:rsid w:val="3AED4BFF"/>
    <w:rsid w:val="3AF3E819"/>
    <w:rsid w:val="3B1DD401"/>
    <w:rsid w:val="3B1E8676"/>
    <w:rsid w:val="3B2A42B5"/>
    <w:rsid w:val="3B714EF5"/>
    <w:rsid w:val="3B7F0523"/>
    <w:rsid w:val="3BB7B3D4"/>
    <w:rsid w:val="3BBE3FDD"/>
    <w:rsid w:val="3BD03010"/>
    <w:rsid w:val="3C0DBB8C"/>
    <w:rsid w:val="3C125E3E"/>
    <w:rsid w:val="3C1D6D47"/>
    <w:rsid w:val="3C42EA66"/>
    <w:rsid w:val="3C5327F9"/>
    <w:rsid w:val="3C6C3A76"/>
    <w:rsid w:val="3C7305A6"/>
    <w:rsid w:val="3CC72657"/>
    <w:rsid w:val="3CE1D71E"/>
    <w:rsid w:val="3D476E88"/>
    <w:rsid w:val="3D57E9EC"/>
    <w:rsid w:val="3D933417"/>
    <w:rsid w:val="3D95C303"/>
    <w:rsid w:val="3DB6B1D0"/>
    <w:rsid w:val="3DF2A0D0"/>
    <w:rsid w:val="3E1639AF"/>
    <w:rsid w:val="3E19170C"/>
    <w:rsid w:val="3E34520F"/>
    <w:rsid w:val="3E798059"/>
    <w:rsid w:val="3E7F6E40"/>
    <w:rsid w:val="3E9750B2"/>
    <w:rsid w:val="3F6E47B9"/>
    <w:rsid w:val="3F95FFAD"/>
    <w:rsid w:val="3FA3A817"/>
    <w:rsid w:val="3FC72094"/>
    <w:rsid w:val="3FC9ECBB"/>
    <w:rsid w:val="3FE69AC9"/>
    <w:rsid w:val="3FFB178D"/>
    <w:rsid w:val="3FFBD542"/>
    <w:rsid w:val="403055DE"/>
    <w:rsid w:val="404DC9EB"/>
    <w:rsid w:val="405CC3DB"/>
    <w:rsid w:val="40A23C47"/>
    <w:rsid w:val="40AB933B"/>
    <w:rsid w:val="412ECF84"/>
    <w:rsid w:val="413764E8"/>
    <w:rsid w:val="415650CF"/>
    <w:rsid w:val="415FCECB"/>
    <w:rsid w:val="4165DED8"/>
    <w:rsid w:val="416C8089"/>
    <w:rsid w:val="41B3C22B"/>
    <w:rsid w:val="41B7EDB3"/>
    <w:rsid w:val="42004BF5"/>
    <w:rsid w:val="424E932D"/>
    <w:rsid w:val="426270EB"/>
    <w:rsid w:val="4271A783"/>
    <w:rsid w:val="428B4A51"/>
    <w:rsid w:val="42B8CFF5"/>
    <w:rsid w:val="42CEDDC0"/>
    <w:rsid w:val="4305DE1D"/>
    <w:rsid w:val="4322A743"/>
    <w:rsid w:val="43507B4C"/>
    <w:rsid w:val="4361421A"/>
    <w:rsid w:val="437D8301"/>
    <w:rsid w:val="43D411D4"/>
    <w:rsid w:val="43D7545F"/>
    <w:rsid w:val="440BA556"/>
    <w:rsid w:val="44299DEF"/>
    <w:rsid w:val="44342F00"/>
    <w:rsid w:val="44391F53"/>
    <w:rsid w:val="444901B5"/>
    <w:rsid w:val="4473EE28"/>
    <w:rsid w:val="4490F837"/>
    <w:rsid w:val="44C7461B"/>
    <w:rsid w:val="44DF9D35"/>
    <w:rsid w:val="450B5D14"/>
    <w:rsid w:val="4516EC3D"/>
    <w:rsid w:val="45231D3A"/>
    <w:rsid w:val="4523FDD1"/>
    <w:rsid w:val="45660C77"/>
    <w:rsid w:val="45A94B5F"/>
    <w:rsid w:val="45F8E58C"/>
    <w:rsid w:val="467DC375"/>
    <w:rsid w:val="468FFFF2"/>
    <w:rsid w:val="469F56F9"/>
    <w:rsid w:val="46BC9B4E"/>
    <w:rsid w:val="46EA733C"/>
    <w:rsid w:val="46F23C9F"/>
    <w:rsid w:val="46FEF2FE"/>
    <w:rsid w:val="47129D9D"/>
    <w:rsid w:val="474E87D2"/>
    <w:rsid w:val="4783A476"/>
    <w:rsid w:val="47861998"/>
    <w:rsid w:val="47A9ED13"/>
    <w:rsid w:val="47C279D4"/>
    <w:rsid w:val="486537DD"/>
    <w:rsid w:val="4877B4DC"/>
    <w:rsid w:val="4889344B"/>
    <w:rsid w:val="48904923"/>
    <w:rsid w:val="48D81A45"/>
    <w:rsid w:val="4900627F"/>
    <w:rsid w:val="493D2323"/>
    <w:rsid w:val="4962FCD5"/>
    <w:rsid w:val="49659068"/>
    <w:rsid w:val="49789FFA"/>
    <w:rsid w:val="4A17DF9A"/>
    <w:rsid w:val="4A4F2645"/>
    <w:rsid w:val="4A653C7D"/>
    <w:rsid w:val="4A6F0B08"/>
    <w:rsid w:val="4A906F00"/>
    <w:rsid w:val="4A9BBC7B"/>
    <w:rsid w:val="4AB10576"/>
    <w:rsid w:val="4ABF3576"/>
    <w:rsid w:val="4AC34868"/>
    <w:rsid w:val="4ACF3DC7"/>
    <w:rsid w:val="4AEB02D7"/>
    <w:rsid w:val="4AF0109B"/>
    <w:rsid w:val="4B333ABB"/>
    <w:rsid w:val="4B3F86A9"/>
    <w:rsid w:val="4B4DBCDD"/>
    <w:rsid w:val="4B50D978"/>
    <w:rsid w:val="4B6082B2"/>
    <w:rsid w:val="4BC3967D"/>
    <w:rsid w:val="4BC6B2A6"/>
    <w:rsid w:val="4BCA7935"/>
    <w:rsid w:val="4C07C0F7"/>
    <w:rsid w:val="4C0AE03E"/>
    <w:rsid w:val="4C170794"/>
    <w:rsid w:val="4C1E4C1A"/>
    <w:rsid w:val="4C20B318"/>
    <w:rsid w:val="4C349AD9"/>
    <w:rsid w:val="4C50B177"/>
    <w:rsid w:val="4C851439"/>
    <w:rsid w:val="4CA7D9D7"/>
    <w:rsid w:val="4CFF4C5E"/>
    <w:rsid w:val="4D337EB5"/>
    <w:rsid w:val="4D44E71B"/>
    <w:rsid w:val="4D4E9023"/>
    <w:rsid w:val="4D83CAA1"/>
    <w:rsid w:val="4DC041CC"/>
    <w:rsid w:val="4DE3FAF6"/>
    <w:rsid w:val="4DF22630"/>
    <w:rsid w:val="4E42016E"/>
    <w:rsid w:val="4E53D49C"/>
    <w:rsid w:val="4E6D0BC7"/>
    <w:rsid w:val="4EC0A599"/>
    <w:rsid w:val="4ED1E0E3"/>
    <w:rsid w:val="4F0CC9A0"/>
    <w:rsid w:val="4F25B92C"/>
    <w:rsid w:val="4F2F06FB"/>
    <w:rsid w:val="4F471C65"/>
    <w:rsid w:val="4F82D636"/>
    <w:rsid w:val="4FA90FA3"/>
    <w:rsid w:val="4FB079C1"/>
    <w:rsid w:val="4FC9A26E"/>
    <w:rsid w:val="4FFC9DB5"/>
    <w:rsid w:val="5009C7D7"/>
    <w:rsid w:val="500B30D2"/>
    <w:rsid w:val="5016ECC5"/>
    <w:rsid w:val="506A2A11"/>
    <w:rsid w:val="50863B1A"/>
    <w:rsid w:val="50C8E8A2"/>
    <w:rsid w:val="50EFF0AB"/>
    <w:rsid w:val="50F3515D"/>
    <w:rsid w:val="511C6ED3"/>
    <w:rsid w:val="513B0862"/>
    <w:rsid w:val="51512A14"/>
    <w:rsid w:val="51A1B171"/>
    <w:rsid w:val="51B020D1"/>
    <w:rsid w:val="51C55680"/>
    <w:rsid w:val="51CB3E70"/>
    <w:rsid w:val="521E8C05"/>
    <w:rsid w:val="530FB784"/>
    <w:rsid w:val="536576FC"/>
    <w:rsid w:val="5374E714"/>
    <w:rsid w:val="53A93A78"/>
    <w:rsid w:val="53B5B396"/>
    <w:rsid w:val="53E8B9F1"/>
    <w:rsid w:val="53E8F02E"/>
    <w:rsid w:val="54315D40"/>
    <w:rsid w:val="5451F77E"/>
    <w:rsid w:val="54C19DD5"/>
    <w:rsid w:val="54C1A02B"/>
    <w:rsid w:val="54CDBB34"/>
    <w:rsid w:val="54E9CC67"/>
    <w:rsid w:val="54F6D931"/>
    <w:rsid w:val="54FB9B24"/>
    <w:rsid w:val="550E999B"/>
    <w:rsid w:val="5536CC22"/>
    <w:rsid w:val="55470582"/>
    <w:rsid w:val="556A2161"/>
    <w:rsid w:val="55880F13"/>
    <w:rsid w:val="558BEA23"/>
    <w:rsid w:val="55A907B4"/>
    <w:rsid w:val="55BDDEA1"/>
    <w:rsid w:val="55C22614"/>
    <w:rsid w:val="56101A98"/>
    <w:rsid w:val="561BE106"/>
    <w:rsid w:val="562262F1"/>
    <w:rsid w:val="5659915E"/>
    <w:rsid w:val="567ACE9E"/>
    <w:rsid w:val="568B1037"/>
    <w:rsid w:val="569E68F0"/>
    <w:rsid w:val="56A86A5F"/>
    <w:rsid w:val="570C9245"/>
    <w:rsid w:val="57346B03"/>
    <w:rsid w:val="57BEFD30"/>
    <w:rsid w:val="57D3ACEA"/>
    <w:rsid w:val="57E4BEF2"/>
    <w:rsid w:val="57ED9FC0"/>
    <w:rsid w:val="5824EC4A"/>
    <w:rsid w:val="583B2178"/>
    <w:rsid w:val="583FDE60"/>
    <w:rsid w:val="5841BEE4"/>
    <w:rsid w:val="584507BA"/>
    <w:rsid w:val="58647A58"/>
    <w:rsid w:val="58A3AC96"/>
    <w:rsid w:val="58A9825C"/>
    <w:rsid w:val="58EA2981"/>
    <w:rsid w:val="58F159AD"/>
    <w:rsid w:val="59103F6D"/>
    <w:rsid w:val="596B6C25"/>
    <w:rsid w:val="596F989C"/>
    <w:rsid w:val="597045F6"/>
    <w:rsid w:val="597DADB6"/>
    <w:rsid w:val="598F0821"/>
    <w:rsid w:val="59AF747B"/>
    <w:rsid w:val="59DA9D4D"/>
    <w:rsid w:val="59F0974F"/>
    <w:rsid w:val="59FB5EA5"/>
    <w:rsid w:val="5A186602"/>
    <w:rsid w:val="5A23333F"/>
    <w:rsid w:val="5A3F995D"/>
    <w:rsid w:val="5A557AA6"/>
    <w:rsid w:val="5A5912F3"/>
    <w:rsid w:val="5A71B552"/>
    <w:rsid w:val="5A84C8D9"/>
    <w:rsid w:val="5A8892D6"/>
    <w:rsid w:val="5AECA93E"/>
    <w:rsid w:val="5B6983ED"/>
    <w:rsid w:val="5B91F70E"/>
    <w:rsid w:val="5B943344"/>
    <w:rsid w:val="5B9DDB7D"/>
    <w:rsid w:val="5BA7CD88"/>
    <w:rsid w:val="5BB65A83"/>
    <w:rsid w:val="5BC77E50"/>
    <w:rsid w:val="5BD309E5"/>
    <w:rsid w:val="5BDFADDC"/>
    <w:rsid w:val="5C821C1E"/>
    <w:rsid w:val="5C9DF55C"/>
    <w:rsid w:val="5D11F330"/>
    <w:rsid w:val="5D182AB7"/>
    <w:rsid w:val="5D347612"/>
    <w:rsid w:val="5D4AA8BB"/>
    <w:rsid w:val="5D65207C"/>
    <w:rsid w:val="5D654A2B"/>
    <w:rsid w:val="5D66F91B"/>
    <w:rsid w:val="5E153784"/>
    <w:rsid w:val="5E243FB2"/>
    <w:rsid w:val="5E280957"/>
    <w:rsid w:val="5E4BD8D7"/>
    <w:rsid w:val="5F038B01"/>
    <w:rsid w:val="5F047FA5"/>
    <w:rsid w:val="5F179043"/>
    <w:rsid w:val="5F339341"/>
    <w:rsid w:val="5F4C524A"/>
    <w:rsid w:val="5F5C304A"/>
    <w:rsid w:val="5F662953"/>
    <w:rsid w:val="5F89F4DD"/>
    <w:rsid w:val="600A0233"/>
    <w:rsid w:val="608E09BE"/>
    <w:rsid w:val="60937975"/>
    <w:rsid w:val="60AC6B28"/>
    <w:rsid w:val="60B6430F"/>
    <w:rsid w:val="60BE372F"/>
    <w:rsid w:val="614DD3C9"/>
    <w:rsid w:val="619F44AF"/>
    <w:rsid w:val="61DBFF5A"/>
    <w:rsid w:val="61E02C2C"/>
    <w:rsid w:val="61ECEE7D"/>
    <w:rsid w:val="61F42F8C"/>
    <w:rsid w:val="61FF45D7"/>
    <w:rsid w:val="6218EB21"/>
    <w:rsid w:val="62620A8B"/>
    <w:rsid w:val="626FA3AA"/>
    <w:rsid w:val="6272A133"/>
    <w:rsid w:val="62DE5383"/>
    <w:rsid w:val="62E1A354"/>
    <w:rsid w:val="63289810"/>
    <w:rsid w:val="632E0ECC"/>
    <w:rsid w:val="63726078"/>
    <w:rsid w:val="63795E88"/>
    <w:rsid w:val="63A77D03"/>
    <w:rsid w:val="63C7621E"/>
    <w:rsid w:val="63D51525"/>
    <w:rsid w:val="63DD73BA"/>
    <w:rsid w:val="6418E5EF"/>
    <w:rsid w:val="64360181"/>
    <w:rsid w:val="6437E5DC"/>
    <w:rsid w:val="644D2AA7"/>
    <w:rsid w:val="645FE615"/>
    <w:rsid w:val="647C1D98"/>
    <w:rsid w:val="64939D71"/>
    <w:rsid w:val="64C066E8"/>
    <w:rsid w:val="655B82C0"/>
    <w:rsid w:val="657D6638"/>
    <w:rsid w:val="65BD8A50"/>
    <w:rsid w:val="65E54F2E"/>
    <w:rsid w:val="65F0A9C4"/>
    <w:rsid w:val="66017166"/>
    <w:rsid w:val="6602E085"/>
    <w:rsid w:val="661E2750"/>
    <w:rsid w:val="66D96A96"/>
    <w:rsid w:val="66DFA083"/>
    <w:rsid w:val="6701AB38"/>
    <w:rsid w:val="671372AB"/>
    <w:rsid w:val="6728ED26"/>
    <w:rsid w:val="672F3E4F"/>
    <w:rsid w:val="6734DDF6"/>
    <w:rsid w:val="6759A110"/>
    <w:rsid w:val="677AD041"/>
    <w:rsid w:val="679142CF"/>
    <w:rsid w:val="67AB0CBD"/>
    <w:rsid w:val="67AC138B"/>
    <w:rsid w:val="67AD1384"/>
    <w:rsid w:val="67C07877"/>
    <w:rsid w:val="67CA3F33"/>
    <w:rsid w:val="67FDB5F3"/>
    <w:rsid w:val="68215DD8"/>
    <w:rsid w:val="683EAFCE"/>
    <w:rsid w:val="68494E33"/>
    <w:rsid w:val="684E64C1"/>
    <w:rsid w:val="684F6934"/>
    <w:rsid w:val="68A876E0"/>
    <w:rsid w:val="68A96EA4"/>
    <w:rsid w:val="68AA0E96"/>
    <w:rsid w:val="6901D4EB"/>
    <w:rsid w:val="691B8567"/>
    <w:rsid w:val="6920BE95"/>
    <w:rsid w:val="6932B501"/>
    <w:rsid w:val="69434108"/>
    <w:rsid w:val="694EF7E1"/>
    <w:rsid w:val="695AF723"/>
    <w:rsid w:val="695BEF82"/>
    <w:rsid w:val="698AAE2C"/>
    <w:rsid w:val="699F01CF"/>
    <w:rsid w:val="69B8EB8E"/>
    <w:rsid w:val="69E71018"/>
    <w:rsid w:val="6A3F1B9E"/>
    <w:rsid w:val="6A464334"/>
    <w:rsid w:val="6A466FF7"/>
    <w:rsid w:val="6A579420"/>
    <w:rsid w:val="6A583E50"/>
    <w:rsid w:val="6ACF5CE4"/>
    <w:rsid w:val="6AD08957"/>
    <w:rsid w:val="6AD5F51A"/>
    <w:rsid w:val="6AD7205A"/>
    <w:rsid w:val="6B19A005"/>
    <w:rsid w:val="6B43D6A3"/>
    <w:rsid w:val="6BCA686D"/>
    <w:rsid w:val="6BD902C3"/>
    <w:rsid w:val="6BF592B3"/>
    <w:rsid w:val="6BFA357C"/>
    <w:rsid w:val="6C17715C"/>
    <w:rsid w:val="6C6039E7"/>
    <w:rsid w:val="6C645189"/>
    <w:rsid w:val="6C72A3E0"/>
    <w:rsid w:val="6C731052"/>
    <w:rsid w:val="6C8806F6"/>
    <w:rsid w:val="6CAB23AE"/>
    <w:rsid w:val="6CC6AFA7"/>
    <w:rsid w:val="6CD5272E"/>
    <w:rsid w:val="6CEF7964"/>
    <w:rsid w:val="6CF7FBE9"/>
    <w:rsid w:val="6D0EE1B1"/>
    <w:rsid w:val="6D2F4DA5"/>
    <w:rsid w:val="6D47A3F0"/>
    <w:rsid w:val="6DCCA9D4"/>
    <w:rsid w:val="6DCFE695"/>
    <w:rsid w:val="6DDA3961"/>
    <w:rsid w:val="6DE2E859"/>
    <w:rsid w:val="6DFD2D8C"/>
    <w:rsid w:val="6E358865"/>
    <w:rsid w:val="6E6E24F9"/>
    <w:rsid w:val="6E8DFA42"/>
    <w:rsid w:val="6E9CBA9C"/>
    <w:rsid w:val="6EBE8BB3"/>
    <w:rsid w:val="6EC67460"/>
    <w:rsid w:val="6EDCA249"/>
    <w:rsid w:val="6EF5D7DC"/>
    <w:rsid w:val="6F06B23F"/>
    <w:rsid w:val="6F28C39C"/>
    <w:rsid w:val="6F616CFE"/>
    <w:rsid w:val="6F6E08DE"/>
    <w:rsid w:val="6F77B94D"/>
    <w:rsid w:val="6F780D16"/>
    <w:rsid w:val="6FA32E11"/>
    <w:rsid w:val="6FFE154C"/>
    <w:rsid w:val="700FEDFD"/>
    <w:rsid w:val="70150E78"/>
    <w:rsid w:val="7064589C"/>
    <w:rsid w:val="70B14244"/>
    <w:rsid w:val="70B62A43"/>
    <w:rsid w:val="70D3DD49"/>
    <w:rsid w:val="70DACEE4"/>
    <w:rsid w:val="70ED4CAD"/>
    <w:rsid w:val="7101542E"/>
    <w:rsid w:val="7135FB0B"/>
    <w:rsid w:val="71451CB5"/>
    <w:rsid w:val="714F218E"/>
    <w:rsid w:val="71895C2B"/>
    <w:rsid w:val="7199A2A9"/>
    <w:rsid w:val="71C6BD51"/>
    <w:rsid w:val="71FFBD5B"/>
    <w:rsid w:val="721435DB"/>
    <w:rsid w:val="72157D2F"/>
    <w:rsid w:val="721BAD78"/>
    <w:rsid w:val="7245BDE6"/>
    <w:rsid w:val="724B14F1"/>
    <w:rsid w:val="725B963D"/>
    <w:rsid w:val="725BC45B"/>
    <w:rsid w:val="727A991B"/>
    <w:rsid w:val="72A73EF0"/>
    <w:rsid w:val="72A944B6"/>
    <w:rsid w:val="72CC94AF"/>
    <w:rsid w:val="72E7C09A"/>
    <w:rsid w:val="73542A66"/>
    <w:rsid w:val="7394AB6B"/>
    <w:rsid w:val="73A8928D"/>
    <w:rsid w:val="73D872F0"/>
    <w:rsid w:val="74191316"/>
    <w:rsid w:val="742A66B3"/>
    <w:rsid w:val="74392239"/>
    <w:rsid w:val="744AA0B3"/>
    <w:rsid w:val="74E80681"/>
    <w:rsid w:val="75416541"/>
    <w:rsid w:val="75B0065A"/>
    <w:rsid w:val="75E53D44"/>
    <w:rsid w:val="7601DC8E"/>
    <w:rsid w:val="76374743"/>
    <w:rsid w:val="7658AC75"/>
    <w:rsid w:val="765EB71E"/>
    <w:rsid w:val="768FC784"/>
    <w:rsid w:val="769D8642"/>
    <w:rsid w:val="76C1092C"/>
    <w:rsid w:val="76EEE133"/>
    <w:rsid w:val="7716ABB7"/>
    <w:rsid w:val="773287AE"/>
    <w:rsid w:val="77378700"/>
    <w:rsid w:val="773EF585"/>
    <w:rsid w:val="7758AAC9"/>
    <w:rsid w:val="7764BD45"/>
    <w:rsid w:val="77797528"/>
    <w:rsid w:val="778B0047"/>
    <w:rsid w:val="77A4BFBE"/>
    <w:rsid w:val="77CCB5CE"/>
    <w:rsid w:val="7843FAAA"/>
    <w:rsid w:val="785431F5"/>
    <w:rsid w:val="78A85F41"/>
    <w:rsid w:val="796962D6"/>
    <w:rsid w:val="796C5215"/>
    <w:rsid w:val="7982AE62"/>
    <w:rsid w:val="79BDF5E3"/>
    <w:rsid w:val="79C406ED"/>
    <w:rsid w:val="79E6FD1C"/>
    <w:rsid w:val="79FFD924"/>
    <w:rsid w:val="7A11D519"/>
    <w:rsid w:val="7A51C57D"/>
    <w:rsid w:val="7A5B6124"/>
    <w:rsid w:val="7A73BC82"/>
    <w:rsid w:val="7A94EF69"/>
    <w:rsid w:val="7AB882DE"/>
    <w:rsid w:val="7AC1A2ED"/>
    <w:rsid w:val="7ADF6F9A"/>
    <w:rsid w:val="7AEC400D"/>
    <w:rsid w:val="7AFFC6F5"/>
    <w:rsid w:val="7B087172"/>
    <w:rsid w:val="7B21194B"/>
    <w:rsid w:val="7B296AB2"/>
    <w:rsid w:val="7B5434DC"/>
    <w:rsid w:val="7B64DA54"/>
    <w:rsid w:val="7B86424C"/>
    <w:rsid w:val="7BCC0D4B"/>
    <w:rsid w:val="7BD58DD6"/>
    <w:rsid w:val="7BF04E09"/>
    <w:rsid w:val="7C3DD5B0"/>
    <w:rsid w:val="7C4D02CC"/>
    <w:rsid w:val="7C6F260C"/>
    <w:rsid w:val="7C709959"/>
    <w:rsid w:val="7CB29A55"/>
    <w:rsid w:val="7CD017E0"/>
    <w:rsid w:val="7CD5D660"/>
    <w:rsid w:val="7CDB6178"/>
    <w:rsid w:val="7CE2D276"/>
    <w:rsid w:val="7CFDA90D"/>
    <w:rsid w:val="7D325886"/>
    <w:rsid w:val="7D59A025"/>
    <w:rsid w:val="7D99CAC4"/>
    <w:rsid w:val="7DA99171"/>
    <w:rsid w:val="7DD315CF"/>
    <w:rsid w:val="7E1BE1AA"/>
    <w:rsid w:val="7E33D4E7"/>
    <w:rsid w:val="7E62BC1A"/>
    <w:rsid w:val="7EA16CB3"/>
    <w:rsid w:val="7EBFFE47"/>
    <w:rsid w:val="7EDF32F5"/>
    <w:rsid w:val="7F08546C"/>
    <w:rsid w:val="7F1C692A"/>
    <w:rsid w:val="7F285DF1"/>
    <w:rsid w:val="7F2C554A"/>
    <w:rsid w:val="7F468F53"/>
    <w:rsid w:val="7F6B3581"/>
    <w:rsid w:val="7F6EA0F3"/>
    <w:rsid w:val="7F8F209B"/>
    <w:rsid w:val="7FA40D06"/>
    <w:rsid w:val="7FA96596"/>
    <w:rsid w:val="7FCB9CFE"/>
    <w:rsid w:val="7FE2C2B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6C9E94"/>
  <w15:chartTrackingRefBased/>
  <w15:docId w15:val="{14C17C40-D224-4F99-923F-4F5A9920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0C68"/>
    <w:rPr>
      <w:sz w:val="24"/>
      <w:szCs w:val="24"/>
      <w:lang w:eastAsia="en-US"/>
    </w:rPr>
  </w:style>
  <w:style w:type="paragraph" w:styleId="Heading1">
    <w:name w:val="heading 1"/>
    <w:basedOn w:val="Normal"/>
    <w:next w:val="Normal"/>
    <w:link w:val="Heading1Char"/>
    <w:qFormat/>
    <w:rsid w:val="005473C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semiHidden/>
    <w:unhideWhenUsed/>
    <w:qFormat/>
    <w:rsid w:val="00FA158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A201A"/>
    <w:pPr>
      <w:tabs>
        <w:tab w:val="center" w:pos="4536"/>
        <w:tab w:val="right" w:pos="9072"/>
      </w:tabs>
    </w:pPr>
  </w:style>
  <w:style w:type="character" w:styleId="PageNumber">
    <w:name w:val="page number"/>
    <w:basedOn w:val="DefaultParagraphFont"/>
    <w:rsid w:val="00EA201A"/>
  </w:style>
  <w:style w:type="paragraph" w:styleId="NormalWeb">
    <w:name w:val="Normal (Web)"/>
    <w:basedOn w:val="Normal"/>
    <w:uiPriority w:val="99"/>
    <w:rsid w:val="00FD1BA2"/>
    <w:pPr>
      <w:spacing w:before="100" w:beforeAutospacing="1" w:after="100" w:afterAutospacing="1"/>
    </w:pPr>
    <w:rPr>
      <w:color w:val="000000"/>
      <w:lang w:eastAsia="et-EE"/>
    </w:rPr>
  </w:style>
  <w:style w:type="character" w:styleId="Hyperlink">
    <w:name w:val="Hyperlink"/>
    <w:rsid w:val="00FD1BA2"/>
    <w:rPr>
      <w:color w:val="003471"/>
      <w:u w:val="single"/>
    </w:rPr>
  </w:style>
  <w:style w:type="paragraph" w:styleId="BodyText3">
    <w:name w:val="Body Text 3"/>
    <w:basedOn w:val="Normal"/>
    <w:rsid w:val="00FD1BA2"/>
    <w:pPr>
      <w:spacing w:before="100" w:beforeAutospacing="1" w:after="100" w:afterAutospacing="1"/>
    </w:pPr>
    <w:rPr>
      <w:color w:val="000000"/>
      <w:lang w:eastAsia="et-EE"/>
    </w:rPr>
  </w:style>
  <w:style w:type="paragraph" w:styleId="BodyText2">
    <w:name w:val="Body Text 2"/>
    <w:basedOn w:val="Normal"/>
    <w:rsid w:val="00FD1BA2"/>
    <w:pPr>
      <w:spacing w:before="100" w:beforeAutospacing="1" w:after="100" w:afterAutospacing="1"/>
    </w:pPr>
    <w:rPr>
      <w:color w:val="000000"/>
      <w:lang w:eastAsia="et-EE"/>
    </w:rPr>
  </w:style>
  <w:style w:type="paragraph" w:styleId="Title">
    <w:name w:val="Title"/>
    <w:basedOn w:val="Normal"/>
    <w:qFormat/>
    <w:rsid w:val="009974B5"/>
    <w:pPr>
      <w:overflowPunct w:val="0"/>
      <w:autoSpaceDE w:val="0"/>
      <w:autoSpaceDN w:val="0"/>
      <w:adjustRightInd w:val="0"/>
      <w:spacing w:line="360" w:lineRule="auto"/>
      <w:jc w:val="center"/>
      <w:textAlignment w:val="baseline"/>
    </w:pPr>
    <w:rPr>
      <w:rFonts w:ascii="Arial" w:hAnsi="Arial" w:cs="Arial"/>
      <w:b/>
      <w:sz w:val="22"/>
      <w:szCs w:val="20"/>
    </w:rPr>
  </w:style>
  <w:style w:type="character" w:styleId="CommentReference">
    <w:name w:val="annotation reference"/>
    <w:uiPriority w:val="99"/>
    <w:semiHidden/>
    <w:rsid w:val="00C3390D"/>
    <w:rPr>
      <w:sz w:val="16"/>
      <w:szCs w:val="16"/>
    </w:rPr>
  </w:style>
  <w:style w:type="paragraph" w:styleId="CommentText">
    <w:name w:val="annotation text"/>
    <w:basedOn w:val="Normal"/>
    <w:link w:val="CommentTextChar"/>
    <w:uiPriority w:val="99"/>
    <w:rsid w:val="00C3390D"/>
    <w:rPr>
      <w:sz w:val="20"/>
      <w:szCs w:val="20"/>
    </w:rPr>
  </w:style>
  <w:style w:type="paragraph" w:styleId="CommentSubject">
    <w:name w:val="annotation subject"/>
    <w:basedOn w:val="CommentText"/>
    <w:next w:val="CommentText"/>
    <w:semiHidden/>
    <w:rsid w:val="00C3390D"/>
    <w:rPr>
      <w:b/>
      <w:bCs/>
    </w:rPr>
  </w:style>
  <w:style w:type="paragraph" w:styleId="BalloonText">
    <w:name w:val="Balloon Text"/>
    <w:basedOn w:val="Normal"/>
    <w:semiHidden/>
    <w:rsid w:val="00C3390D"/>
    <w:rPr>
      <w:rFonts w:ascii="Tahoma" w:hAnsi="Tahoma" w:cs="Tahoma"/>
      <w:sz w:val="16"/>
      <w:szCs w:val="16"/>
    </w:rPr>
  </w:style>
  <w:style w:type="character" w:styleId="Strong">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Header">
    <w:name w:val="header"/>
    <w:basedOn w:val="Normal"/>
    <w:link w:val="HeaderChar"/>
    <w:uiPriority w:val="99"/>
    <w:rsid w:val="009E31D7"/>
    <w:pPr>
      <w:tabs>
        <w:tab w:val="center" w:pos="4536"/>
        <w:tab w:val="right" w:pos="9072"/>
      </w:tabs>
    </w:pPr>
  </w:style>
  <w:style w:type="character" w:customStyle="1" w:styleId="HeaderChar">
    <w:name w:val="Header Char"/>
    <w:basedOn w:val="DefaultParagraphFont"/>
    <w:link w:val="Header"/>
    <w:uiPriority w:val="99"/>
    <w:rsid w:val="009E31D7"/>
    <w:rPr>
      <w:sz w:val="24"/>
      <w:szCs w:val="24"/>
      <w:lang w:eastAsia="en-US"/>
    </w:rPr>
  </w:style>
  <w:style w:type="paragraph" w:styleId="Revision">
    <w:name w:val="Revision"/>
    <w:hidden/>
    <w:uiPriority w:val="99"/>
    <w:semiHidden/>
    <w:rsid w:val="00332D57"/>
    <w:rPr>
      <w:sz w:val="24"/>
      <w:szCs w:val="24"/>
      <w:lang w:eastAsia="en-US"/>
    </w:rPr>
  </w:style>
  <w:style w:type="character" w:customStyle="1" w:styleId="CommentTextChar">
    <w:name w:val="Comment Text Char"/>
    <w:basedOn w:val="DefaultParagraphFont"/>
    <w:link w:val="CommentText"/>
    <w:uiPriority w:val="99"/>
    <w:rsid w:val="00A7724C"/>
    <w:rPr>
      <w:lang w:eastAsia="en-US"/>
    </w:rPr>
  </w:style>
  <w:style w:type="character" w:styleId="PlaceholderText">
    <w:name w:val="Placeholder Text"/>
    <w:basedOn w:val="DefaultParagraph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2F682D"/>
    <w:rPr>
      <w:color w:val="954F72" w:themeColor="followedHyperlink"/>
      <w:u w:val="single"/>
    </w:rPr>
  </w:style>
  <w:style w:type="paragraph" w:styleId="FootnoteText">
    <w:name w:val="footnote text"/>
    <w:basedOn w:val="Normal"/>
    <w:link w:val="FootnoteTextChar"/>
    <w:uiPriority w:val="99"/>
    <w:rsid w:val="00003C27"/>
    <w:rPr>
      <w:sz w:val="20"/>
      <w:szCs w:val="20"/>
    </w:rPr>
  </w:style>
  <w:style w:type="character" w:customStyle="1" w:styleId="FootnoteTextChar">
    <w:name w:val="Footnote Text Char"/>
    <w:basedOn w:val="DefaultParagraphFont"/>
    <w:link w:val="FootnoteText"/>
    <w:uiPriority w:val="99"/>
    <w:rsid w:val="00003C27"/>
    <w:rPr>
      <w:lang w:eastAsia="en-US"/>
    </w:rPr>
  </w:style>
  <w:style w:type="character" w:styleId="FootnoteReference">
    <w:name w:val="footnote reference"/>
    <w:basedOn w:val="DefaultParagraphFont"/>
    <w:uiPriority w:val="99"/>
    <w:rsid w:val="00003C27"/>
    <w:rPr>
      <w:vertAlign w:val="superscript"/>
    </w:rPr>
  </w:style>
  <w:style w:type="paragraph" w:styleId="ListParagraph">
    <w:name w:val="List Paragraph"/>
    <w:basedOn w:val="Normal"/>
    <w:uiPriority w:val="34"/>
    <w:qFormat/>
    <w:rsid w:val="00FC3480"/>
    <w:pPr>
      <w:spacing w:after="160" w:line="259" w:lineRule="auto"/>
      <w:ind w:left="720"/>
      <w:contextualSpacing/>
    </w:pPr>
    <w:rPr>
      <w:rFonts w:asciiTheme="minorHAnsi" w:hAnsiTheme="minorHAnsi"/>
      <w:sz w:val="22"/>
      <w:szCs w:val="22"/>
    </w:rPr>
  </w:style>
  <w:style w:type="paragraph" w:customStyle="1" w:styleId="stuk">
    <w:name w:val="stuk"/>
    <w:basedOn w:val="Normal"/>
    <w:link w:val="stukChar"/>
    <w:qFormat/>
    <w:rsid w:val="007C6990"/>
    <w:pPr>
      <w:jc w:val="both"/>
    </w:pPr>
  </w:style>
  <w:style w:type="character" w:customStyle="1" w:styleId="stukChar">
    <w:name w:val="stuk Char"/>
    <w:basedOn w:val="DefaultParagraphFont"/>
    <w:link w:val="stuk"/>
    <w:rsid w:val="007C6990"/>
    <w:rPr>
      <w:sz w:val="24"/>
      <w:szCs w:val="24"/>
      <w:lang w:eastAsia="en-US"/>
    </w:rPr>
  </w:style>
  <w:style w:type="character" w:styleId="UnresolvedMention">
    <w:name w:val="Unresolved Mention"/>
    <w:basedOn w:val="DefaultParagraphFont"/>
    <w:uiPriority w:val="99"/>
    <w:semiHidden/>
    <w:unhideWhenUsed/>
    <w:rsid w:val="00CB560B"/>
    <w:rPr>
      <w:color w:val="605E5C"/>
      <w:shd w:val="clear" w:color="auto" w:fill="E1DFDD"/>
    </w:rPr>
  </w:style>
  <w:style w:type="character" w:customStyle="1" w:styleId="Heading1Char">
    <w:name w:val="Heading 1 Char"/>
    <w:basedOn w:val="DefaultParagraphFont"/>
    <w:link w:val="Heading1"/>
    <w:rsid w:val="005473C1"/>
    <w:rPr>
      <w:rFonts w:asciiTheme="majorHAnsi" w:eastAsiaTheme="majorEastAsia" w:hAnsiTheme="majorHAnsi" w:cstheme="majorBidi"/>
      <w:color w:val="2E74B5" w:themeColor="accent1" w:themeShade="BF"/>
      <w:sz w:val="32"/>
      <w:szCs w:val="32"/>
      <w:lang w:eastAsia="en-US"/>
    </w:rPr>
  </w:style>
  <w:style w:type="character" w:customStyle="1" w:styleId="normaltextrun">
    <w:name w:val="normaltextrun"/>
    <w:basedOn w:val="DefaultParagraphFont"/>
    <w:rsid w:val="00C51306"/>
  </w:style>
  <w:style w:type="paragraph" w:customStyle="1" w:styleId="paragraph">
    <w:name w:val="paragraph"/>
    <w:basedOn w:val="Normal"/>
    <w:rsid w:val="00C51306"/>
    <w:pPr>
      <w:spacing w:before="100" w:beforeAutospacing="1" w:after="100" w:afterAutospacing="1"/>
    </w:pPr>
    <w:rPr>
      <w:lang w:eastAsia="et-EE"/>
    </w:rPr>
  </w:style>
  <w:style w:type="character" w:customStyle="1" w:styleId="eop">
    <w:name w:val="eop"/>
    <w:basedOn w:val="DefaultParagraphFont"/>
    <w:rsid w:val="00C51306"/>
  </w:style>
  <w:style w:type="character" w:customStyle="1" w:styleId="cf01">
    <w:name w:val="cf01"/>
    <w:basedOn w:val="DefaultParagraphFont"/>
    <w:rsid w:val="00C51306"/>
    <w:rPr>
      <w:rFonts w:ascii="Segoe UI" w:hAnsi="Segoe UI" w:cs="Segoe UI" w:hint="default"/>
      <w:sz w:val="18"/>
      <w:szCs w:val="18"/>
    </w:rPr>
  </w:style>
  <w:style w:type="paragraph" w:styleId="BodyText">
    <w:name w:val="Body Text"/>
    <w:basedOn w:val="Normal"/>
    <w:link w:val="BodyTextChar"/>
    <w:rsid w:val="00967125"/>
    <w:pPr>
      <w:spacing w:after="120"/>
    </w:pPr>
  </w:style>
  <w:style w:type="character" w:customStyle="1" w:styleId="BodyTextChar">
    <w:name w:val="Body Text Char"/>
    <w:basedOn w:val="DefaultParagraphFont"/>
    <w:link w:val="BodyText"/>
    <w:rsid w:val="00967125"/>
    <w:rPr>
      <w:sz w:val="24"/>
      <w:szCs w:val="24"/>
      <w:lang w:eastAsia="en-US"/>
    </w:rPr>
  </w:style>
  <w:style w:type="character" w:customStyle="1" w:styleId="Heading3Char">
    <w:name w:val="Heading 3 Char"/>
    <w:basedOn w:val="DefaultParagraphFont"/>
    <w:link w:val="Heading3"/>
    <w:semiHidden/>
    <w:rsid w:val="00FA1587"/>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3131">
      <w:bodyDiv w:val="1"/>
      <w:marLeft w:val="0"/>
      <w:marRight w:val="0"/>
      <w:marTop w:val="0"/>
      <w:marBottom w:val="0"/>
      <w:divBdr>
        <w:top w:val="none" w:sz="0" w:space="0" w:color="auto"/>
        <w:left w:val="none" w:sz="0" w:space="0" w:color="auto"/>
        <w:bottom w:val="none" w:sz="0" w:space="0" w:color="auto"/>
        <w:right w:val="none" w:sz="0" w:space="0" w:color="auto"/>
      </w:divBdr>
    </w:div>
    <w:div w:id="23527663">
      <w:bodyDiv w:val="1"/>
      <w:marLeft w:val="0"/>
      <w:marRight w:val="0"/>
      <w:marTop w:val="0"/>
      <w:marBottom w:val="0"/>
      <w:divBdr>
        <w:top w:val="none" w:sz="0" w:space="0" w:color="auto"/>
        <w:left w:val="none" w:sz="0" w:space="0" w:color="auto"/>
        <w:bottom w:val="none" w:sz="0" w:space="0" w:color="auto"/>
        <w:right w:val="none" w:sz="0" w:space="0" w:color="auto"/>
      </w:divBdr>
    </w:div>
    <w:div w:id="29888045">
      <w:bodyDiv w:val="1"/>
      <w:marLeft w:val="0"/>
      <w:marRight w:val="0"/>
      <w:marTop w:val="0"/>
      <w:marBottom w:val="0"/>
      <w:divBdr>
        <w:top w:val="none" w:sz="0" w:space="0" w:color="auto"/>
        <w:left w:val="none" w:sz="0" w:space="0" w:color="auto"/>
        <w:bottom w:val="none" w:sz="0" w:space="0" w:color="auto"/>
        <w:right w:val="none" w:sz="0" w:space="0" w:color="auto"/>
      </w:divBdr>
    </w:div>
    <w:div w:id="32848585">
      <w:bodyDiv w:val="1"/>
      <w:marLeft w:val="0"/>
      <w:marRight w:val="0"/>
      <w:marTop w:val="0"/>
      <w:marBottom w:val="0"/>
      <w:divBdr>
        <w:top w:val="none" w:sz="0" w:space="0" w:color="auto"/>
        <w:left w:val="none" w:sz="0" w:space="0" w:color="auto"/>
        <w:bottom w:val="none" w:sz="0" w:space="0" w:color="auto"/>
        <w:right w:val="none" w:sz="0" w:space="0" w:color="auto"/>
      </w:divBdr>
    </w:div>
    <w:div w:id="36441633">
      <w:bodyDiv w:val="1"/>
      <w:marLeft w:val="0"/>
      <w:marRight w:val="0"/>
      <w:marTop w:val="0"/>
      <w:marBottom w:val="0"/>
      <w:divBdr>
        <w:top w:val="none" w:sz="0" w:space="0" w:color="auto"/>
        <w:left w:val="none" w:sz="0" w:space="0" w:color="auto"/>
        <w:bottom w:val="none" w:sz="0" w:space="0" w:color="auto"/>
        <w:right w:val="none" w:sz="0" w:space="0" w:color="auto"/>
      </w:divBdr>
    </w:div>
    <w:div w:id="46224961">
      <w:bodyDiv w:val="1"/>
      <w:marLeft w:val="0"/>
      <w:marRight w:val="0"/>
      <w:marTop w:val="0"/>
      <w:marBottom w:val="0"/>
      <w:divBdr>
        <w:top w:val="none" w:sz="0" w:space="0" w:color="auto"/>
        <w:left w:val="none" w:sz="0" w:space="0" w:color="auto"/>
        <w:bottom w:val="none" w:sz="0" w:space="0" w:color="auto"/>
        <w:right w:val="none" w:sz="0" w:space="0" w:color="auto"/>
      </w:divBdr>
    </w:div>
    <w:div w:id="53159937">
      <w:bodyDiv w:val="1"/>
      <w:marLeft w:val="0"/>
      <w:marRight w:val="0"/>
      <w:marTop w:val="0"/>
      <w:marBottom w:val="0"/>
      <w:divBdr>
        <w:top w:val="none" w:sz="0" w:space="0" w:color="auto"/>
        <w:left w:val="none" w:sz="0" w:space="0" w:color="auto"/>
        <w:bottom w:val="none" w:sz="0" w:space="0" w:color="auto"/>
        <w:right w:val="none" w:sz="0" w:space="0" w:color="auto"/>
      </w:divBdr>
    </w:div>
    <w:div w:id="85853415">
      <w:bodyDiv w:val="1"/>
      <w:marLeft w:val="0"/>
      <w:marRight w:val="0"/>
      <w:marTop w:val="0"/>
      <w:marBottom w:val="0"/>
      <w:divBdr>
        <w:top w:val="none" w:sz="0" w:space="0" w:color="auto"/>
        <w:left w:val="none" w:sz="0" w:space="0" w:color="auto"/>
        <w:bottom w:val="none" w:sz="0" w:space="0" w:color="auto"/>
        <w:right w:val="none" w:sz="0" w:space="0" w:color="auto"/>
      </w:divBdr>
    </w:div>
    <w:div w:id="96024002">
      <w:bodyDiv w:val="1"/>
      <w:marLeft w:val="0"/>
      <w:marRight w:val="0"/>
      <w:marTop w:val="0"/>
      <w:marBottom w:val="0"/>
      <w:divBdr>
        <w:top w:val="none" w:sz="0" w:space="0" w:color="auto"/>
        <w:left w:val="none" w:sz="0" w:space="0" w:color="auto"/>
        <w:bottom w:val="none" w:sz="0" w:space="0" w:color="auto"/>
        <w:right w:val="none" w:sz="0" w:space="0" w:color="auto"/>
      </w:divBdr>
    </w:div>
    <w:div w:id="113181747">
      <w:bodyDiv w:val="1"/>
      <w:marLeft w:val="0"/>
      <w:marRight w:val="0"/>
      <w:marTop w:val="0"/>
      <w:marBottom w:val="0"/>
      <w:divBdr>
        <w:top w:val="none" w:sz="0" w:space="0" w:color="auto"/>
        <w:left w:val="none" w:sz="0" w:space="0" w:color="auto"/>
        <w:bottom w:val="none" w:sz="0" w:space="0" w:color="auto"/>
        <w:right w:val="none" w:sz="0" w:space="0" w:color="auto"/>
      </w:divBdr>
    </w:div>
    <w:div w:id="142426828">
      <w:bodyDiv w:val="1"/>
      <w:marLeft w:val="0"/>
      <w:marRight w:val="0"/>
      <w:marTop w:val="0"/>
      <w:marBottom w:val="0"/>
      <w:divBdr>
        <w:top w:val="none" w:sz="0" w:space="0" w:color="auto"/>
        <w:left w:val="none" w:sz="0" w:space="0" w:color="auto"/>
        <w:bottom w:val="none" w:sz="0" w:space="0" w:color="auto"/>
        <w:right w:val="none" w:sz="0" w:space="0" w:color="auto"/>
      </w:divBdr>
    </w:div>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197860270">
      <w:bodyDiv w:val="1"/>
      <w:marLeft w:val="0"/>
      <w:marRight w:val="0"/>
      <w:marTop w:val="0"/>
      <w:marBottom w:val="0"/>
      <w:divBdr>
        <w:top w:val="none" w:sz="0" w:space="0" w:color="auto"/>
        <w:left w:val="none" w:sz="0" w:space="0" w:color="auto"/>
        <w:bottom w:val="none" w:sz="0" w:space="0" w:color="auto"/>
        <w:right w:val="none" w:sz="0" w:space="0" w:color="auto"/>
      </w:divBdr>
    </w:div>
    <w:div w:id="221869796">
      <w:bodyDiv w:val="1"/>
      <w:marLeft w:val="0"/>
      <w:marRight w:val="0"/>
      <w:marTop w:val="0"/>
      <w:marBottom w:val="0"/>
      <w:divBdr>
        <w:top w:val="none" w:sz="0" w:space="0" w:color="auto"/>
        <w:left w:val="none" w:sz="0" w:space="0" w:color="auto"/>
        <w:bottom w:val="none" w:sz="0" w:space="0" w:color="auto"/>
        <w:right w:val="none" w:sz="0" w:space="0" w:color="auto"/>
      </w:divBdr>
    </w:div>
    <w:div w:id="242569067">
      <w:bodyDiv w:val="1"/>
      <w:marLeft w:val="0"/>
      <w:marRight w:val="0"/>
      <w:marTop w:val="0"/>
      <w:marBottom w:val="0"/>
      <w:divBdr>
        <w:top w:val="none" w:sz="0" w:space="0" w:color="auto"/>
        <w:left w:val="none" w:sz="0" w:space="0" w:color="auto"/>
        <w:bottom w:val="none" w:sz="0" w:space="0" w:color="auto"/>
        <w:right w:val="none" w:sz="0" w:space="0" w:color="auto"/>
      </w:divBdr>
    </w:div>
    <w:div w:id="245578146">
      <w:bodyDiv w:val="1"/>
      <w:marLeft w:val="0"/>
      <w:marRight w:val="0"/>
      <w:marTop w:val="0"/>
      <w:marBottom w:val="0"/>
      <w:divBdr>
        <w:top w:val="none" w:sz="0" w:space="0" w:color="auto"/>
        <w:left w:val="none" w:sz="0" w:space="0" w:color="auto"/>
        <w:bottom w:val="none" w:sz="0" w:space="0" w:color="auto"/>
        <w:right w:val="none" w:sz="0" w:space="0" w:color="auto"/>
      </w:divBdr>
    </w:div>
    <w:div w:id="256060556">
      <w:bodyDiv w:val="1"/>
      <w:marLeft w:val="0"/>
      <w:marRight w:val="0"/>
      <w:marTop w:val="0"/>
      <w:marBottom w:val="0"/>
      <w:divBdr>
        <w:top w:val="none" w:sz="0" w:space="0" w:color="auto"/>
        <w:left w:val="none" w:sz="0" w:space="0" w:color="auto"/>
        <w:bottom w:val="none" w:sz="0" w:space="0" w:color="auto"/>
        <w:right w:val="none" w:sz="0" w:space="0" w:color="auto"/>
      </w:divBdr>
    </w:div>
    <w:div w:id="303462256">
      <w:bodyDiv w:val="1"/>
      <w:marLeft w:val="0"/>
      <w:marRight w:val="0"/>
      <w:marTop w:val="0"/>
      <w:marBottom w:val="0"/>
      <w:divBdr>
        <w:top w:val="none" w:sz="0" w:space="0" w:color="auto"/>
        <w:left w:val="none" w:sz="0" w:space="0" w:color="auto"/>
        <w:bottom w:val="none" w:sz="0" w:space="0" w:color="auto"/>
        <w:right w:val="none" w:sz="0" w:space="0" w:color="auto"/>
      </w:divBdr>
    </w:div>
    <w:div w:id="315888718">
      <w:bodyDiv w:val="1"/>
      <w:marLeft w:val="0"/>
      <w:marRight w:val="0"/>
      <w:marTop w:val="0"/>
      <w:marBottom w:val="0"/>
      <w:divBdr>
        <w:top w:val="none" w:sz="0" w:space="0" w:color="auto"/>
        <w:left w:val="none" w:sz="0" w:space="0" w:color="auto"/>
        <w:bottom w:val="none" w:sz="0" w:space="0" w:color="auto"/>
        <w:right w:val="none" w:sz="0" w:space="0" w:color="auto"/>
      </w:divBdr>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338891982">
      <w:bodyDiv w:val="1"/>
      <w:marLeft w:val="0"/>
      <w:marRight w:val="0"/>
      <w:marTop w:val="0"/>
      <w:marBottom w:val="0"/>
      <w:divBdr>
        <w:top w:val="none" w:sz="0" w:space="0" w:color="auto"/>
        <w:left w:val="none" w:sz="0" w:space="0" w:color="auto"/>
        <w:bottom w:val="none" w:sz="0" w:space="0" w:color="auto"/>
        <w:right w:val="none" w:sz="0" w:space="0" w:color="auto"/>
      </w:divBdr>
    </w:div>
    <w:div w:id="366377367">
      <w:bodyDiv w:val="1"/>
      <w:marLeft w:val="0"/>
      <w:marRight w:val="0"/>
      <w:marTop w:val="0"/>
      <w:marBottom w:val="0"/>
      <w:divBdr>
        <w:top w:val="none" w:sz="0" w:space="0" w:color="auto"/>
        <w:left w:val="none" w:sz="0" w:space="0" w:color="auto"/>
        <w:bottom w:val="none" w:sz="0" w:space="0" w:color="auto"/>
        <w:right w:val="none" w:sz="0" w:space="0" w:color="auto"/>
      </w:divBdr>
    </w:div>
    <w:div w:id="369458553">
      <w:bodyDiv w:val="1"/>
      <w:marLeft w:val="0"/>
      <w:marRight w:val="0"/>
      <w:marTop w:val="0"/>
      <w:marBottom w:val="0"/>
      <w:divBdr>
        <w:top w:val="none" w:sz="0" w:space="0" w:color="auto"/>
        <w:left w:val="none" w:sz="0" w:space="0" w:color="auto"/>
        <w:bottom w:val="none" w:sz="0" w:space="0" w:color="auto"/>
        <w:right w:val="none" w:sz="0" w:space="0" w:color="auto"/>
      </w:divBdr>
    </w:div>
    <w:div w:id="399519989">
      <w:bodyDiv w:val="1"/>
      <w:marLeft w:val="0"/>
      <w:marRight w:val="0"/>
      <w:marTop w:val="0"/>
      <w:marBottom w:val="0"/>
      <w:divBdr>
        <w:top w:val="none" w:sz="0" w:space="0" w:color="auto"/>
        <w:left w:val="none" w:sz="0" w:space="0" w:color="auto"/>
        <w:bottom w:val="none" w:sz="0" w:space="0" w:color="auto"/>
        <w:right w:val="none" w:sz="0" w:space="0" w:color="auto"/>
      </w:divBdr>
    </w:div>
    <w:div w:id="420417531">
      <w:bodyDiv w:val="1"/>
      <w:marLeft w:val="0"/>
      <w:marRight w:val="0"/>
      <w:marTop w:val="0"/>
      <w:marBottom w:val="0"/>
      <w:divBdr>
        <w:top w:val="none" w:sz="0" w:space="0" w:color="auto"/>
        <w:left w:val="none" w:sz="0" w:space="0" w:color="auto"/>
        <w:bottom w:val="none" w:sz="0" w:space="0" w:color="auto"/>
        <w:right w:val="none" w:sz="0" w:space="0" w:color="auto"/>
      </w:divBdr>
    </w:div>
    <w:div w:id="425082111">
      <w:bodyDiv w:val="1"/>
      <w:marLeft w:val="0"/>
      <w:marRight w:val="0"/>
      <w:marTop w:val="0"/>
      <w:marBottom w:val="0"/>
      <w:divBdr>
        <w:top w:val="none" w:sz="0" w:space="0" w:color="auto"/>
        <w:left w:val="none" w:sz="0" w:space="0" w:color="auto"/>
        <w:bottom w:val="none" w:sz="0" w:space="0" w:color="auto"/>
        <w:right w:val="none" w:sz="0" w:space="0" w:color="auto"/>
      </w:divBdr>
    </w:div>
    <w:div w:id="452866508">
      <w:bodyDiv w:val="1"/>
      <w:marLeft w:val="0"/>
      <w:marRight w:val="0"/>
      <w:marTop w:val="0"/>
      <w:marBottom w:val="0"/>
      <w:divBdr>
        <w:top w:val="none" w:sz="0" w:space="0" w:color="auto"/>
        <w:left w:val="none" w:sz="0" w:space="0" w:color="auto"/>
        <w:bottom w:val="none" w:sz="0" w:space="0" w:color="auto"/>
        <w:right w:val="none" w:sz="0" w:space="0" w:color="auto"/>
      </w:divBdr>
    </w:div>
    <w:div w:id="487019967">
      <w:bodyDiv w:val="1"/>
      <w:marLeft w:val="0"/>
      <w:marRight w:val="0"/>
      <w:marTop w:val="0"/>
      <w:marBottom w:val="0"/>
      <w:divBdr>
        <w:top w:val="none" w:sz="0" w:space="0" w:color="auto"/>
        <w:left w:val="none" w:sz="0" w:space="0" w:color="auto"/>
        <w:bottom w:val="none" w:sz="0" w:space="0" w:color="auto"/>
        <w:right w:val="none" w:sz="0" w:space="0" w:color="auto"/>
      </w:divBdr>
    </w:div>
    <w:div w:id="506872903">
      <w:bodyDiv w:val="1"/>
      <w:marLeft w:val="0"/>
      <w:marRight w:val="0"/>
      <w:marTop w:val="0"/>
      <w:marBottom w:val="0"/>
      <w:divBdr>
        <w:top w:val="none" w:sz="0" w:space="0" w:color="auto"/>
        <w:left w:val="none" w:sz="0" w:space="0" w:color="auto"/>
        <w:bottom w:val="none" w:sz="0" w:space="0" w:color="auto"/>
        <w:right w:val="none" w:sz="0" w:space="0" w:color="auto"/>
      </w:divBdr>
    </w:div>
    <w:div w:id="541014651">
      <w:bodyDiv w:val="1"/>
      <w:marLeft w:val="0"/>
      <w:marRight w:val="0"/>
      <w:marTop w:val="0"/>
      <w:marBottom w:val="0"/>
      <w:divBdr>
        <w:top w:val="none" w:sz="0" w:space="0" w:color="auto"/>
        <w:left w:val="none" w:sz="0" w:space="0" w:color="auto"/>
        <w:bottom w:val="none" w:sz="0" w:space="0" w:color="auto"/>
        <w:right w:val="none" w:sz="0" w:space="0" w:color="auto"/>
      </w:divBdr>
    </w:div>
    <w:div w:id="565653246">
      <w:bodyDiv w:val="1"/>
      <w:marLeft w:val="0"/>
      <w:marRight w:val="0"/>
      <w:marTop w:val="0"/>
      <w:marBottom w:val="0"/>
      <w:divBdr>
        <w:top w:val="none" w:sz="0" w:space="0" w:color="auto"/>
        <w:left w:val="none" w:sz="0" w:space="0" w:color="auto"/>
        <w:bottom w:val="none" w:sz="0" w:space="0" w:color="auto"/>
        <w:right w:val="none" w:sz="0" w:space="0" w:color="auto"/>
      </w:divBdr>
    </w:div>
    <w:div w:id="569266247">
      <w:bodyDiv w:val="1"/>
      <w:marLeft w:val="0"/>
      <w:marRight w:val="0"/>
      <w:marTop w:val="0"/>
      <w:marBottom w:val="0"/>
      <w:divBdr>
        <w:top w:val="none" w:sz="0" w:space="0" w:color="auto"/>
        <w:left w:val="none" w:sz="0" w:space="0" w:color="auto"/>
        <w:bottom w:val="none" w:sz="0" w:space="0" w:color="auto"/>
        <w:right w:val="none" w:sz="0" w:space="0" w:color="auto"/>
      </w:divBdr>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13445085">
      <w:bodyDiv w:val="1"/>
      <w:marLeft w:val="0"/>
      <w:marRight w:val="0"/>
      <w:marTop w:val="0"/>
      <w:marBottom w:val="0"/>
      <w:divBdr>
        <w:top w:val="none" w:sz="0" w:space="0" w:color="auto"/>
        <w:left w:val="none" w:sz="0" w:space="0" w:color="auto"/>
        <w:bottom w:val="none" w:sz="0" w:space="0" w:color="auto"/>
        <w:right w:val="none" w:sz="0" w:space="0" w:color="auto"/>
      </w:divBdr>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649484180">
      <w:bodyDiv w:val="1"/>
      <w:marLeft w:val="0"/>
      <w:marRight w:val="0"/>
      <w:marTop w:val="0"/>
      <w:marBottom w:val="0"/>
      <w:divBdr>
        <w:top w:val="none" w:sz="0" w:space="0" w:color="auto"/>
        <w:left w:val="none" w:sz="0" w:space="0" w:color="auto"/>
        <w:bottom w:val="none" w:sz="0" w:space="0" w:color="auto"/>
        <w:right w:val="none" w:sz="0" w:space="0" w:color="auto"/>
      </w:divBdr>
    </w:div>
    <w:div w:id="695545973">
      <w:bodyDiv w:val="1"/>
      <w:marLeft w:val="0"/>
      <w:marRight w:val="0"/>
      <w:marTop w:val="0"/>
      <w:marBottom w:val="0"/>
      <w:divBdr>
        <w:top w:val="none" w:sz="0" w:space="0" w:color="auto"/>
        <w:left w:val="none" w:sz="0" w:space="0" w:color="auto"/>
        <w:bottom w:val="none" w:sz="0" w:space="0" w:color="auto"/>
        <w:right w:val="none" w:sz="0" w:space="0" w:color="auto"/>
      </w:divBdr>
    </w:div>
    <w:div w:id="698823580">
      <w:bodyDiv w:val="1"/>
      <w:marLeft w:val="0"/>
      <w:marRight w:val="0"/>
      <w:marTop w:val="0"/>
      <w:marBottom w:val="0"/>
      <w:divBdr>
        <w:top w:val="none" w:sz="0" w:space="0" w:color="auto"/>
        <w:left w:val="none" w:sz="0" w:space="0" w:color="auto"/>
        <w:bottom w:val="none" w:sz="0" w:space="0" w:color="auto"/>
        <w:right w:val="none" w:sz="0" w:space="0" w:color="auto"/>
      </w:divBdr>
    </w:div>
    <w:div w:id="699938380">
      <w:bodyDiv w:val="1"/>
      <w:marLeft w:val="0"/>
      <w:marRight w:val="0"/>
      <w:marTop w:val="0"/>
      <w:marBottom w:val="0"/>
      <w:divBdr>
        <w:top w:val="none" w:sz="0" w:space="0" w:color="auto"/>
        <w:left w:val="none" w:sz="0" w:space="0" w:color="auto"/>
        <w:bottom w:val="none" w:sz="0" w:space="0" w:color="auto"/>
        <w:right w:val="none" w:sz="0" w:space="0" w:color="auto"/>
      </w:divBdr>
    </w:div>
    <w:div w:id="700401077">
      <w:bodyDiv w:val="1"/>
      <w:marLeft w:val="0"/>
      <w:marRight w:val="0"/>
      <w:marTop w:val="0"/>
      <w:marBottom w:val="0"/>
      <w:divBdr>
        <w:top w:val="none" w:sz="0" w:space="0" w:color="auto"/>
        <w:left w:val="none" w:sz="0" w:space="0" w:color="auto"/>
        <w:bottom w:val="none" w:sz="0" w:space="0" w:color="auto"/>
        <w:right w:val="none" w:sz="0" w:space="0" w:color="auto"/>
      </w:divBdr>
    </w:div>
    <w:div w:id="704208769">
      <w:bodyDiv w:val="1"/>
      <w:marLeft w:val="0"/>
      <w:marRight w:val="0"/>
      <w:marTop w:val="0"/>
      <w:marBottom w:val="0"/>
      <w:divBdr>
        <w:top w:val="none" w:sz="0" w:space="0" w:color="auto"/>
        <w:left w:val="none" w:sz="0" w:space="0" w:color="auto"/>
        <w:bottom w:val="none" w:sz="0" w:space="0" w:color="auto"/>
        <w:right w:val="none" w:sz="0" w:space="0" w:color="auto"/>
      </w:divBdr>
    </w:div>
    <w:div w:id="748885008">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759061588">
      <w:bodyDiv w:val="1"/>
      <w:marLeft w:val="0"/>
      <w:marRight w:val="0"/>
      <w:marTop w:val="0"/>
      <w:marBottom w:val="0"/>
      <w:divBdr>
        <w:top w:val="none" w:sz="0" w:space="0" w:color="auto"/>
        <w:left w:val="none" w:sz="0" w:space="0" w:color="auto"/>
        <w:bottom w:val="none" w:sz="0" w:space="0" w:color="auto"/>
        <w:right w:val="none" w:sz="0" w:space="0" w:color="auto"/>
      </w:divBdr>
    </w:div>
    <w:div w:id="772558566">
      <w:bodyDiv w:val="1"/>
      <w:marLeft w:val="0"/>
      <w:marRight w:val="0"/>
      <w:marTop w:val="0"/>
      <w:marBottom w:val="0"/>
      <w:divBdr>
        <w:top w:val="none" w:sz="0" w:space="0" w:color="auto"/>
        <w:left w:val="none" w:sz="0" w:space="0" w:color="auto"/>
        <w:bottom w:val="none" w:sz="0" w:space="0" w:color="auto"/>
        <w:right w:val="none" w:sz="0" w:space="0" w:color="auto"/>
      </w:divBdr>
    </w:div>
    <w:div w:id="787548563">
      <w:bodyDiv w:val="1"/>
      <w:marLeft w:val="0"/>
      <w:marRight w:val="0"/>
      <w:marTop w:val="0"/>
      <w:marBottom w:val="0"/>
      <w:divBdr>
        <w:top w:val="none" w:sz="0" w:space="0" w:color="auto"/>
        <w:left w:val="none" w:sz="0" w:space="0" w:color="auto"/>
        <w:bottom w:val="none" w:sz="0" w:space="0" w:color="auto"/>
        <w:right w:val="none" w:sz="0" w:space="0" w:color="auto"/>
      </w:divBdr>
    </w:div>
    <w:div w:id="788160213">
      <w:bodyDiv w:val="1"/>
      <w:marLeft w:val="0"/>
      <w:marRight w:val="0"/>
      <w:marTop w:val="0"/>
      <w:marBottom w:val="0"/>
      <w:divBdr>
        <w:top w:val="none" w:sz="0" w:space="0" w:color="auto"/>
        <w:left w:val="none" w:sz="0" w:space="0" w:color="auto"/>
        <w:bottom w:val="none" w:sz="0" w:space="0" w:color="auto"/>
        <w:right w:val="none" w:sz="0" w:space="0" w:color="auto"/>
      </w:divBdr>
    </w:div>
    <w:div w:id="789590968">
      <w:bodyDiv w:val="1"/>
      <w:marLeft w:val="0"/>
      <w:marRight w:val="0"/>
      <w:marTop w:val="0"/>
      <w:marBottom w:val="0"/>
      <w:divBdr>
        <w:top w:val="none" w:sz="0" w:space="0" w:color="auto"/>
        <w:left w:val="none" w:sz="0" w:space="0" w:color="auto"/>
        <w:bottom w:val="none" w:sz="0" w:space="0" w:color="auto"/>
        <w:right w:val="none" w:sz="0" w:space="0" w:color="auto"/>
      </w:divBdr>
    </w:div>
    <w:div w:id="804546524">
      <w:bodyDiv w:val="1"/>
      <w:marLeft w:val="0"/>
      <w:marRight w:val="0"/>
      <w:marTop w:val="0"/>
      <w:marBottom w:val="0"/>
      <w:divBdr>
        <w:top w:val="none" w:sz="0" w:space="0" w:color="auto"/>
        <w:left w:val="none" w:sz="0" w:space="0" w:color="auto"/>
        <w:bottom w:val="none" w:sz="0" w:space="0" w:color="auto"/>
        <w:right w:val="none" w:sz="0" w:space="0" w:color="auto"/>
      </w:divBdr>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822624483">
      <w:bodyDiv w:val="1"/>
      <w:marLeft w:val="0"/>
      <w:marRight w:val="0"/>
      <w:marTop w:val="0"/>
      <w:marBottom w:val="0"/>
      <w:divBdr>
        <w:top w:val="none" w:sz="0" w:space="0" w:color="auto"/>
        <w:left w:val="none" w:sz="0" w:space="0" w:color="auto"/>
        <w:bottom w:val="none" w:sz="0" w:space="0" w:color="auto"/>
        <w:right w:val="none" w:sz="0" w:space="0" w:color="auto"/>
      </w:divBdr>
    </w:div>
    <w:div w:id="861209469">
      <w:bodyDiv w:val="1"/>
      <w:marLeft w:val="0"/>
      <w:marRight w:val="0"/>
      <w:marTop w:val="0"/>
      <w:marBottom w:val="0"/>
      <w:divBdr>
        <w:top w:val="none" w:sz="0" w:space="0" w:color="auto"/>
        <w:left w:val="none" w:sz="0" w:space="0" w:color="auto"/>
        <w:bottom w:val="none" w:sz="0" w:space="0" w:color="auto"/>
        <w:right w:val="none" w:sz="0" w:space="0" w:color="auto"/>
      </w:divBdr>
    </w:div>
    <w:div w:id="865799052">
      <w:bodyDiv w:val="1"/>
      <w:marLeft w:val="0"/>
      <w:marRight w:val="0"/>
      <w:marTop w:val="0"/>
      <w:marBottom w:val="0"/>
      <w:divBdr>
        <w:top w:val="none" w:sz="0" w:space="0" w:color="auto"/>
        <w:left w:val="none" w:sz="0" w:space="0" w:color="auto"/>
        <w:bottom w:val="none" w:sz="0" w:space="0" w:color="auto"/>
        <w:right w:val="none" w:sz="0" w:space="0" w:color="auto"/>
      </w:divBdr>
    </w:div>
    <w:div w:id="878932477">
      <w:bodyDiv w:val="1"/>
      <w:marLeft w:val="0"/>
      <w:marRight w:val="0"/>
      <w:marTop w:val="0"/>
      <w:marBottom w:val="0"/>
      <w:divBdr>
        <w:top w:val="none" w:sz="0" w:space="0" w:color="auto"/>
        <w:left w:val="none" w:sz="0" w:space="0" w:color="auto"/>
        <w:bottom w:val="none" w:sz="0" w:space="0" w:color="auto"/>
        <w:right w:val="none" w:sz="0" w:space="0" w:color="auto"/>
      </w:divBdr>
    </w:div>
    <w:div w:id="882715955">
      <w:bodyDiv w:val="1"/>
      <w:marLeft w:val="0"/>
      <w:marRight w:val="0"/>
      <w:marTop w:val="0"/>
      <w:marBottom w:val="0"/>
      <w:divBdr>
        <w:top w:val="none" w:sz="0" w:space="0" w:color="auto"/>
        <w:left w:val="none" w:sz="0" w:space="0" w:color="auto"/>
        <w:bottom w:val="none" w:sz="0" w:space="0" w:color="auto"/>
        <w:right w:val="none" w:sz="0" w:space="0" w:color="auto"/>
      </w:divBdr>
    </w:div>
    <w:div w:id="915286945">
      <w:bodyDiv w:val="1"/>
      <w:marLeft w:val="0"/>
      <w:marRight w:val="0"/>
      <w:marTop w:val="0"/>
      <w:marBottom w:val="0"/>
      <w:divBdr>
        <w:top w:val="none" w:sz="0" w:space="0" w:color="auto"/>
        <w:left w:val="none" w:sz="0" w:space="0" w:color="auto"/>
        <w:bottom w:val="none" w:sz="0" w:space="0" w:color="auto"/>
        <w:right w:val="none" w:sz="0" w:space="0" w:color="auto"/>
      </w:divBdr>
    </w:div>
    <w:div w:id="920912878">
      <w:bodyDiv w:val="1"/>
      <w:marLeft w:val="0"/>
      <w:marRight w:val="0"/>
      <w:marTop w:val="0"/>
      <w:marBottom w:val="0"/>
      <w:divBdr>
        <w:top w:val="none" w:sz="0" w:space="0" w:color="auto"/>
        <w:left w:val="none" w:sz="0" w:space="0" w:color="auto"/>
        <w:bottom w:val="none" w:sz="0" w:space="0" w:color="auto"/>
        <w:right w:val="none" w:sz="0" w:space="0" w:color="auto"/>
      </w:divBdr>
    </w:div>
    <w:div w:id="926307864">
      <w:bodyDiv w:val="1"/>
      <w:marLeft w:val="0"/>
      <w:marRight w:val="0"/>
      <w:marTop w:val="0"/>
      <w:marBottom w:val="0"/>
      <w:divBdr>
        <w:top w:val="none" w:sz="0" w:space="0" w:color="auto"/>
        <w:left w:val="none" w:sz="0" w:space="0" w:color="auto"/>
        <w:bottom w:val="none" w:sz="0" w:space="0" w:color="auto"/>
        <w:right w:val="none" w:sz="0" w:space="0" w:color="auto"/>
      </w:divBdr>
    </w:div>
    <w:div w:id="930502221">
      <w:bodyDiv w:val="1"/>
      <w:marLeft w:val="0"/>
      <w:marRight w:val="0"/>
      <w:marTop w:val="0"/>
      <w:marBottom w:val="0"/>
      <w:divBdr>
        <w:top w:val="none" w:sz="0" w:space="0" w:color="auto"/>
        <w:left w:val="none" w:sz="0" w:space="0" w:color="auto"/>
        <w:bottom w:val="none" w:sz="0" w:space="0" w:color="auto"/>
        <w:right w:val="none" w:sz="0" w:space="0" w:color="auto"/>
      </w:divBdr>
    </w:div>
    <w:div w:id="936211232">
      <w:bodyDiv w:val="1"/>
      <w:marLeft w:val="0"/>
      <w:marRight w:val="0"/>
      <w:marTop w:val="0"/>
      <w:marBottom w:val="0"/>
      <w:divBdr>
        <w:top w:val="none" w:sz="0" w:space="0" w:color="auto"/>
        <w:left w:val="none" w:sz="0" w:space="0" w:color="auto"/>
        <w:bottom w:val="none" w:sz="0" w:space="0" w:color="auto"/>
        <w:right w:val="none" w:sz="0" w:space="0" w:color="auto"/>
      </w:divBdr>
    </w:div>
    <w:div w:id="942692816">
      <w:bodyDiv w:val="1"/>
      <w:marLeft w:val="0"/>
      <w:marRight w:val="0"/>
      <w:marTop w:val="0"/>
      <w:marBottom w:val="0"/>
      <w:divBdr>
        <w:top w:val="none" w:sz="0" w:space="0" w:color="auto"/>
        <w:left w:val="none" w:sz="0" w:space="0" w:color="auto"/>
        <w:bottom w:val="none" w:sz="0" w:space="0" w:color="auto"/>
        <w:right w:val="none" w:sz="0" w:space="0" w:color="auto"/>
      </w:divBdr>
    </w:div>
    <w:div w:id="943347117">
      <w:bodyDiv w:val="1"/>
      <w:marLeft w:val="0"/>
      <w:marRight w:val="0"/>
      <w:marTop w:val="0"/>
      <w:marBottom w:val="0"/>
      <w:divBdr>
        <w:top w:val="none" w:sz="0" w:space="0" w:color="auto"/>
        <w:left w:val="none" w:sz="0" w:space="0" w:color="auto"/>
        <w:bottom w:val="none" w:sz="0" w:space="0" w:color="auto"/>
        <w:right w:val="none" w:sz="0" w:space="0" w:color="auto"/>
      </w:divBdr>
    </w:div>
    <w:div w:id="949317323">
      <w:bodyDiv w:val="1"/>
      <w:marLeft w:val="0"/>
      <w:marRight w:val="0"/>
      <w:marTop w:val="0"/>
      <w:marBottom w:val="0"/>
      <w:divBdr>
        <w:top w:val="none" w:sz="0" w:space="0" w:color="auto"/>
        <w:left w:val="none" w:sz="0" w:space="0" w:color="auto"/>
        <w:bottom w:val="none" w:sz="0" w:space="0" w:color="auto"/>
        <w:right w:val="none" w:sz="0" w:space="0" w:color="auto"/>
      </w:divBdr>
    </w:div>
    <w:div w:id="991450350">
      <w:bodyDiv w:val="1"/>
      <w:marLeft w:val="0"/>
      <w:marRight w:val="0"/>
      <w:marTop w:val="0"/>
      <w:marBottom w:val="0"/>
      <w:divBdr>
        <w:top w:val="none" w:sz="0" w:space="0" w:color="auto"/>
        <w:left w:val="none" w:sz="0" w:space="0" w:color="auto"/>
        <w:bottom w:val="none" w:sz="0" w:space="0" w:color="auto"/>
        <w:right w:val="none" w:sz="0" w:space="0" w:color="auto"/>
      </w:divBdr>
    </w:div>
    <w:div w:id="992104607">
      <w:bodyDiv w:val="1"/>
      <w:marLeft w:val="0"/>
      <w:marRight w:val="0"/>
      <w:marTop w:val="0"/>
      <w:marBottom w:val="0"/>
      <w:divBdr>
        <w:top w:val="none" w:sz="0" w:space="0" w:color="auto"/>
        <w:left w:val="none" w:sz="0" w:space="0" w:color="auto"/>
        <w:bottom w:val="none" w:sz="0" w:space="0" w:color="auto"/>
        <w:right w:val="none" w:sz="0" w:space="0" w:color="auto"/>
      </w:divBdr>
    </w:div>
    <w:div w:id="1038435900">
      <w:bodyDiv w:val="1"/>
      <w:marLeft w:val="0"/>
      <w:marRight w:val="0"/>
      <w:marTop w:val="0"/>
      <w:marBottom w:val="0"/>
      <w:divBdr>
        <w:top w:val="none" w:sz="0" w:space="0" w:color="auto"/>
        <w:left w:val="none" w:sz="0" w:space="0" w:color="auto"/>
        <w:bottom w:val="none" w:sz="0" w:space="0" w:color="auto"/>
        <w:right w:val="none" w:sz="0" w:space="0" w:color="auto"/>
      </w:divBdr>
    </w:div>
    <w:div w:id="1042678317">
      <w:bodyDiv w:val="1"/>
      <w:marLeft w:val="0"/>
      <w:marRight w:val="0"/>
      <w:marTop w:val="0"/>
      <w:marBottom w:val="0"/>
      <w:divBdr>
        <w:top w:val="none" w:sz="0" w:space="0" w:color="auto"/>
        <w:left w:val="none" w:sz="0" w:space="0" w:color="auto"/>
        <w:bottom w:val="none" w:sz="0" w:space="0" w:color="auto"/>
        <w:right w:val="none" w:sz="0" w:space="0" w:color="auto"/>
      </w:divBdr>
    </w:div>
    <w:div w:id="1050347201">
      <w:bodyDiv w:val="1"/>
      <w:marLeft w:val="0"/>
      <w:marRight w:val="0"/>
      <w:marTop w:val="0"/>
      <w:marBottom w:val="0"/>
      <w:divBdr>
        <w:top w:val="none" w:sz="0" w:space="0" w:color="auto"/>
        <w:left w:val="none" w:sz="0" w:space="0" w:color="auto"/>
        <w:bottom w:val="none" w:sz="0" w:space="0" w:color="auto"/>
        <w:right w:val="none" w:sz="0" w:space="0" w:color="auto"/>
      </w:divBdr>
    </w:div>
    <w:div w:id="1053576745">
      <w:bodyDiv w:val="1"/>
      <w:marLeft w:val="0"/>
      <w:marRight w:val="0"/>
      <w:marTop w:val="0"/>
      <w:marBottom w:val="0"/>
      <w:divBdr>
        <w:top w:val="none" w:sz="0" w:space="0" w:color="auto"/>
        <w:left w:val="none" w:sz="0" w:space="0" w:color="auto"/>
        <w:bottom w:val="none" w:sz="0" w:space="0" w:color="auto"/>
        <w:right w:val="none" w:sz="0" w:space="0" w:color="auto"/>
      </w:divBdr>
    </w:div>
    <w:div w:id="1079135539">
      <w:bodyDiv w:val="1"/>
      <w:marLeft w:val="0"/>
      <w:marRight w:val="0"/>
      <w:marTop w:val="0"/>
      <w:marBottom w:val="0"/>
      <w:divBdr>
        <w:top w:val="none" w:sz="0" w:space="0" w:color="auto"/>
        <w:left w:val="none" w:sz="0" w:space="0" w:color="auto"/>
        <w:bottom w:val="none" w:sz="0" w:space="0" w:color="auto"/>
        <w:right w:val="none" w:sz="0" w:space="0" w:color="auto"/>
      </w:divBdr>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099183937">
      <w:bodyDiv w:val="1"/>
      <w:marLeft w:val="0"/>
      <w:marRight w:val="0"/>
      <w:marTop w:val="0"/>
      <w:marBottom w:val="0"/>
      <w:divBdr>
        <w:top w:val="none" w:sz="0" w:space="0" w:color="auto"/>
        <w:left w:val="none" w:sz="0" w:space="0" w:color="auto"/>
        <w:bottom w:val="none" w:sz="0" w:space="0" w:color="auto"/>
        <w:right w:val="none" w:sz="0" w:space="0" w:color="auto"/>
      </w:divBdr>
    </w:div>
    <w:div w:id="1101293237">
      <w:bodyDiv w:val="1"/>
      <w:marLeft w:val="0"/>
      <w:marRight w:val="0"/>
      <w:marTop w:val="0"/>
      <w:marBottom w:val="0"/>
      <w:divBdr>
        <w:top w:val="none" w:sz="0" w:space="0" w:color="auto"/>
        <w:left w:val="none" w:sz="0" w:space="0" w:color="auto"/>
        <w:bottom w:val="none" w:sz="0" w:space="0" w:color="auto"/>
        <w:right w:val="none" w:sz="0" w:space="0" w:color="auto"/>
      </w:divBdr>
    </w:div>
    <w:div w:id="1117874287">
      <w:bodyDiv w:val="1"/>
      <w:marLeft w:val="0"/>
      <w:marRight w:val="0"/>
      <w:marTop w:val="0"/>
      <w:marBottom w:val="0"/>
      <w:divBdr>
        <w:top w:val="none" w:sz="0" w:space="0" w:color="auto"/>
        <w:left w:val="none" w:sz="0" w:space="0" w:color="auto"/>
        <w:bottom w:val="none" w:sz="0" w:space="0" w:color="auto"/>
        <w:right w:val="none" w:sz="0" w:space="0" w:color="auto"/>
      </w:divBdr>
    </w:div>
    <w:div w:id="1140271248">
      <w:bodyDiv w:val="1"/>
      <w:marLeft w:val="0"/>
      <w:marRight w:val="0"/>
      <w:marTop w:val="0"/>
      <w:marBottom w:val="0"/>
      <w:divBdr>
        <w:top w:val="none" w:sz="0" w:space="0" w:color="auto"/>
        <w:left w:val="none" w:sz="0" w:space="0" w:color="auto"/>
        <w:bottom w:val="none" w:sz="0" w:space="0" w:color="auto"/>
        <w:right w:val="none" w:sz="0" w:space="0" w:color="auto"/>
      </w:divBdr>
    </w:div>
    <w:div w:id="1152016537">
      <w:bodyDiv w:val="1"/>
      <w:marLeft w:val="0"/>
      <w:marRight w:val="0"/>
      <w:marTop w:val="0"/>
      <w:marBottom w:val="0"/>
      <w:divBdr>
        <w:top w:val="none" w:sz="0" w:space="0" w:color="auto"/>
        <w:left w:val="none" w:sz="0" w:space="0" w:color="auto"/>
        <w:bottom w:val="none" w:sz="0" w:space="0" w:color="auto"/>
        <w:right w:val="none" w:sz="0" w:space="0" w:color="auto"/>
      </w:divBdr>
    </w:div>
    <w:div w:id="1191603308">
      <w:bodyDiv w:val="1"/>
      <w:marLeft w:val="0"/>
      <w:marRight w:val="0"/>
      <w:marTop w:val="0"/>
      <w:marBottom w:val="0"/>
      <w:divBdr>
        <w:top w:val="none" w:sz="0" w:space="0" w:color="auto"/>
        <w:left w:val="none" w:sz="0" w:space="0" w:color="auto"/>
        <w:bottom w:val="none" w:sz="0" w:space="0" w:color="auto"/>
        <w:right w:val="none" w:sz="0" w:space="0" w:color="auto"/>
      </w:divBdr>
    </w:div>
    <w:div w:id="1222256098">
      <w:bodyDiv w:val="1"/>
      <w:marLeft w:val="0"/>
      <w:marRight w:val="0"/>
      <w:marTop w:val="0"/>
      <w:marBottom w:val="0"/>
      <w:divBdr>
        <w:top w:val="none" w:sz="0" w:space="0" w:color="auto"/>
        <w:left w:val="none" w:sz="0" w:space="0" w:color="auto"/>
        <w:bottom w:val="none" w:sz="0" w:space="0" w:color="auto"/>
        <w:right w:val="none" w:sz="0" w:space="0" w:color="auto"/>
      </w:divBdr>
    </w:div>
    <w:div w:id="1223758102">
      <w:bodyDiv w:val="1"/>
      <w:marLeft w:val="0"/>
      <w:marRight w:val="0"/>
      <w:marTop w:val="0"/>
      <w:marBottom w:val="0"/>
      <w:divBdr>
        <w:top w:val="none" w:sz="0" w:space="0" w:color="auto"/>
        <w:left w:val="none" w:sz="0" w:space="0" w:color="auto"/>
        <w:bottom w:val="none" w:sz="0" w:space="0" w:color="auto"/>
        <w:right w:val="none" w:sz="0" w:space="0" w:color="auto"/>
      </w:divBdr>
    </w:div>
    <w:div w:id="1249926596">
      <w:bodyDiv w:val="1"/>
      <w:marLeft w:val="0"/>
      <w:marRight w:val="0"/>
      <w:marTop w:val="0"/>
      <w:marBottom w:val="0"/>
      <w:divBdr>
        <w:top w:val="none" w:sz="0" w:space="0" w:color="auto"/>
        <w:left w:val="none" w:sz="0" w:space="0" w:color="auto"/>
        <w:bottom w:val="none" w:sz="0" w:space="0" w:color="auto"/>
        <w:right w:val="none" w:sz="0" w:space="0" w:color="auto"/>
      </w:divBdr>
    </w:div>
    <w:div w:id="1297444384">
      <w:bodyDiv w:val="1"/>
      <w:marLeft w:val="0"/>
      <w:marRight w:val="0"/>
      <w:marTop w:val="0"/>
      <w:marBottom w:val="0"/>
      <w:divBdr>
        <w:top w:val="none" w:sz="0" w:space="0" w:color="auto"/>
        <w:left w:val="none" w:sz="0" w:space="0" w:color="auto"/>
        <w:bottom w:val="none" w:sz="0" w:space="0" w:color="auto"/>
        <w:right w:val="none" w:sz="0" w:space="0" w:color="auto"/>
      </w:divBdr>
    </w:div>
    <w:div w:id="1316373592">
      <w:bodyDiv w:val="1"/>
      <w:marLeft w:val="0"/>
      <w:marRight w:val="0"/>
      <w:marTop w:val="0"/>
      <w:marBottom w:val="0"/>
      <w:divBdr>
        <w:top w:val="none" w:sz="0" w:space="0" w:color="auto"/>
        <w:left w:val="none" w:sz="0" w:space="0" w:color="auto"/>
        <w:bottom w:val="none" w:sz="0" w:space="0" w:color="auto"/>
        <w:right w:val="none" w:sz="0" w:space="0" w:color="auto"/>
      </w:divBdr>
    </w:div>
    <w:div w:id="1323243707">
      <w:bodyDiv w:val="1"/>
      <w:marLeft w:val="0"/>
      <w:marRight w:val="0"/>
      <w:marTop w:val="0"/>
      <w:marBottom w:val="0"/>
      <w:divBdr>
        <w:top w:val="none" w:sz="0" w:space="0" w:color="auto"/>
        <w:left w:val="none" w:sz="0" w:space="0" w:color="auto"/>
        <w:bottom w:val="none" w:sz="0" w:space="0" w:color="auto"/>
        <w:right w:val="none" w:sz="0" w:space="0" w:color="auto"/>
      </w:divBdr>
    </w:div>
    <w:div w:id="1354959727">
      <w:bodyDiv w:val="1"/>
      <w:marLeft w:val="0"/>
      <w:marRight w:val="0"/>
      <w:marTop w:val="0"/>
      <w:marBottom w:val="0"/>
      <w:divBdr>
        <w:top w:val="none" w:sz="0" w:space="0" w:color="auto"/>
        <w:left w:val="none" w:sz="0" w:space="0" w:color="auto"/>
        <w:bottom w:val="none" w:sz="0" w:space="0" w:color="auto"/>
        <w:right w:val="none" w:sz="0" w:space="0" w:color="auto"/>
      </w:divBdr>
    </w:div>
    <w:div w:id="1362974976">
      <w:bodyDiv w:val="1"/>
      <w:marLeft w:val="0"/>
      <w:marRight w:val="0"/>
      <w:marTop w:val="0"/>
      <w:marBottom w:val="0"/>
      <w:divBdr>
        <w:top w:val="none" w:sz="0" w:space="0" w:color="auto"/>
        <w:left w:val="none" w:sz="0" w:space="0" w:color="auto"/>
        <w:bottom w:val="none" w:sz="0" w:space="0" w:color="auto"/>
        <w:right w:val="none" w:sz="0" w:space="0" w:color="auto"/>
      </w:divBdr>
    </w:div>
    <w:div w:id="1430732138">
      <w:bodyDiv w:val="1"/>
      <w:marLeft w:val="0"/>
      <w:marRight w:val="0"/>
      <w:marTop w:val="0"/>
      <w:marBottom w:val="0"/>
      <w:divBdr>
        <w:top w:val="none" w:sz="0" w:space="0" w:color="auto"/>
        <w:left w:val="none" w:sz="0" w:space="0" w:color="auto"/>
        <w:bottom w:val="none" w:sz="0" w:space="0" w:color="auto"/>
        <w:right w:val="none" w:sz="0" w:space="0" w:color="auto"/>
      </w:divBdr>
    </w:div>
    <w:div w:id="1445343855">
      <w:bodyDiv w:val="1"/>
      <w:marLeft w:val="0"/>
      <w:marRight w:val="0"/>
      <w:marTop w:val="0"/>
      <w:marBottom w:val="0"/>
      <w:divBdr>
        <w:top w:val="none" w:sz="0" w:space="0" w:color="auto"/>
        <w:left w:val="none" w:sz="0" w:space="0" w:color="auto"/>
        <w:bottom w:val="none" w:sz="0" w:space="0" w:color="auto"/>
        <w:right w:val="none" w:sz="0" w:space="0" w:color="auto"/>
      </w:divBdr>
    </w:div>
    <w:div w:id="1447508695">
      <w:bodyDiv w:val="1"/>
      <w:marLeft w:val="0"/>
      <w:marRight w:val="0"/>
      <w:marTop w:val="0"/>
      <w:marBottom w:val="0"/>
      <w:divBdr>
        <w:top w:val="none" w:sz="0" w:space="0" w:color="auto"/>
        <w:left w:val="none" w:sz="0" w:space="0" w:color="auto"/>
        <w:bottom w:val="none" w:sz="0" w:space="0" w:color="auto"/>
        <w:right w:val="none" w:sz="0" w:space="0" w:color="auto"/>
      </w:divBdr>
    </w:div>
    <w:div w:id="1458256750">
      <w:bodyDiv w:val="1"/>
      <w:marLeft w:val="0"/>
      <w:marRight w:val="0"/>
      <w:marTop w:val="0"/>
      <w:marBottom w:val="0"/>
      <w:divBdr>
        <w:top w:val="none" w:sz="0" w:space="0" w:color="auto"/>
        <w:left w:val="none" w:sz="0" w:space="0" w:color="auto"/>
        <w:bottom w:val="none" w:sz="0" w:space="0" w:color="auto"/>
        <w:right w:val="none" w:sz="0" w:space="0" w:color="auto"/>
      </w:divBdr>
    </w:div>
    <w:div w:id="1478065365">
      <w:bodyDiv w:val="1"/>
      <w:marLeft w:val="0"/>
      <w:marRight w:val="0"/>
      <w:marTop w:val="0"/>
      <w:marBottom w:val="0"/>
      <w:divBdr>
        <w:top w:val="none" w:sz="0" w:space="0" w:color="auto"/>
        <w:left w:val="none" w:sz="0" w:space="0" w:color="auto"/>
        <w:bottom w:val="none" w:sz="0" w:space="0" w:color="auto"/>
        <w:right w:val="none" w:sz="0" w:space="0" w:color="auto"/>
      </w:divBdr>
    </w:div>
    <w:div w:id="1499537609">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38352119">
      <w:bodyDiv w:val="1"/>
      <w:marLeft w:val="0"/>
      <w:marRight w:val="0"/>
      <w:marTop w:val="0"/>
      <w:marBottom w:val="0"/>
      <w:divBdr>
        <w:top w:val="none" w:sz="0" w:space="0" w:color="auto"/>
        <w:left w:val="none" w:sz="0" w:space="0" w:color="auto"/>
        <w:bottom w:val="none" w:sz="0" w:space="0" w:color="auto"/>
        <w:right w:val="none" w:sz="0" w:space="0" w:color="auto"/>
      </w:divBdr>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596866670">
      <w:bodyDiv w:val="1"/>
      <w:marLeft w:val="0"/>
      <w:marRight w:val="0"/>
      <w:marTop w:val="0"/>
      <w:marBottom w:val="0"/>
      <w:divBdr>
        <w:top w:val="none" w:sz="0" w:space="0" w:color="auto"/>
        <w:left w:val="none" w:sz="0" w:space="0" w:color="auto"/>
        <w:bottom w:val="none" w:sz="0" w:space="0" w:color="auto"/>
        <w:right w:val="none" w:sz="0" w:space="0" w:color="auto"/>
      </w:divBdr>
    </w:div>
    <w:div w:id="1600674579">
      <w:bodyDiv w:val="1"/>
      <w:marLeft w:val="0"/>
      <w:marRight w:val="0"/>
      <w:marTop w:val="0"/>
      <w:marBottom w:val="0"/>
      <w:divBdr>
        <w:top w:val="none" w:sz="0" w:space="0" w:color="auto"/>
        <w:left w:val="none" w:sz="0" w:space="0" w:color="auto"/>
        <w:bottom w:val="none" w:sz="0" w:space="0" w:color="auto"/>
        <w:right w:val="none" w:sz="0" w:space="0" w:color="auto"/>
      </w:divBdr>
    </w:div>
    <w:div w:id="1626888057">
      <w:bodyDiv w:val="1"/>
      <w:marLeft w:val="0"/>
      <w:marRight w:val="0"/>
      <w:marTop w:val="0"/>
      <w:marBottom w:val="0"/>
      <w:divBdr>
        <w:top w:val="none" w:sz="0" w:space="0" w:color="auto"/>
        <w:left w:val="none" w:sz="0" w:space="0" w:color="auto"/>
        <w:bottom w:val="none" w:sz="0" w:space="0" w:color="auto"/>
        <w:right w:val="none" w:sz="0" w:space="0" w:color="auto"/>
      </w:divBdr>
    </w:div>
    <w:div w:id="1627156144">
      <w:bodyDiv w:val="1"/>
      <w:marLeft w:val="0"/>
      <w:marRight w:val="0"/>
      <w:marTop w:val="0"/>
      <w:marBottom w:val="0"/>
      <w:divBdr>
        <w:top w:val="none" w:sz="0" w:space="0" w:color="auto"/>
        <w:left w:val="none" w:sz="0" w:space="0" w:color="auto"/>
        <w:bottom w:val="none" w:sz="0" w:space="0" w:color="auto"/>
        <w:right w:val="none" w:sz="0" w:space="0" w:color="auto"/>
      </w:divBdr>
    </w:div>
    <w:div w:id="1632590464">
      <w:bodyDiv w:val="1"/>
      <w:marLeft w:val="0"/>
      <w:marRight w:val="0"/>
      <w:marTop w:val="0"/>
      <w:marBottom w:val="0"/>
      <w:divBdr>
        <w:top w:val="none" w:sz="0" w:space="0" w:color="auto"/>
        <w:left w:val="none" w:sz="0" w:space="0" w:color="auto"/>
        <w:bottom w:val="none" w:sz="0" w:space="0" w:color="auto"/>
        <w:right w:val="none" w:sz="0" w:space="0" w:color="auto"/>
      </w:divBdr>
    </w:div>
    <w:div w:id="1641957742">
      <w:bodyDiv w:val="1"/>
      <w:marLeft w:val="0"/>
      <w:marRight w:val="0"/>
      <w:marTop w:val="0"/>
      <w:marBottom w:val="0"/>
      <w:divBdr>
        <w:top w:val="none" w:sz="0" w:space="0" w:color="auto"/>
        <w:left w:val="none" w:sz="0" w:space="0" w:color="auto"/>
        <w:bottom w:val="none" w:sz="0" w:space="0" w:color="auto"/>
        <w:right w:val="none" w:sz="0" w:space="0" w:color="auto"/>
      </w:divBdr>
    </w:div>
    <w:div w:id="1658412840">
      <w:bodyDiv w:val="1"/>
      <w:marLeft w:val="0"/>
      <w:marRight w:val="0"/>
      <w:marTop w:val="0"/>
      <w:marBottom w:val="0"/>
      <w:divBdr>
        <w:top w:val="none" w:sz="0" w:space="0" w:color="auto"/>
        <w:left w:val="none" w:sz="0" w:space="0" w:color="auto"/>
        <w:bottom w:val="none" w:sz="0" w:space="0" w:color="auto"/>
        <w:right w:val="none" w:sz="0" w:space="0" w:color="auto"/>
      </w:divBdr>
    </w:div>
    <w:div w:id="1675379866">
      <w:bodyDiv w:val="1"/>
      <w:marLeft w:val="0"/>
      <w:marRight w:val="0"/>
      <w:marTop w:val="0"/>
      <w:marBottom w:val="0"/>
      <w:divBdr>
        <w:top w:val="none" w:sz="0" w:space="0" w:color="auto"/>
        <w:left w:val="none" w:sz="0" w:space="0" w:color="auto"/>
        <w:bottom w:val="none" w:sz="0" w:space="0" w:color="auto"/>
        <w:right w:val="none" w:sz="0" w:space="0" w:color="auto"/>
      </w:divBdr>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694064940">
      <w:bodyDiv w:val="1"/>
      <w:marLeft w:val="0"/>
      <w:marRight w:val="0"/>
      <w:marTop w:val="0"/>
      <w:marBottom w:val="0"/>
      <w:divBdr>
        <w:top w:val="none" w:sz="0" w:space="0" w:color="auto"/>
        <w:left w:val="none" w:sz="0" w:space="0" w:color="auto"/>
        <w:bottom w:val="none" w:sz="0" w:space="0" w:color="auto"/>
        <w:right w:val="none" w:sz="0" w:space="0" w:color="auto"/>
      </w:divBdr>
    </w:div>
    <w:div w:id="1700276845">
      <w:bodyDiv w:val="1"/>
      <w:marLeft w:val="0"/>
      <w:marRight w:val="0"/>
      <w:marTop w:val="0"/>
      <w:marBottom w:val="0"/>
      <w:divBdr>
        <w:top w:val="none" w:sz="0" w:space="0" w:color="auto"/>
        <w:left w:val="none" w:sz="0" w:space="0" w:color="auto"/>
        <w:bottom w:val="none" w:sz="0" w:space="0" w:color="auto"/>
        <w:right w:val="none" w:sz="0" w:space="0" w:color="auto"/>
      </w:divBdr>
    </w:div>
    <w:div w:id="1780106153">
      <w:bodyDiv w:val="1"/>
      <w:marLeft w:val="0"/>
      <w:marRight w:val="0"/>
      <w:marTop w:val="0"/>
      <w:marBottom w:val="0"/>
      <w:divBdr>
        <w:top w:val="none" w:sz="0" w:space="0" w:color="auto"/>
        <w:left w:val="none" w:sz="0" w:space="0" w:color="auto"/>
        <w:bottom w:val="none" w:sz="0" w:space="0" w:color="auto"/>
        <w:right w:val="none" w:sz="0" w:space="0" w:color="auto"/>
      </w:divBdr>
    </w:div>
    <w:div w:id="1807159201">
      <w:bodyDiv w:val="1"/>
      <w:marLeft w:val="0"/>
      <w:marRight w:val="0"/>
      <w:marTop w:val="0"/>
      <w:marBottom w:val="0"/>
      <w:divBdr>
        <w:top w:val="none" w:sz="0" w:space="0" w:color="auto"/>
        <w:left w:val="none" w:sz="0" w:space="0" w:color="auto"/>
        <w:bottom w:val="none" w:sz="0" w:space="0" w:color="auto"/>
        <w:right w:val="none" w:sz="0" w:space="0" w:color="auto"/>
      </w:divBdr>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78082864">
      <w:bodyDiv w:val="1"/>
      <w:marLeft w:val="0"/>
      <w:marRight w:val="0"/>
      <w:marTop w:val="0"/>
      <w:marBottom w:val="0"/>
      <w:divBdr>
        <w:top w:val="none" w:sz="0" w:space="0" w:color="auto"/>
        <w:left w:val="none" w:sz="0" w:space="0" w:color="auto"/>
        <w:bottom w:val="none" w:sz="0" w:space="0" w:color="auto"/>
        <w:right w:val="none" w:sz="0" w:space="0" w:color="auto"/>
      </w:divBdr>
    </w:div>
    <w:div w:id="1886210909">
      <w:bodyDiv w:val="1"/>
      <w:marLeft w:val="0"/>
      <w:marRight w:val="0"/>
      <w:marTop w:val="0"/>
      <w:marBottom w:val="0"/>
      <w:divBdr>
        <w:top w:val="none" w:sz="0" w:space="0" w:color="auto"/>
        <w:left w:val="none" w:sz="0" w:space="0" w:color="auto"/>
        <w:bottom w:val="none" w:sz="0" w:space="0" w:color="auto"/>
        <w:right w:val="none" w:sz="0" w:space="0" w:color="auto"/>
      </w:divBdr>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15894292">
      <w:bodyDiv w:val="1"/>
      <w:marLeft w:val="0"/>
      <w:marRight w:val="0"/>
      <w:marTop w:val="0"/>
      <w:marBottom w:val="0"/>
      <w:divBdr>
        <w:top w:val="none" w:sz="0" w:space="0" w:color="auto"/>
        <w:left w:val="none" w:sz="0" w:space="0" w:color="auto"/>
        <w:bottom w:val="none" w:sz="0" w:space="0" w:color="auto"/>
        <w:right w:val="none" w:sz="0" w:space="0" w:color="auto"/>
      </w:divBdr>
    </w:div>
    <w:div w:id="1944799911">
      <w:bodyDiv w:val="1"/>
      <w:marLeft w:val="0"/>
      <w:marRight w:val="0"/>
      <w:marTop w:val="0"/>
      <w:marBottom w:val="0"/>
      <w:divBdr>
        <w:top w:val="none" w:sz="0" w:space="0" w:color="auto"/>
        <w:left w:val="none" w:sz="0" w:space="0" w:color="auto"/>
        <w:bottom w:val="none" w:sz="0" w:space="0" w:color="auto"/>
        <w:right w:val="none" w:sz="0" w:space="0" w:color="auto"/>
      </w:divBdr>
    </w:div>
    <w:div w:id="1952081307">
      <w:bodyDiv w:val="1"/>
      <w:marLeft w:val="0"/>
      <w:marRight w:val="0"/>
      <w:marTop w:val="0"/>
      <w:marBottom w:val="0"/>
      <w:divBdr>
        <w:top w:val="none" w:sz="0" w:space="0" w:color="auto"/>
        <w:left w:val="none" w:sz="0" w:space="0" w:color="auto"/>
        <w:bottom w:val="none" w:sz="0" w:space="0" w:color="auto"/>
        <w:right w:val="none" w:sz="0" w:space="0" w:color="auto"/>
      </w:divBdr>
    </w:div>
    <w:div w:id="1960793305">
      <w:bodyDiv w:val="1"/>
      <w:marLeft w:val="0"/>
      <w:marRight w:val="0"/>
      <w:marTop w:val="0"/>
      <w:marBottom w:val="0"/>
      <w:divBdr>
        <w:top w:val="none" w:sz="0" w:space="0" w:color="auto"/>
        <w:left w:val="none" w:sz="0" w:space="0" w:color="auto"/>
        <w:bottom w:val="none" w:sz="0" w:space="0" w:color="auto"/>
        <w:right w:val="none" w:sz="0" w:space="0" w:color="auto"/>
      </w:divBdr>
    </w:div>
    <w:div w:id="1981183396">
      <w:bodyDiv w:val="1"/>
      <w:marLeft w:val="0"/>
      <w:marRight w:val="0"/>
      <w:marTop w:val="0"/>
      <w:marBottom w:val="0"/>
      <w:divBdr>
        <w:top w:val="none" w:sz="0" w:space="0" w:color="auto"/>
        <w:left w:val="none" w:sz="0" w:space="0" w:color="auto"/>
        <w:bottom w:val="none" w:sz="0" w:space="0" w:color="auto"/>
        <w:right w:val="none" w:sz="0" w:space="0" w:color="auto"/>
      </w:divBdr>
    </w:div>
    <w:div w:id="1982347176">
      <w:bodyDiv w:val="1"/>
      <w:marLeft w:val="0"/>
      <w:marRight w:val="0"/>
      <w:marTop w:val="0"/>
      <w:marBottom w:val="0"/>
      <w:divBdr>
        <w:top w:val="none" w:sz="0" w:space="0" w:color="auto"/>
        <w:left w:val="none" w:sz="0" w:space="0" w:color="auto"/>
        <w:bottom w:val="none" w:sz="0" w:space="0" w:color="auto"/>
        <w:right w:val="none" w:sz="0" w:space="0" w:color="auto"/>
      </w:divBdr>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 w:id="2059470016">
      <w:bodyDiv w:val="1"/>
      <w:marLeft w:val="0"/>
      <w:marRight w:val="0"/>
      <w:marTop w:val="0"/>
      <w:marBottom w:val="0"/>
      <w:divBdr>
        <w:top w:val="none" w:sz="0" w:space="0" w:color="auto"/>
        <w:left w:val="none" w:sz="0" w:space="0" w:color="auto"/>
        <w:bottom w:val="none" w:sz="0" w:space="0" w:color="auto"/>
        <w:right w:val="none" w:sz="0" w:space="0" w:color="auto"/>
      </w:divBdr>
    </w:div>
    <w:div w:id="2077819979">
      <w:bodyDiv w:val="1"/>
      <w:marLeft w:val="0"/>
      <w:marRight w:val="0"/>
      <w:marTop w:val="0"/>
      <w:marBottom w:val="0"/>
      <w:divBdr>
        <w:top w:val="none" w:sz="0" w:space="0" w:color="auto"/>
        <w:left w:val="none" w:sz="0" w:space="0" w:color="auto"/>
        <w:bottom w:val="none" w:sz="0" w:space="0" w:color="auto"/>
        <w:right w:val="none" w:sz="0" w:space="0" w:color="auto"/>
      </w:divBdr>
    </w:div>
    <w:div w:id="2086415775">
      <w:bodyDiv w:val="1"/>
      <w:marLeft w:val="0"/>
      <w:marRight w:val="0"/>
      <w:marTop w:val="0"/>
      <w:marBottom w:val="0"/>
      <w:divBdr>
        <w:top w:val="none" w:sz="0" w:space="0" w:color="auto"/>
        <w:left w:val="none" w:sz="0" w:space="0" w:color="auto"/>
        <w:bottom w:val="none" w:sz="0" w:space="0" w:color="auto"/>
        <w:right w:val="none" w:sz="0" w:space="0" w:color="auto"/>
      </w:divBdr>
    </w:div>
    <w:div w:id="2091078304">
      <w:bodyDiv w:val="1"/>
      <w:marLeft w:val="0"/>
      <w:marRight w:val="0"/>
      <w:marTop w:val="0"/>
      <w:marBottom w:val="0"/>
      <w:divBdr>
        <w:top w:val="none" w:sz="0" w:space="0" w:color="auto"/>
        <w:left w:val="none" w:sz="0" w:space="0" w:color="auto"/>
        <w:bottom w:val="none" w:sz="0" w:space="0" w:color="auto"/>
        <w:right w:val="none" w:sz="0" w:space="0" w:color="auto"/>
      </w:divBdr>
    </w:div>
    <w:div w:id="214604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ramon.nahkur@sm.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virge.tammaru@fin.ee" TargetMode="Externa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gerli.podra@s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iret.eelmets@s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www.riigiteataja.ee/akt/127082025011"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who.int/europe/publications/i/item/9789289053563" TargetMode="External"/><Relationship Id="rId3" Type="http://schemas.openxmlformats.org/officeDocument/2006/relationships/hyperlink" Target="https://isvr.co.uk/wp-content/uploads/sites/422/2022/07/Lawton-ISVR-TR334.pdf" TargetMode="External"/><Relationship Id="rId7" Type="http://schemas.openxmlformats.org/officeDocument/2006/relationships/hyperlink" Target="https://www.who.int/publications/i/item/a68672" TargetMode="External"/><Relationship Id="rId12" Type="http://schemas.openxmlformats.org/officeDocument/2006/relationships/hyperlink" Target="https://www.riigiteataja.ee/akt/123122023041?leiaKehtiv" TargetMode="External"/><Relationship Id="rId2" Type="http://schemas.openxmlformats.org/officeDocument/2006/relationships/hyperlink" Target="https://m.ciop.pl/CIOPPortalWAR/file/95674/2022111512226%26R_3_Article_Pawlaczyk_Review_OK.pdf" TargetMode="External"/><Relationship Id="rId1" Type="http://schemas.openxmlformats.org/officeDocument/2006/relationships/hyperlink" Target="https://www.sm.ee/rahvastiku-tervise-arengukava-2020-2030" TargetMode="External"/><Relationship Id="rId6" Type="http://schemas.openxmlformats.org/officeDocument/2006/relationships/hyperlink" Target="https://www.sciencedirect.com/science/article/abs/pii/S0013935121016200?via%3Dihub" TargetMode="External"/><Relationship Id="rId11" Type="http://schemas.openxmlformats.org/officeDocument/2006/relationships/hyperlink" Target="https://www.who.int/publications/i/item/9789289053563" TargetMode="External"/><Relationship Id="rId5" Type="http://schemas.openxmlformats.org/officeDocument/2006/relationships/hyperlink" Target="https://cdn.theconversation.com/static_files/files/2547/9789289002295-eng.pdf" TargetMode="External"/><Relationship Id="rId10" Type="http://schemas.openxmlformats.org/officeDocument/2006/relationships/hyperlink" Target="https://rahvaloendus.ee/et/tulemused/eluruumid-ja-eluruumidega-hooned" TargetMode="External"/><Relationship Id="rId4" Type="http://schemas.openxmlformats.org/officeDocument/2006/relationships/hyperlink" Target="https://ijomeh.eu/pdf-119850-52072?filename=52072.pdf" TargetMode="External"/><Relationship Id="rId9" Type="http://schemas.openxmlformats.org/officeDocument/2006/relationships/hyperlink" Target="https://stat.ee/et/avasta-statistikat/valdkonnad/hari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794A0DB208D6B4F9C5321A0A049EF6A" ma:contentTypeVersion="19" ma:contentTypeDescription="Loo uus dokument" ma:contentTypeScope="" ma:versionID="398481f49a06d5b8c6644ff1352b5325">
  <xsd:schema xmlns:xsd="http://www.w3.org/2001/XMLSchema" xmlns:xs="http://www.w3.org/2001/XMLSchema" xmlns:p="http://schemas.microsoft.com/office/2006/metadata/properties" xmlns:ns2="4a3a7ffc-701e-46ee-9c71-016a6785d8e7" xmlns:ns3="ba2ad0a0-c90d-4fff-9ff5-f17bf8dd54c8" targetNamespace="http://schemas.microsoft.com/office/2006/metadata/properties" ma:root="true" ma:fieldsID="9a674bcb45968e7c90689f0c5ec90f9f" ns2:_="" ns3:_="">
    <xsd:import namespace="4a3a7ffc-701e-46ee-9c71-016a6785d8e7"/>
    <xsd:import namespace="ba2ad0a0-c90d-4fff-9ff5-f17bf8dd54c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3a7ffc-701e-46ee-9c71-016a6785d8e7"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da4bdcb3-3ce6-44fb-8fdc-646178c1d9db}" ma:internalName="TaxCatchAll" ma:showField="CatchAllData" ma:web="4a3a7ffc-701e-46ee-9c71-016a6785d8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2ad0a0-c90d-4fff-9ff5-f17bf8dd54c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08fcfb66-7151-413a-a2b9-995f8a63f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a3a7ffc-701e-46ee-9c71-016a6785d8e7" xsi:nil="true"/>
    <lcf76f155ced4ddcb4097134ff3c332f xmlns="ba2ad0a0-c90d-4fff-9ff5-f17bf8dd54c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2DA1C7-703F-4BF5-8E29-488AFA3B7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3a7ffc-701e-46ee-9c71-016a6785d8e7"/>
    <ds:schemaRef ds:uri="ba2ad0a0-c90d-4fff-9ff5-f17bf8dd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0E8620-D53D-4AD1-A906-D630DF083F8D}">
  <ds:schemaRefs>
    <ds:schemaRef ds:uri="http://schemas.openxmlformats.org/officeDocument/2006/bibliography"/>
  </ds:schemaRefs>
</ds:datastoreItem>
</file>

<file path=customXml/itemProps3.xml><?xml version="1.0" encoding="utf-8"?>
<ds:datastoreItem xmlns:ds="http://schemas.openxmlformats.org/officeDocument/2006/customXml" ds:itemID="{5A2C8E2A-0ECD-4E34-949A-6516FCC6F90A}">
  <ds:schemaRefs>
    <ds:schemaRef ds:uri="http://schemas.microsoft.com/office/2006/metadata/properties"/>
    <ds:schemaRef ds:uri="http://schemas.microsoft.com/office/infopath/2007/PartnerControls"/>
    <ds:schemaRef ds:uri="08adef74-251f-42fc-9024-6df5c4e3f36b"/>
    <ds:schemaRef ds:uri="32e83825-51f3-4718-928c-67e0a605618a"/>
    <ds:schemaRef ds:uri="4a3a7ffc-701e-46ee-9c71-016a6785d8e7"/>
    <ds:schemaRef ds:uri="ba2ad0a0-c90d-4fff-9ff5-f17bf8dd54c8"/>
  </ds:schemaRefs>
</ds:datastoreItem>
</file>

<file path=customXml/itemProps4.xml><?xml version="1.0" encoding="utf-8"?>
<ds:datastoreItem xmlns:ds="http://schemas.openxmlformats.org/officeDocument/2006/customXml" ds:itemID="{44E1F196-375D-436E-8BC7-4F643B2967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12</Pages>
  <Words>5095</Words>
  <Characters>38019</Characters>
  <Application>Microsoft Office Word</Application>
  <DocSecurity>0</DocSecurity>
  <Lines>316</Lines>
  <Paragraphs>86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43028</CharactersWithSpaces>
  <SharedDoc>false</SharedDoc>
  <HLinks>
    <vt:vector size="90" baseType="variant">
      <vt:variant>
        <vt:i4>6488083</vt:i4>
      </vt:variant>
      <vt:variant>
        <vt:i4>6</vt:i4>
      </vt:variant>
      <vt:variant>
        <vt:i4>0</vt:i4>
      </vt:variant>
      <vt:variant>
        <vt:i4>5</vt:i4>
      </vt:variant>
      <vt:variant>
        <vt:lpwstr>mailto:virge.tammaru@fin.ee</vt:lpwstr>
      </vt:variant>
      <vt:variant>
        <vt:lpwstr/>
      </vt:variant>
      <vt:variant>
        <vt:i4>3342428</vt:i4>
      </vt:variant>
      <vt:variant>
        <vt:i4>3</vt:i4>
      </vt:variant>
      <vt:variant>
        <vt:i4>0</vt:i4>
      </vt:variant>
      <vt:variant>
        <vt:i4>5</vt:i4>
      </vt:variant>
      <vt:variant>
        <vt:lpwstr>mailto:piret.eelmets@sm.ee</vt:lpwstr>
      </vt:variant>
      <vt:variant>
        <vt:lpwstr/>
      </vt:variant>
      <vt:variant>
        <vt:i4>2621519</vt:i4>
      </vt:variant>
      <vt:variant>
        <vt:i4>0</vt:i4>
      </vt:variant>
      <vt:variant>
        <vt:i4>0</vt:i4>
      </vt:variant>
      <vt:variant>
        <vt:i4>5</vt:i4>
      </vt:variant>
      <vt:variant>
        <vt:lpwstr>mailto:ramon.nahkur@sm.ee</vt:lpwstr>
      </vt:variant>
      <vt:variant>
        <vt:lpwstr/>
      </vt:variant>
      <vt:variant>
        <vt:i4>3145786</vt:i4>
      </vt:variant>
      <vt:variant>
        <vt:i4>33</vt:i4>
      </vt:variant>
      <vt:variant>
        <vt:i4>0</vt:i4>
      </vt:variant>
      <vt:variant>
        <vt:i4>5</vt:i4>
      </vt:variant>
      <vt:variant>
        <vt:lpwstr>https://www.riigiteataja.ee/akt/123122023041?leiaKehtiv</vt:lpwstr>
      </vt:variant>
      <vt:variant>
        <vt:lpwstr/>
      </vt:variant>
      <vt:variant>
        <vt:i4>1310795</vt:i4>
      </vt:variant>
      <vt:variant>
        <vt:i4>30</vt:i4>
      </vt:variant>
      <vt:variant>
        <vt:i4>0</vt:i4>
      </vt:variant>
      <vt:variant>
        <vt:i4>5</vt:i4>
      </vt:variant>
      <vt:variant>
        <vt:lpwstr>https://www.who.int/publications/i/item/9789289053563</vt:lpwstr>
      </vt:variant>
      <vt:variant>
        <vt:lpwstr/>
      </vt:variant>
      <vt:variant>
        <vt:i4>720904</vt:i4>
      </vt:variant>
      <vt:variant>
        <vt:i4>27</vt:i4>
      </vt:variant>
      <vt:variant>
        <vt:i4>0</vt:i4>
      </vt:variant>
      <vt:variant>
        <vt:i4>5</vt:i4>
      </vt:variant>
      <vt:variant>
        <vt:lpwstr>https://rahvaloendus.ee/et/tulemused/eluruumid-ja-eluruumidega-hooned</vt:lpwstr>
      </vt:variant>
      <vt:variant>
        <vt:lpwstr/>
      </vt:variant>
      <vt:variant>
        <vt:i4>5177355</vt:i4>
      </vt:variant>
      <vt:variant>
        <vt:i4>24</vt:i4>
      </vt:variant>
      <vt:variant>
        <vt:i4>0</vt:i4>
      </vt:variant>
      <vt:variant>
        <vt:i4>5</vt:i4>
      </vt:variant>
      <vt:variant>
        <vt:lpwstr>https://stat.ee/et/avasta-statistikat/valdkonnad/haridus</vt:lpwstr>
      </vt:variant>
      <vt:variant>
        <vt:lpwstr/>
      </vt:variant>
      <vt:variant>
        <vt:i4>852054</vt:i4>
      </vt:variant>
      <vt:variant>
        <vt:i4>21</vt:i4>
      </vt:variant>
      <vt:variant>
        <vt:i4>0</vt:i4>
      </vt:variant>
      <vt:variant>
        <vt:i4>5</vt:i4>
      </vt:variant>
      <vt:variant>
        <vt:lpwstr>https://www.who.int/europe/publications/i/item/9789289053563</vt:lpwstr>
      </vt:variant>
      <vt:variant>
        <vt:lpwstr/>
      </vt:variant>
      <vt:variant>
        <vt:i4>2424879</vt:i4>
      </vt:variant>
      <vt:variant>
        <vt:i4>18</vt:i4>
      </vt:variant>
      <vt:variant>
        <vt:i4>0</vt:i4>
      </vt:variant>
      <vt:variant>
        <vt:i4>5</vt:i4>
      </vt:variant>
      <vt:variant>
        <vt:lpwstr>https://www.who.int/publications/i/item/a68672</vt:lpwstr>
      </vt:variant>
      <vt:variant>
        <vt:lpwstr/>
      </vt:variant>
      <vt:variant>
        <vt:i4>3866726</vt:i4>
      </vt:variant>
      <vt:variant>
        <vt:i4>15</vt:i4>
      </vt:variant>
      <vt:variant>
        <vt:i4>0</vt:i4>
      </vt:variant>
      <vt:variant>
        <vt:i4>5</vt:i4>
      </vt:variant>
      <vt:variant>
        <vt:lpwstr>https://www.sciencedirect.com/science/article/abs/pii/S0013935121016200?via%3Dihub</vt:lpwstr>
      </vt:variant>
      <vt:variant>
        <vt:lpwstr/>
      </vt:variant>
      <vt:variant>
        <vt:i4>1245238</vt:i4>
      </vt:variant>
      <vt:variant>
        <vt:i4>12</vt:i4>
      </vt:variant>
      <vt:variant>
        <vt:i4>0</vt:i4>
      </vt:variant>
      <vt:variant>
        <vt:i4>5</vt:i4>
      </vt:variant>
      <vt:variant>
        <vt:lpwstr>https://cdn.theconversation.com/static_files/files/2547/9789289002295-eng.pdf</vt:lpwstr>
      </vt:variant>
      <vt:variant>
        <vt:lpwstr/>
      </vt:variant>
      <vt:variant>
        <vt:i4>524299</vt:i4>
      </vt:variant>
      <vt:variant>
        <vt:i4>9</vt:i4>
      </vt:variant>
      <vt:variant>
        <vt:i4>0</vt:i4>
      </vt:variant>
      <vt:variant>
        <vt:i4>5</vt:i4>
      </vt:variant>
      <vt:variant>
        <vt:lpwstr>https://ijomeh.eu/pdf-119850-52072?filename=52072.pdf</vt:lpwstr>
      </vt:variant>
      <vt:variant>
        <vt:lpwstr/>
      </vt:variant>
      <vt:variant>
        <vt:i4>196626</vt:i4>
      </vt:variant>
      <vt:variant>
        <vt:i4>6</vt:i4>
      </vt:variant>
      <vt:variant>
        <vt:i4>0</vt:i4>
      </vt:variant>
      <vt:variant>
        <vt:i4>5</vt:i4>
      </vt:variant>
      <vt:variant>
        <vt:lpwstr>https://isvr.co.uk/wp-content/uploads/sites/422/2022/07/Lawton-ISVR-TR334.pdf</vt:lpwstr>
      </vt:variant>
      <vt:variant>
        <vt:lpwstr/>
      </vt:variant>
      <vt:variant>
        <vt:i4>983082</vt:i4>
      </vt:variant>
      <vt:variant>
        <vt:i4>3</vt:i4>
      </vt:variant>
      <vt:variant>
        <vt:i4>0</vt:i4>
      </vt:variant>
      <vt:variant>
        <vt:i4>5</vt:i4>
      </vt:variant>
      <vt:variant>
        <vt:lpwstr>https://m.ciop.pl/CIOPPortalWAR/file/95674/2022111512226%26R_3_Article_Pawlaczyk_Review_OK.pdf</vt:lpwstr>
      </vt:variant>
      <vt:variant>
        <vt:lpwstr/>
      </vt:variant>
      <vt:variant>
        <vt:i4>5177352</vt:i4>
      </vt:variant>
      <vt:variant>
        <vt:i4>0</vt:i4>
      </vt:variant>
      <vt:variant>
        <vt:i4>0</vt:i4>
      </vt:variant>
      <vt:variant>
        <vt:i4>5</vt:i4>
      </vt:variant>
      <vt:variant>
        <vt:lpwstr>https://www.sm.ee/rahvastiku-tervise-arengukava-2020-2030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 Kleemann</dc:creator>
  <cp:keywords/>
  <dc:description/>
  <cp:lastModifiedBy>Marko Ründva</cp:lastModifiedBy>
  <cp:revision>93</cp:revision>
  <cp:lastPrinted>2025-10-09T14:30:00Z</cp:lastPrinted>
  <dcterms:created xsi:type="dcterms:W3CDTF">2025-10-08T07:53:00Z</dcterms:created>
  <dcterms:modified xsi:type="dcterms:W3CDTF">2025-10-09T19:34:00Z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defa4170-0d19-0005-0004-bc88714345d2_Enabled">
    <vt:lpwstr>true</vt:lpwstr>
  </property>
  <property fmtid="{D5CDD505-2E9C-101B-9397-08002B2CF9AE}" pid="4" name="MSIP_Label_defa4170-0d19-0005-0004-bc88714345d2_SetDate">
    <vt:lpwstr>2024-09-03T11:32:13Z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2549dd76-65d1-48bf-9a71-f2cec0c61526</vt:lpwstr>
  </property>
  <property fmtid="{D5CDD505-2E9C-101B-9397-08002B2CF9AE}" pid="9" name="MSIP_Label_defa4170-0d19-0005-0004-bc88714345d2_ContentBits">
    <vt:lpwstr>0</vt:lpwstr>
  </property>
  <property fmtid="{D5CDD505-2E9C-101B-9397-08002B2CF9AE}" pid="10" name="ContentTypeId">
    <vt:lpwstr>0x0101006794A0DB208D6B4F9C5321A0A049EF6A</vt:lpwstr>
  </property>
  <property fmtid="{D5CDD505-2E9C-101B-9397-08002B2CF9AE}" pid="11" name="MediaServiceImageTags">
    <vt:lpwstr/>
  </property>
</Properties>
</file>